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56B4B" w14:textId="77777777" w:rsidR="00C72EEB" w:rsidRPr="00C642D6" w:rsidRDefault="0078327F" w:rsidP="00EC1DD6">
      <w:pPr>
        <w:jc w:val="right"/>
        <w:rPr>
          <w:rFonts w:ascii="Arial" w:hAnsi="Arial" w:cs="Arial"/>
          <w:szCs w:val="22"/>
        </w:rPr>
      </w:pPr>
      <w:r>
        <w:rPr>
          <w:rFonts w:ascii="Arial" w:hAnsi="Arial" w:cs="Arial"/>
          <w:noProof/>
          <w:szCs w:val="22"/>
        </w:rPr>
        <w:drawing>
          <wp:inline distT="0" distB="0" distL="0" distR="0" wp14:anchorId="25C8AA04" wp14:editId="1E2F34EB">
            <wp:extent cx="1906438" cy="1295400"/>
            <wp:effectExtent l="0" t="0" r="0" b="0"/>
            <wp:docPr id="1" name="Bild 1" descr="PRACE_Logo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E_Logo_pos_RGB"/>
                    <pic:cNvPicPr>
                      <a:picLocks noChangeAspect="1" noChangeArrowheads="1"/>
                    </pic:cNvPicPr>
                  </pic:nvPicPr>
                  <pic:blipFill>
                    <a:blip r:embed="rId8" cstate="print"/>
                    <a:srcRect/>
                    <a:stretch>
                      <a:fillRect/>
                    </a:stretch>
                  </pic:blipFill>
                  <pic:spPr bwMode="auto">
                    <a:xfrm>
                      <a:off x="0" y="0"/>
                      <a:ext cx="1906438" cy="1295400"/>
                    </a:xfrm>
                    <a:prstGeom prst="rect">
                      <a:avLst/>
                    </a:prstGeom>
                    <a:noFill/>
                    <a:ln w="9525">
                      <a:noFill/>
                      <a:miter lim="800000"/>
                      <a:headEnd/>
                      <a:tailEnd/>
                    </a:ln>
                  </pic:spPr>
                </pic:pic>
              </a:graphicData>
            </a:graphic>
          </wp:inline>
        </w:drawing>
      </w:r>
    </w:p>
    <w:p w14:paraId="48F20D17" w14:textId="77777777" w:rsidR="00C72EEB" w:rsidRPr="00C642D6" w:rsidRDefault="00C72EEB" w:rsidP="00EC1DD6">
      <w:pPr>
        <w:rPr>
          <w:rFonts w:ascii="Arial" w:hAnsi="Arial" w:cs="Arial"/>
          <w:szCs w:val="22"/>
        </w:rPr>
      </w:pPr>
    </w:p>
    <w:p w14:paraId="08ECF41D" w14:textId="77777777" w:rsidR="007C0CE9" w:rsidRPr="007C0CE9" w:rsidRDefault="007C0CE9" w:rsidP="007C0CE9">
      <w:pPr>
        <w:jc w:val="center"/>
        <w:rPr>
          <w:b/>
          <w:bCs/>
          <w:color w:val="000000"/>
          <w:sz w:val="36"/>
          <w:szCs w:val="36"/>
          <w:lang w:val="en-US"/>
        </w:rPr>
      </w:pPr>
      <w:r w:rsidRPr="007C0CE9">
        <w:rPr>
          <w:b/>
          <w:bCs/>
          <w:color w:val="000000"/>
          <w:sz w:val="36"/>
          <w:szCs w:val="36"/>
          <w:lang w:val="en-US"/>
        </w:rPr>
        <w:t>E-Infrastructures</w:t>
      </w:r>
    </w:p>
    <w:p w14:paraId="055DBE53" w14:textId="77777777" w:rsidR="00C72EEB" w:rsidRPr="007C0CE9" w:rsidRDefault="007C0CE9" w:rsidP="007C0CE9">
      <w:pPr>
        <w:jc w:val="center"/>
        <w:rPr>
          <w:rFonts w:ascii="Arial" w:hAnsi="Arial" w:cs="Arial"/>
          <w:b/>
          <w:sz w:val="32"/>
          <w:szCs w:val="32"/>
          <w:lang w:val="en-US"/>
        </w:rPr>
      </w:pPr>
      <w:r w:rsidRPr="007C0CE9">
        <w:rPr>
          <w:b/>
          <w:bCs/>
          <w:color w:val="000000"/>
          <w:sz w:val="36"/>
          <w:szCs w:val="36"/>
          <w:lang w:val="en-US"/>
        </w:rPr>
        <w:t>H2020-EINFRA-2014-2015</w:t>
      </w:r>
    </w:p>
    <w:p w14:paraId="785B3C0F" w14:textId="77777777" w:rsidR="00C72EEB" w:rsidRPr="003F003E" w:rsidRDefault="00C72EEB" w:rsidP="00EC1DD6">
      <w:pPr>
        <w:jc w:val="center"/>
        <w:rPr>
          <w:b/>
          <w:sz w:val="28"/>
        </w:rPr>
      </w:pPr>
    </w:p>
    <w:p w14:paraId="5F1BF758" w14:textId="77777777" w:rsidR="007C0CE9" w:rsidRPr="007C0CE9" w:rsidRDefault="007C0CE9" w:rsidP="007C0CE9">
      <w:pPr>
        <w:spacing w:before="120"/>
        <w:jc w:val="center"/>
        <w:rPr>
          <w:b/>
          <w:bCs/>
          <w:sz w:val="32"/>
          <w:szCs w:val="32"/>
          <w:lang w:val="en-US"/>
        </w:rPr>
      </w:pPr>
      <w:r w:rsidRPr="007C0CE9">
        <w:rPr>
          <w:b/>
          <w:bCs/>
          <w:sz w:val="32"/>
          <w:szCs w:val="32"/>
          <w:lang w:val="en-US"/>
        </w:rPr>
        <w:t>EINFRA-4-2014: Pan-European High Performance Computing</w:t>
      </w:r>
    </w:p>
    <w:p w14:paraId="4EECDA63" w14:textId="77777777" w:rsidR="00C72EEB" w:rsidRPr="00C642D6" w:rsidRDefault="007C0CE9" w:rsidP="007C0CE9">
      <w:pPr>
        <w:spacing w:before="120"/>
        <w:jc w:val="center"/>
        <w:rPr>
          <w:b/>
          <w:bCs/>
          <w:sz w:val="27"/>
          <w:szCs w:val="27"/>
        </w:rPr>
      </w:pPr>
      <w:r w:rsidRPr="007C0CE9">
        <w:rPr>
          <w:b/>
          <w:bCs/>
          <w:sz w:val="32"/>
          <w:szCs w:val="32"/>
          <w:lang w:val="en-US"/>
        </w:rPr>
        <w:t>Infrastructure and Services</w:t>
      </w:r>
    </w:p>
    <w:p w14:paraId="6F82E59F" w14:textId="77777777" w:rsidR="00C72EEB" w:rsidRPr="00050EB2" w:rsidRDefault="00C72EEB" w:rsidP="00EC1DD6">
      <w:pPr>
        <w:spacing w:before="120"/>
        <w:jc w:val="center"/>
        <w:rPr>
          <w:noProof/>
          <w:lang w:val="en-US" w:eastAsia="zh-CN"/>
        </w:rPr>
      </w:pPr>
    </w:p>
    <w:p w14:paraId="0BB006EA" w14:textId="77777777" w:rsidR="007C0CE9" w:rsidRPr="00050EB2" w:rsidRDefault="007C0CE9" w:rsidP="00EC1DD6">
      <w:pPr>
        <w:spacing w:before="120"/>
        <w:jc w:val="center"/>
        <w:rPr>
          <w:noProof/>
          <w:lang w:val="en-US" w:eastAsia="zh-CN"/>
        </w:rPr>
      </w:pPr>
    </w:p>
    <w:p w14:paraId="7B06061D" w14:textId="77777777" w:rsidR="007C0CE9" w:rsidRPr="00050EB2" w:rsidRDefault="007C0CE9" w:rsidP="00EC1DD6">
      <w:pPr>
        <w:spacing w:before="120"/>
        <w:jc w:val="center"/>
        <w:rPr>
          <w:b/>
        </w:rPr>
      </w:pPr>
    </w:p>
    <w:p w14:paraId="31256ED6" w14:textId="77777777" w:rsidR="00C72EEB" w:rsidRPr="00050EB2" w:rsidRDefault="00C72EEB" w:rsidP="00EC1DD6">
      <w:pPr>
        <w:spacing w:before="120"/>
        <w:jc w:val="center"/>
        <w:rPr>
          <w:b/>
        </w:rPr>
      </w:pPr>
    </w:p>
    <w:p w14:paraId="0419DB97" w14:textId="77777777" w:rsidR="00C72EEB" w:rsidRPr="00050EB2" w:rsidRDefault="00C72EEB" w:rsidP="00EC1DD6">
      <w:pPr>
        <w:jc w:val="center"/>
      </w:pPr>
    </w:p>
    <w:p w14:paraId="6F09ED25" w14:textId="77777777" w:rsidR="00C72EEB" w:rsidRPr="00050EB2" w:rsidRDefault="00C72EEB" w:rsidP="00EC1DD6">
      <w:pPr>
        <w:jc w:val="center"/>
      </w:pPr>
    </w:p>
    <w:p w14:paraId="6ADB949B" w14:textId="77777777" w:rsidR="00C72EEB" w:rsidRPr="00C642D6" w:rsidRDefault="00C72EEB" w:rsidP="00EC1DD6">
      <w:pPr>
        <w:tabs>
          <w:tab w:val="left" w:pos="2835"/>
        </w:tabs>
        <w:jc w:val="center"/>
        <w:rPr>
          <w:b/>
          <w:bCs/>
          <w:sz w:val="32"/>
          <w:szCs w:val="32"/>
        </w:rPr>
      </w:pPr>
      <w:bookmarkStart w:id="0" w:name="Acronym"/>
      <w:r w:rsidRPr="00C642D6">
        <w:rPr>
          <w:b/>
          <w:bCs/>
          <w:sz w:val="32"/>
          <w:szCs w:val="32"/>
        </w:rPr>
        <w:t>PRAC</w:t>
      </w:r>
      <w:r w:rsidR="007C0CE9">
        <w:rPr>
          <w:b/>
          <w:bCs/>
          <w:sz w:val="32"/>
          <w:szCs w:val="32"/>
        </w:rPr>
        <w:t>E-4</w:t>
      </w:r>
      <w:r w:rsidR="00406435">
        <w:rPr>
          <w:b/>
          <w:bCs/>
          <w:sz w:val="32"/>
          <w:szCs w:val="32"/>
        </w:rPr>
        <w:t>IP</w:t>
      </w:r>
      <w:bookmarkEnd w:id="0"/>
    </w:p>
    <w:p w14:paraId="04E0FB5E" w14:textId="77777777" w:rsidR="00C72EEB" w:rsidRPr="00C642D6" w:rsidRDefault="00C72EEB" w:rsidP="00EC1DD6">
      <w:pPr>
        <w:tabs>
          <w:tab w:val="left" w:pos="2835"/>
        </w:tabs>
        <w:jc w:val="center"/>
      </w:pPr>
    </w:p>
    <w:p w14:paraId="4617FEC5" w14:textId="77777777" w:rsidR="00C72EEB" w:rsidRPr="00C642D6" w:rsidRDefault="00C72EEB" w:rsidP="00EC1DD6">
      <w:pPr>
        <w:tabs>
          <w:tab w:val="left" w:pos="2835"/>
        </w:tabs>
        <w:jc w:val="center"/>
        <w:rPr>
          <w:b/>
          <w:bCs/>
          <w:sz w:val="32"/>
          <w:szCs w:val="32"/>
        </w:rPr>
      </w:pPr>
      <w:bookmarkStart w:id="1" w:name="Title"/>
      <w:r w:rsidRPr="00C642D6">
        <w:rPr>
          <w:b/>
          <w:bCs/>
          <w:sz w:val="32"/>
          <w:szCs w:val="32"/>
        </w:rPr>
        <w:t>P</w:t>
      </w:r>
      <w:r w:rsidR="00406435">
        <w:rPr>
          <w:b/>
          <w:bCs/>
          <w:sz w:val="32"/>
          <w:szCs w:val="32"/>
        </w:rPr>
        <w:t xml:space="preserve">RACE </w:t>
      </w:r>
      <w:r w:rsidR="007C0CE9">
        <w:rPr>
          <w:b/>
          <w:bCs/>
          <w:sz w:val="32"/>
          <w:szCs w:val="32"/>
        </w:rPr>
        <w:t>Fourth</w:t>
      </w:r>
      <w:r w:rsidR="00406435">
        <w:rPr>
          <w:b/>
          <w:bCs/>
          <w:sz w:val="32"/>
          <w:szCs w:val="32"/>
        </w:rPr>
        <w:t xml:space="preserve"> Implementation </w:t>
      </w:r>
      <w:r w:rsidR="00824A52">
        <w:rPr>
          <w:b/>
          <w:bCs/>
          <w:sz w:val="32"/>
          <w:szCs w:val="32"/>
        </w:rPr>
        <w:t xml:space="preserve">Phase </w:t>
      </w:r>
      <w:r w:rsidR="00406435" w:rsidRPr="003F003E">
        <w:rPr>
          <w:b/>
          <w:bCs/>
          <w:sz w:val="32"/>
          <w:szCs w:val="32"/>
        </w:rPr>
        <w:t>Project</w:t>
      </w:r>
      <w:bookmarkEnd w:id="1"/>
    </w:p>
    <w:p w14:paraId="21959932" w14:textId="77777777" w:rsidR="00C72EEB" w:rsidRPr="00C642D6" w:rsidRDefault="00C72EEB" w:rsidP="00EC1DD6">
      <w:pPr>
        <w:tabs>
          <w:tab w:val="left" w:pos="2835"/>
        </w:tabs>
        <w:jc w:val="center"/>
        <w:rPr>
          <w:b/>
          <w:bCs/>
          <w:sz w:val="32"/>
          <w:szCs w:val="32"/>
        </w:rPr>
      </w:pPr>
    </w:p>
    <w:p w14:paraId="0322CD8A" w14:textId="77777777" w:rsidR="00C72EEB" w:rsidRPr="00C642D6" w:rsidRDefault="00C72EEB" w:rsidP="00EC1DD6">
      <w:pPr>
        <w:jc w:val="center"/>
        <w:rPr>
          <w:b/>
        </w:rPr>
      </w:pPr>
      <w:r w:rsidRPr="00C642D6">
        <w:rPr>
          <w:b/>
        </w:rPr>
        <w:t xml:space="preserve">Grant Agreement Number: </w:t>
      </w:r>
      <w:bookmarkStart w:id="2" w:name="ReferenceNo"/>
      <w:r w:rsidR="007C0CE9">
        <w:rPr>
          <w:b/>
        </w:rPr>
        <w:t>E</w:t>
      </w:r>
      <w:r w:rsidR="00465709">
        <w:rPr>
          <w:b/>
        </w:rPr>
        <w:t>I</w:t>
      </w:r>
      <w:r w:rsidR="007C0CE9">
        <w:rPr>
          <w:b/>
        </w:rPr>
        <w:t>NFRA</w:t>
      </w:r>
      <w:r w:rsidR="00465709">
        <w:rPr>
          <w:b/>
        </w:rPr>
        <w:t>-</w:t>
      </w:r>
      <w:r w:rsidR="007C0CE9">
        <w:rPr>
          <w:b/>
        </w:rPr>
        <w:t>653838</w:t>
      </w:r>
      <w:bookmarkEnd w:id="2"/>
    </w:p>
    <w:p w14:paraId="6933C75A" w14:textId="77777777" w:rsidR="00C72EEB" w:rsidRPr="00C642D6" w:rsidRDefault="00C72EEB" w:rsidP="00EC1DD6">
      <w:pPr>
        <w:tabs>
          <w:tab w:val="left" w:pos="2835"/>
        </w:tabs>
        <w:rPr>
          <w:szCs w:val="22"/>
        </w:rPr>
      </w:pPr>
    </w:p>
    <w:p w14:paraId="0273A596" w14:textId="77777777" w:rsidR="00C72EEB" w:rsidRPr="00C642D6" w:rsidRDefault="00C72EEB" w:rsidP="00EC1DD6">
      <w:pPr>
        <w:tabs>
          <w:tab w:val="left" w:pos="2835"/>
        </w:tabs>
        <w:jc w:val="center"/>
        <w:rPr>
          <w:sz w:val="32"/>
          <w:szCs w:val="32"/>
        </w:rPr>
      </w:pPr>
    </w:p>
    <w:p w14:paraId="29A42676" w14:textId="31F1BDE7" w:rsidR="00C72EEB" w:rsidRPr="00C642D6" w:rsidRDefault="00C72EEB" w:rsidP="00EC1DD6">
      <w:pPr>
        <w:tabs>
          <w:tab w:val="left" w:pos="2835"/>
        </w:tabs>
        <w:jc w:val="center"/>
        <w:rPr>
          <w:b/>
          <w:sz w:val="32"/>
          <w:szCs w:val="32"/>
        </w:rPr>
      </w:pPr>
      <w:bookmarkStart w:id="3" w:name="DeliverableNumber"/>
      <w:r w:rsidRPr="00C642D6">
        <w:rPr>
          <w:b/>
          <w:sz w:val="32"/>
          <w:szCs w:val="32"/>
        </w:rPr>
        <w:t>D</w:t>
      </w:r>
      <w:r w:rsidR="0053025F">
        <w:rPr>
          <w:b/>
          <w:sz w:val="32"/>
          <w:szCs w:val="32"/>
        </w:rPr>
        <w:t>7.7</w:t>
      </w:r>
      <w:bookmarkEnd w:id="3"/>
    </w:p>
    <w:p w14:paraId="196454D7" w14:textId="44597645" w:rsidR="00C72EEB" w:rsidRPr="00C642D6" w:rsidRDefault="00A532D1" w:rsidP="00EC1DD6">
      <w:pPr>
        <w:tabs>
          <w:tab w:val="left" w:pos="2835"/>
        </w:tabs>
        <w:jc w:val="center"/>
        <w:rPr>
          <w:b/>
          <w:sz w:val="32"/>
          <w:szCs w:val="32"/>
        </w:rPr>
      </w:pPr>
      <w:bookmarkStart w:id="4" w:name="DeliverableTitle"/>
      <w:r w:rsidRPr="00A532D1">
        <w:rPr>
          <w:b/>
          <w:sz w:val="32"/>
          <w:szCs w:val="32"/>
        </w:rPr>
        <w:t>Performance and energy metrics on PCP systems</w:t>
      </w:r>
      <w:bookmarkEnd w:id="4"/>
    </w:p>
    <w:p w14:paraId="391769AA" w14:textId="77777777" w:rsidR="00C72EEB" w:rsidRPr="00C642D6" w:rsidRDefault="00C72EEB" w:rsidP="00EC1DD6">
      <w:pPr>
        <w:jc w:val="center"/>
      </w:pPr>
    </w:p>
    <w:p w14:paraId="523D6304" w14:textId="371B2084" w:rsidR="00C72EEB" w:rsidRPr="00C642D6" w:rsidRDefault="00C72EEB" w:rsidP="00EC1DD6">
      <w:pPr>
        <w:jc w:val="center"/>
        <w:rPr>
          <w:b/>
          <w:i/>
          <w:sz w:val="32"/>
          <w:szCs w:val="32"/>
        </w:rPr>
      </w:pPr>
      <w:bookmarkStart w:id="5" w:name="Status"/>
      <w:r w:rsidRPr="00C642D6">
        <w:rPr>
          <w:b/>
          <w:i/>
          <w:sz w:val="32"/>
          <w:szCs w:val="32"/>
        </w:rPr>
        <w:t>Draft</w:t>
      </w:r>
      <w:bookmarkEnd w:id="5"/>
      <w:r w:rsidRPr="00C642D6">
        <w:rPr>
          <w:b/>
          <w:i/>
          <w:sz w:val="32"/>
          <w:szCs w:val="32"/>
        </w:rPr>
        <w:t xml:space="preserve"> </w:t>
      </w:r>
    </w:p>
    <w:p w14:paraId="180C7C81" w14:textId="77777777" w:rsidR="00C72EEB" w:rsidRDefault="00C72EEB" w:rsidP="00EC1DD6">
      <w:pPr>
        <w:jc w:val="center"/>
      </w:pPr>
    </w:p>
    <w:p w14:paraId="3211117E" w14:textId="77777777" w:rsidR="00A82F88" w:rsidRDefault="00A82F88" w:rsidP="00EC1DD6">
      <w:pPr>
        <w:jc w:val="center"/>
      </w:pPr>
    </w:p>
    <w:p w14:paraId="53D8E431" w14:textId="77777777" w:rsidR="00A82F88" w:rsidRPr="00C642D6" w:rsidRDefault="00A82F88" w:rsidP="00EC1DD6">
      <w:pPr>
        <w:jc w:val="center"/>
      </w:pPr>
    </w:p>
    <w:p w14:paraId="42B70856" w14:textId="77777777" w:rsidR="00C72EEB" w:rsidRPr="00C642D6" w:rsidRDefault="00C72EEB" w:rsidP="00EC1DD6">
      <w:pPr>
        <w:jc w:val="center"/>
      </w:pPr>
    </w:p>
    <w:p w14:paraId="02C7B199" w14:textId="47FF3D09" w:rsidR="00C72EEB" w:rsidRPr="00C642D6" w:rsidRDefault="00C72EEB" w:rsidP="00EC1DD6">
      <w:pPr>
        <w:tabs>
          <w:tab w:val="left" w:pos="1701"/>
        </w:tabs>
      </w:pPr>
      <w:r w:rsidRPr="00C642D6">
        <w:t xml:space="preserve">Version: </w:t>
      </w:r>
      <w:r w:rsidRPr="00C642D6">
        <w:tab/>
      </w:r>
      <w:bookmarkStart w:id="6" w:name="Version"/>
      <w:r w:rsidR="00930DB4">
        <w:t>0</w:t>
      </w:r>
      <w:r w:rsidR="000C3054">
        <w:t>.</w:t>
      </w:r>
      <w:r w:rsidR="00091C74">
        <w:t>2</w:t>
      </w:r>
      <w:bookmarkEnd w:id="6"/>
    </w:p>
    <w:p w14:paraId="41F4F2B4" w14:textId="2683C9C2" w:rsidR="00C72EEB" w:rsidRPr="00C642D6" w:rsidRDefault="00C72EEB" w:rsidP="00EC1DD6">
      <w:pPr>
        <w:tabs>
          <w:tab w:val="left" w:pos="1701"/>
        </w:tabs>
      </w:pPr>
      <w:r w:rsidRPr="00C642D6">
        <w:t xml:space="preserve">Author(s): </w:t>
      </w:r>
      <w:r w:rsidRPr="00C642D6">
        <w:tab/>
      </w:r>
      <w:bookmarkStart w:id="7" w:name="Author"/>
      <w:r w:rsidR="00671564">
        <w:t xml:space="preserve">Victor Cameo </w:t>
      </w:r>
      <w:proofErr w:type="spellStart"/>
      <w:r w:rsidR="00671564">
        <w:t>Ponz</w:t>
      </w:r>
      <w:proofErr w:type="spellEnd"/>
      <w:r w:rsidRPr="00C642D6">
        <w:t xml:space="preserve">, </w:t>
      </w:r>
      <w:bookmarkEnd w:id="7"/>
      <w:r w:rsidR="00671564">
        <w:t>CINES</w:t>
      </w:r>
    </w:p>
    <w:p w14:paraId="6D0FBF1A" w14:textId="10DCCA77" w:rsidR="00C72EEB" w:rsidRPr="00C642D6" w:rsidRDefault="00C72EEB" w:rsidP="00EC1DD6">
      <w:pPr>
        <w:tabs>
          <w:tab w:val="left" w:pos="1701"/>
        </w:tabs>
      </w:pPr>
      <w:r w:rsidRPr="00C642D6">
        <w:t>Date:</w:t>
      </w:r>
      <w:r w:rsidRPr="00C642D6">
        <w:tab/>
      </w:r>
      <w:bookmarkStart w:id="8" w:name="PrepDate"/>
      <w:r w:rsidR="00091C74">
        <w:t>04</w:t>
      </w:r>
      <w:r w:rsidR="00C0362C">
        <w:t>.</w:t>
      </w:r>
      <w:r w:rsidR="00091C74">
        <w:t>01</w:t>
      </w:r>
      <w:r w:rsidRPr="00C642D6">
        <w:t>.20</w:t>
      </w:r>
      <w:r w:rsidR="00F12DB6" w:rsidRPr="00C642D6">
        <w:t>1</w:t>
      </w:r>
      <w:r w:rsidR="00091C74">
        <w:t>8</w:t>
      </w:r>
      <w:bookmarkEnd w:id="8"/>
    </w:p>
    <w:p w14:paraId="102345E1" w14:textId="77777777" w:rsidR="00C72EEB" w:rsidRPr="00C642D6" w:rsidRDefault="00C72EEB" w:rsidP="00EC1DD6">
      <w:pPr>
        <w:jc w:val="center"/>
      </w:pPr>
    </w:p>
    <w:p w14:paraId="343C7EEA" w14:textId="77777777" w:rsidR="00C72EEB" w:rsidRPr="00C642D6" w:rsidRDefault="00C72EEB" w:rsidP="00EC1DD6">
      <w:pPr>
        <w:jc w:val="center"/>
      </w:pPr>
    </w:p>
    <w:p w14:paraId="0FDD9700" w14:textId="77777777" w:rsidR="00C72EEB" w:rsidRPr="00C642D6" w:rsidRDefault="00C72EEB"/>
    <w:p w14:paraId="42F6931F" w14:textId="77777777" w:rsidR="00C72EEB" w:rsidRPr="00C642D6" w:rsidRDefault="00C72EEB" w:rsidP="00EC1DD6"/>
    <w:p w14:paraId="0876E7FA" w14:textId="77777777" w:rsidR="00C72EEB" w:rsidRPr="00C642D6" w:rsidRDefault="00C72EEB">
      <w:pPr>
        <w:sectPr w:rsidR="00C72EEB" w:rsidRPr="00C642D6">
          <w:headerReference w:type="default" r:id="rId9"/>
          <w:footerReference w:type="even" r:id="rId10"/>
          <w:footerReference w:type="default" r:id="rId11"/>
          <w:pgSz w:w="11906" w:h="16838"/>
          <w:pgMar w:top="1417" w:right="1417" w:bottom="1134" w:left="1417" w:header="708" w:footer="708" w:gutter="0"/>
          <w:cols w:space="708"/>
          <w:docGrid w:linePitch="360"/>
        </w:sectPr>
      </w:pPr>
    </w:p>
    <w:p w14:paraId="54AE21E2" w14:textId="77777777" w:rsidR="00C72EEB" w:rsidRPr="00C642D6" w:rsidRDefault="00C72EEB" w:rsidP="00C554FD">
      <w:pPr>
        <w:pStyle w:val="Heading10"/>
        <w:jc w:val="left"/>
      </w:pPr>
      <w:bookmarkStart w:id="9" w:name="_Toc75287368"/>
      <w:bookmarkStart w:id="10" w:name="_Toc194478738"/>
      <w:bookmarkStart w:id="11" w:name="_Toc376680000"/>
      <w:bookmarkStart w:id="12" w:name="_Toc503189063"/>
      <w:r w:rsidRPr="00C642D6">
        <w:lastRenderedPageBreak/>
        <w:t>Project and Deliverable Information Sheet</w:t>
      </w:r>
      <w:bookmarkEnd w:id="9"/>
      <w:bookmarkEnd w:id="10"/>
      <w:bookmarkEnd w:id="11"/>
      <w:bookmarkEnd w:id="12"/>
    </w:p>
    <w:p w14:paraId="3756C08E"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2629"/>
        <w:gridCol w:w="4298"/>
      </w:tblGrid>
      <w:tr w:rsidR="00C72EEB" w:rsidRPr="00C642D6" w14:paraId="16129BBD" w14:textId="77777777" w:rsidTr="00C554FD">
        <w:trPr>
          <w:cantSplit/>
        </w:trPr>
        <w:tc>
          <w:tcPr>
            <w:tcW w:w="2183" w:type="dxa"/>
            <w:vMerge w:val="restart"/>
          </w:tcPr>
          <w:p w14:paraId="1625DF2E" w14:textId="77777777" w:rsidR="00C72EEB" w:rsidRPr="00C642D6" w:rsidRDefault="00C72EEB" w:rsidP="00EC1DD6">
            <w:pPr>
              <w:rPr>
                <w:b/>
              </w:rPr>
            </w:pPr>
            <w:r w:rsidRPr="00C642D6">
              <w:rPr>
                <w:b/>
              </w:rPr>
              <w:t>PRACE Project</w:t>
            </w:r>
          </w:p>
        </w:tc>
        <w:tc>
          <w:tcPr>
            <w:tcW w:w="7105" w:type="dxa"/>
            <w:gridSpan w:val="2"/>
          </w:tcPr>
          <w:p w14:paraId="45EFA826" w14:textId="77777777" w:rsidR="00C72EEB" w:rsidRPr="00C642D6" w:rsidRDefault="00C72EEB" w:rsidP="00EC1DD6">
            <w:pPr>
              <w:rPr>
                <w:b/>
                <w:bCs/>
              </w:rPr>
            </w:pPr>
            <w:r w:rsidRPr="00C642D6">
              <w:rPr>
                <w:b/>
                <w:bCs/>
              </w:rPr>
              <w:t xml:space="preserve">Project Ref. №:   </w:t>
            </w:r>
            <w:r w:rsidR="00D269BA">
              <w:fldChar w:fldCharType="begin"/>
            </w:r>
            <w:r w:rsidR="00D269BA" w:rsidRPr="005532B9">
              <w:rPr>
                <w:lang w:val="en-US"/>
              </w:rPr>
              <w:instrText xml:space="preserve"> REF ReferenceNo \h  \* MERGEFORMAT </w:instrText>
            </w:r>
            <w:r w:rsidR="00D269BA">
              <w:fldChar w:fldCharType="separate"/>
            </w:r>
            <w:r w:rsidR="00150CFD">
              <w:rPr>
                <w:b/>
              </w:rPr>
              <w:t>EINFRA-653838</w:t>
            </w:r>
            <w:r w:rsidR="00D269BA">
              <w:fldChar w:fldCharType="end"/>
            </w:r>
          </w:p>
        </w:tc>
      </w:tr>
      <w:tr w:rsidR="00C72EEB" w:rsidRPr="00FD6CD8" w14:paraId="1913DBB9" w14:textId="77777777" w:rsidTr="00C554FD">
        <w:trPr>
          <w:cantSplit/>
        </w:trPr>
        <w:tc>
          <w:tcPr>
            <w:tcW w:w="2183" w:type="dxa"/>
            <w:vMerge/>
          </w:tcPr>
          <w:p w14:paraId="62ED64A5" w14:textId="77777777" w:rsidR="00C72EEB" w:rsidRPr="00C642D6" w:rsidRDefault="00C72EEB" w:rsidP="00EC1DD6"/>
        </w:tc>
        <w:tc>
          <w:tcPr>
            <w:tcW w:w="7105" w:type="dxa"/>
            <w:gridSpan w:val="2"/>
          </w:tcPr>
          <w:p w14:paraId="483AF69E" w14:textId="77777777" w:rsidR="00C72EEB" w:rsidRPr="00C642D6" w:rsidRDefault="00C72EEB" w:rsidP="00EC1DD6">
            <w:r w:rsidRPr="00C642D6">
              <w:rPr>
                <w:b/>
                <w:bCs/>
              </w:rPr>
              <w:t xml:space="preserve">Project Title: </w:t>
            </w:r>
            <w:r w:rsidR="00D269BA">
              <w:fldChar w:fldCharType="begin"/>
            </w:r>
            <w:r w:rsidR="00D269BA" w:rsidRPr="00EC43AD">
              <w:rPr>
                <w:lang w:val="en-US"/>
              </w:rPr>
              <w:instrText xml:space="preserve"> REF Title \h  \* MERGEFORMAT </w:instrText>
            </w:r>
            <w:r w:rsidR="00D269BA">
              <w:fldChar w:fldCharType="separate"/>
            </w:r>
            <w:bookmarkStart w:id="13" w:name="_GoBack"/>
            <w:ins w:id="14" w:author="Victor Cameo" w:date="2018-01-08T15:35:00Z">
              <w:r w:rsidR="00150CFD" w:rsidRPr="00150CFD">
                <w:rPr>
                  <w:b/>
                  <w:bCs/>
                  <w:rPrChange w:id="15" w:author="Victor Cameo" w:date="2018-01-08T15:35:00Z">
                    <w:rPr>
                      <w:b/>
                      <w:bCs/>
                      <w:sz w:val="32"/>
                      <w:szCs w:val="32"/>
                    </w:rPr>
                  </w:rPrChange>
                </w:rPr>
                <w:t>PRACE Fourth Implementation Phase</w:t>
              </w:r>
              <w:bookmarkEnd w:id="13"/>
              <w:r w:rsidR="00150CFD">
                <w:rPr>
                  <w:b/>
                  <w:bCs/>
                  <w:sz w:val="32"/>
                  <w:szCs w:val="32"/>
                </w:rPr>
                <w:t xml:space="preserve"> </w:t>
              </w:r>
              <w:r w:rsidR="00150CFD" w:rsidRPr="00150CFD">
                <w:rPr>
                  <w:b/>
                  <w:bCs/>
                  <w:szCs w:val="32"/>
                  <w:rPrChange w:id="16" w:author="Victor Cameo" w:date="2018-01-08T15:35:00Z">
                    <w:rPr>
                      <w:b/>
                      <w:bCs/>
                      <w:sz w:val="32"/>
                      <w:szCs w:val="32"/>
                    </w:rPr>
                  </w:rPrChange>
                </w:rPr>
                <w:t>Project</w:t>
              </w:r>
            </w:ins>
            <w:del w:id="17" w:author="Victor Cameo" w:date="2018-01-08T15:35:00Z">
              <w:r w:rsidR="00054459" w:rsidRPr="00054459" w:rsidDel="00150CFD">
                <w:rPr>
                  <w:b/>
                  <w:bCs/>
                </w:rPr>
                <w:delText>PRACE Fourth Implementation Phase</w:delText>
              </w:r>
              <w:r w:rsidR="00054459" w:rsidDel="00150CFD">
                <w:rPr>
                  <w:b/>
                  <w:bCs/>
                  <w:sz w:val="32"/>
                  <w:szCs w:val="32"/>
                </w:rPr>
                <w:delText xml:space="preserve"> </w:delText>
              </w:r>
              <w:r w:rsidR="00054459" w:rsidRPr="00054459" w:rsidDel="00150CFD">
                <w:rPr>
                  <w:b/>
                  <w:bCs/>
                  <w:szCs w:val="32"/>
                </w:rPr>
                <w:delText>Project</w:delText>
              </w:r>
            </w:del>
            <w:r w:rsidR="00D269BA">
              <w:fldChar w:fldCharType="end"/>
            </w:r>
          </w:p>
        </w:tc>
      </w:tr>
      <w:tr w:rsidR="00C72EEB" w:rsidRPr="00FD6CD8" w14:paraId="0913940B" w14:textId="77777777" w:rsidTr="00C554FD">
        <w:trPr>
          <w:cantSplit/>
        </w:trPr>
        <w:tc>
          <w:tcPr>
            <w:tcW w:w="2183" w:type="dxa"/>
            <w:vMerge/>
          </w:tcPr>
          <w:p w14:paraId="29E11742" w14:textId="77777777" w:rsidR="00C72EEB" w:rsidRPr="00C642D6" w:rsidRDefault="00C72EEB" w:rsidP="00EC1DD6"/>
        </w:tc>
        <w:tc>
          <w:tcPr>
            <w:tcW w:w="7105" w:type="dxa"/>
            <w:gridSpan w:val="2"/>
          </w:tcPr>
          <w:p w14:paraId="3B460AA8" w14:textId="77777777" w:rsidR="00C72EEB" w:rsidRPr="00C642D6" w:rsidRDefault="00C72EEB" w:rsidP="00EC1DD6">
            <w:pPr>
              <w:rPr>
                <w:b/>
                <w:bCs/>
              </w:rPr>
            </w:pPr>
            <w:r w:rsidRPr="00C642D6">
              <w:rPr>
                <w:b/>
                <w:bCs/>
              </w:rPr>
              <w:t>Project Web Site:</w:t>
            </w:r>
            <w:r w:rsidRPr="00C642D6">
              <w:t xml:space="preserve">      </w:t>
            </w:r>
            <w:r w:rsidR="004063A9">
              <w:fldChar w:fldCharType="begin"/>
            </w:r>
            <w:r w:rsidR="004063A9">
              <w:instrText xml:space="preserve"> HYPERLINK "http://www.prace-project.eu" </w:instrText>
            </w:r>
            <w:ins w:id="18" w:author="Victor Cameo" w:date="2018-01-08T15:35:00Z"/>
            <w:r w:rsidR="004063A9">
              <w:fldChar w:fldCharType="separate"/>
            </w:r>
            <w:r w:rsidR="007E4E5D" w:rsidRPr="008E17C8">
              <w:rPr>
                <w:rStyle w:val="Hyperlink"/>
              </w:rPr>
              <w:t>http://www.prace-project.eu</w:t>
            </w:r>
            <w:r w:rsidR="004063A9">
              <w:rPr>
                <w:rStyle w:val="Hyperlink"/>
              </w:rPr>
              <w:fldChar w:fldCharType="end"/>
            </w:r>
          </w:p>
        </w:tc>
      </w:tr>
      <w:tr w:rsidR="00C72EEB" w:rsidRPr="00230F23" w14:paraId="6E6BA796" w14:textId="77777777" w:rsidTr="00C554FD">
        <w:trPr>
          <w:cantSplit/>
        </w:trPr>
        <w:tc>
          <w:tcPr>
            <w:tcW w:w="2183" w:type="dxa"/>
            <w:vMerge/>
          </w:tcPr>
          <w:p w14:paraId="4F2328A3" w14:textId="77777777" w:rsidR="00C72EEB" w:rsidRPr="00C642D6" w:rsidRDefault="00C72EEB" w:rsidP="00EC1DD6"/>
        </w:tc>
        <w:tc>
          <w:tcPr>
            <w:tcW w:w="7105" w:type="dxa"/>
            <w:gridSpan w:val="2"/>
          </w:tcPr>
          <w:p w14:paraId="12DAC95D" w14:textId="77777777" w:rsidR="00C72EEB" w:rsidRPr="00C642D6" w:rsidRDefault="00C72EEB" w:rsidP="00230F23">
            <w:pPr>
              <w:rPr>
                <w:b/>
                <w:bCs/>
              </w:rPr>
            </w:pPr>
            <w:r w:rsidRPr="00C642D6">
              <w:rPr>
                <w:b/>
                <w:bCs/>
              </w:rPr>
              <w:t xml:space="preserve">Deliverable ID:          </w:t>
            </w:r>
            <w:r w:rsidRPr="00C642D6">
              <w:rPr>
                <w:bCs/>
              </w:rPr>
              <w:t>&lt;</w:t>
            </w:r>
            <w:r w:rsidRPr="00C642D6">
              <w:t xml:space="preserve"> </w:t>
            </w:r>
            <w:r w:rsidR="00A72824">
              <w:fldChar w:fldCharType="begin"/>
            </w:r>
            <w:r w:rsidR="00BB1BC0" w:rsidRPr="007935BC">
              <w:rPr>
                <w:lang w:val="en-US"/>
              </w:rPr>
              <w:instrText xml:space="preserve"> REF DeliverableNumber  \* MERGEFORMAT </w:instrText>
            </w:r>
            <w:r w:rsidR="00A72824">
              <w:fldChar w:fldCharType="separate"/>
            </w:r>
            <w:ins w:id="19" w:author="Victor Cameo" w:date="2018-01-08T15:35:00Z">
              <w:r w:rsidR="00150CFD" w:rsidRPr="00150CFD">
                <w:rPr>
                  <w:b/>
                  <w:sz w:val="22"/>
                  <w:szCs w:val="22"/>
                  <w:rPrChange w:id="20" w:author="Victor Cameo" w:date="2018-01-08T15:35:00Z">
                    <w:rPr>
                      <w:b/>
                      <w:sz w:val="32"/>
                      <w:szCs w:val="32"/>
                    </w:rPr>
                  </w:rPrChange>
                </w:rPr>
                <w:t>D7.7</w:t>
              </w:r>
            </w:ins>
            <w:del w:id="21" w:author="Victor Cameo" w:date="2018-01-08T15:35:00Z">
              <w:r w:rsidR="00054459" w:rsidRPr="00054459" w:rsidDel="00150CFD">
                <w:rPr>
                  <w:b/>
                  <w:sz w:val="22"/>
                  <w:szCs w:val="22"/>
                </w:rPr>
                <w:delText>D7.7</w:delText>
              </w:r>
            </w:del>
            <w:r w:rsidR="00A72824">
              <w:fldChar w:fldCharType="end"/>
            </w:r>
            <w:r w:rsidRPr="00C642D6">
              <w:t>&gt;</w:t>
            </w:r>
          </w:p>
        </w:tc>
      </w:tr>
      <w:tr w:rsidR="00C72EEB" w:rsidRPr="00FD6CD8" w14:paraId="4F48EAF4" w14:textId="77777777" w:rsidTr="00C554FD">
        <w:trPr>
          <w:cantSplit/>
        </w:trPr>
        <w:tc>
          <w:tcPr>
            <w:tcW w:w="2183" w:type="dxa"/>
            <w:vMerge/>
          </w:tcPr>
          <w:p w14:paraId="3309052D" w14:textId="77777777" w:rsidR="00C72EEB" w:rsidRPr="00C642D6" w:rsidRDefault="00C72EEB" w:rsidP="00EC1DD6"/>
        </w:tc>
        <w:tc>
          <w:tcPr>
            <w:tcW w:w="7105" w:type="dxa"/>
            <w:gridSpan w:val="2"/>
          </w:tcPr>
          <w:p w14:paraId="7C186789" w14:textId="61B3A757" w:rsidR="00C72EEB" w:rsidRPr="00C642D6" w:rsidRDefault="00C72EEB" w:rsidP="006F1F4A">
            <w:pPr>
              <w:rPr>
                <w:b/>
              </w:rPr>
            </w:pPr>
            <w:r w:rsidRPr="00C642D6">
              <w:rPr>
                <w:b/>
                <w:bCs/>
              </w:rPr>
              <w:t>Deliverable Nature:</w:t>
            </w:r>
            <w:r w:rsidR="006F1F4A">
              <w:rPr>
                <w:b/>
                <w:bCs/>
              </w:rPr>
              <w:t xml:space="preserve"> </w:t>
            </w:r>
            <w:r w:rsidR="00286706">
              <w:rPr>
                <w:b/>
                <w:bCs/>
              </w:rPr>
              <w:t>&lt;</w:t>
            </w:r>
            <w:r w:rsidR="006F1F4A">
              <w:t>Report</w:t>
            </w:r>
            <w:r w:rsidR="00286706">
              <w:t>&gt;</w:t>
            </w:r>
          </w:p>
        </w:tc>
      </w:tr>
      <w:tr w:rsidR="00C72EEB" w:rsidRPr="00FD6CD8" w14:paraId="53570BCC" w14:textId="77777777" w:rsidTr="00C554FD">
        <w:trPr>
          <w:cantSplit/>
          <w:trHeight w:val="275"/>
        </w:trPr>
        <w:tc>
          <w:tcPr>
            <w:tcW w:w="2183" w:type="dxa"/>
            <w:vMerge/>
          </w:tcPr>
          <w:p w14:paraId="3B6A79F8" w14:textId="77777777" w:rsidR="00C72EEB" w:rsidRPr="00C642D6" w:rsidRDefault="00C72EEB" w:rsidP="00EC1DD6"/>
        </w:tc>
        <w:tc>
          <w:tcPr>
            <w:tcW w:w="2674" w:type="dxa"/>
            <w:vMerge w:val="restart"/>
          </w:tcPr>
          <w:p w14:paraId="7ED5E513" w14:textId="77777777" w:rsidR="00C72EEB" w:rsidRPr="00C642D6" w:rsidRDefault="00230F23" w:rsidP="00EC1DD6">
            <w:pPr>
              <w:rPr>
                <w:b/>
              </w:rPr>
            </w:pPr>
            <w:r w:rsidRPr="00C642D6">
              <w:rPr>
                <w:b/>
              </w:rPr>
              <w:t>D</w:t>
            </w:r>
            <w:r>
              <w:rPr>
                <w:b/>
              </w:rPr>
              <w:t xml:space="preserve">issemination </w:t>
            </w:r>
            <w:r w:rsidR="00C72EEB" w:rsidRPr="00C642D6">
              <w:rPr>
                <w:b/>
              </w:rPr>
              <w:t>Level:</w:t>
            </w:r>
          </w:p>
          <w:p w14:paraId="6EC1FCC4" w14:textId="3DAAFA87" w:rsidR="00C72EEB" w:rsidRPr="00C642D6" w:rsidRDefault="00054459" w:rsidP="00054459">
            <w:r>
              <w:t>PU*</w:t>
            </w:r>
          </w:p>
        </w:tc>
        <w:tc>
          <w:tcPr>
            <w:tcW w:w="4431" w:type="dxa"/>
            <w:tcBorders>
              <w:bottom w:val="single" w:sz="4" w:space="0" w:color="auto"/>
            </w:tcBorders>
          </w:tcPr>
          <w:p w14:paraId="230AD694" w14:textId="77777777" w:rsidR="00C72EEB" w:rsidRPr="00C642D6" w:rsidRDefault="00C72EEB" w:rsidP="00EC1DD6">
            <w:r w:rsidRPr="00C642D6">
              <w:rPr>
                <w:b/>
              </w:rPr>
              <w:t>Contractual Date of Delivery</w:t>
            </w:r>
            <w:r w:rsidRPr="00C642D6">
              <w:rPr>
                <w:b/>
                <w:bCs/>
              </w:rPr>
              <w:t>:</w:t>
            </w:r>
          </w:p>
          <w:p w14:paraId="71D6AA7A" w14:textId="1A8D9B31" w:rsidR="00C72EEB" w:rsidRPr="00C642D6" w:rsidRDefault="00054459" w:rsidP="00054459">
            <w:r>
              <w:t>31</w:t>
            </w:r>
            <w:r w:rsidR="00C72EEB" w:rsidRPr="00C642D6">
              <w:t xml:space="preserve"> / </w:t>
            </w:r>
            <w:r>
              <w:t xml:space="preserve">12 </w:t>
            </w:r>
            <w:r w:rsidR="00C72EEB" w:rsidRPr="00C642D6">
              <w:t xml:space="preserve">/ </w:t>
            </w:r>
            <w:r>
              <w:t>2017</w:t>
            </w:r>
          </w:p>
        </w:tc>
      </w:tr>
      <w:tr w:rsidR="00C72EEB" w:rsidRPr="00FD6CD8" w14:paraId="6C898C77" w14:textId="77777777" w:rsidTr="00C554FD">
        <w:trPr>
          <w:cantSplit/>
          <w:trHeight w:val="275"/>
        </w:trPr>
        <w:tc>
          <w:tcPr>
            <w:tcW w:w="2183" w:type="dxa"/>
            <w:vMerge/>
          </w:tcPr>
          <w:p w14:paraId="4D6C6627" w14:textId="77777777" w:rsidR="00C72EEB" w:rsidRPr="00C642D6" w:rsidRDefault="00C72EEB" w:rsidP="00EC1DD6"/>
        </w:tc>
        <w:tc>
          <w:tcPr>
            <w:tcW w:w="2674" w:type="dxa"/>
            <w:vMerge/>
            <w:tcBorders>
              <w:bottom w:val="single" w:sz="4" w:space="0" w:color="auto"/>
            </w:tcBorders>
          </w:tcPr>
          <w:p w14:paraId="5297C63A" w14:textId="77777777" w:rsidR="00C72EEB" w:rsidRPr="00C642D6" w:rsidRDefault="00C72EEB" w:rsidP="00EC1DD6"/>
        </w:tc>
        <w:tc>
          <w:tcPr>
            <w:tcW w:w="4431" w:type="dxa"/>
            <w:tcBorders>
              <w:bottom w:val="single" w:sz="4" w:space="0" w:color="auto"/>
            </w:tcBorders>
          </w:tcPr>
          <w:p w14:paraId="239C73AB" w14:textId="77777777" w:rsidR="00C72EEB" w:rsidRPr="00C642D6" w:rsidRDefault="00C72EEB" w:rsidP="00EC1DD6">
            <w:r w:rsidRPr="00C642D6">
              <w:rPr>
                <w:b/>
              </w:rPr>
              <w:t>Actual Date of Delivery</w:t>
            </w:r>
            <w:r w:rsidRPr="00C642D6">
              <w:rPr>
                <w:b/>
                <w:bCs/>
              </w:rPr>
              <w:t>:</w:t>
            </w:r>
          </w:p>
          <w:p w14:paraId="440E1D5F" w14:textId="07F6CCED" w:rsidR="00C72EEB" w:rsidRPr="00C642D6" w:rsidRDefault="00054459" w:rsidP="00054459">
            <w:r>
              <w:t>15</w:t>
            </w:r>
            <w:r w:rsidR="00C72EEB" w:rsidRPr="00C642D6">
              <w:t xml:space="preserve"> / </w:t>
            </w:r>
            <w:r>
              <w:t>01</w:t>
            </w:r>
            <w:r w:rsidR="00C72EEB" w:rsidRPr="00C642D6">
              <w:t xml:space="preserve"> / </w:t>
            </w:r>
            <w:r>
              <w:t>2018</w:t>
            </w:r>
          </w:p>
        </w:tc>
      </w:tr>
      <w:tr w:rsidR="00C72EEB" w:rsidRPr="00FD6CD8" w14:paraId="49707514" w14:textId="77777777" w:rsidTr="00C554FD">
        <w:trPr>
          <w:cantSplit/>
          <w:trHeight w:val="275"/>
        </w:trPr>
        <w:tc>
          <w:tcPr>
            <w:tcW w:w="2183" w:type="dxa"/>
            <w:vMerge/>
          </w:tcPr>
          <w:p w14:paraId="73DEB1F4" w14:textId="77777777" w:rsidR="00C72EEB" w:rsidRPr="00C642D6" w:rsidRDefault="00C72EEB" w:rsidP="00EC1DD6"/>
        </w:tc>
        <w:tc>
          <w:tcPr>
            <w:tcW w:w="7105" w:type="dxa"/>
            <w:gridSpan w:val="2"/>
            <w:tcBorders>
              <w:bottom w:val="single" w:sz="4" w:space="0" w:color="auto"/>
            </w:tcBorders>
          </w:tcPr>
          <w:p w14:paraId="415DE03E" w14:textId="77777777" w:rsidR="00C72EEB" w:rsidRPr="00C642D6" w:rsidRDefault="00C72EEB" w:rsidP="00D3247B">
            <w:r w:rsidRPr="00C642D6">
              <w:rPr>
                <w:b/>
              </w:rPr>
              <w:t xml:space="preserve">EC Project Officer: </w:t>
            </w:r>
            <w:r w:rsidR="00D3247B" w:rsidRPr="00254032">
              <w:rPr>
                <w:rStyle w:val="Emphasis"/>
                <w:b/>
                <w:bCs/>
                <w:i w:val="0"/>
                <w:lang w:val="en-US"/>
              </w:rPr>
              <w:t xml:space="preserve">Leonardo Flores </w:t>
            </w:r>
            <w:proofErr w:type="spellStart"/>
            <w:r w:rsidR="00D3247B" w:rsidRPr="00254032">
              <w:rPr>
                <w:rStyle w:val="Emphasis"/>
                <w:b/>
                <w:bCs/>
                <w:i w:val="0"/>
                <w:lang w:val="en-US"/>
              </w:rPr>
              <w:t>Añover</w:t>
            </w:r>
            <w:proofErr w:type="spellEnd"/>
          </w:p>
        </w:tc>
      </w:tr>
    </w:tbl>
    <w:p w14:paraId="7A484FD6" w14:textId="77777777" w:rsidR="00C72EEB" w:rsidRPr="00C642D6" w:rsidRDefault="00C72EEB" w:rsidP="00EC1DD6"/>
    <w:p w14:paraId="432BC133" w14:textId="77777777" w:rsidR="00C72EEB" w:rsidRPr="00C642D6" w:rsidRDefault="00C72EEB" w:rsidP="00EC1DD6">
      <w:pPr>
        <w:rPr>
          <w:sz w:val="20"/>
        </w:rPr>
      </w:pPr>
      <w:r w:rsidRPr="00C642D6">
        <w:t xml:space="preserve">* </w:t>
      </w:r>
      <w:r w:rsidRPr="00C642D6">
        <w:rPr>
          <w:sz w:val="20"/>
        </w:rPr>
        <w:t xml:space="preserve">- The dissemination level </w:t>
      </w:r>
      <w:proofErr w:type="gramStart"/>
      <w:r w:rsidRPr="00C642D6">
        <w:rPr>
          <w:sz w:val="20"/>
        </w:rPr>
        <w:t>are</w:t>
      </w:r>
      <w:proofErr w:type="gramEnd"/>
      <w:r w:rsidRPr="00C642D6">
        <w:rPr>
          <w:sz w:val="20"/>
        </w:rPr>
        <w:t xml:space="preserve"> indicated as follows: </w:t>
      </w:r>
      <w:r w:rsidRPr="00C642D6">
        <w:rPr>
          <w:b/>
          <w:sz w:val="20"/>
        </w:rPr>
        <w:t>PU</w:t>
      </w:r>
      <w:r w:rsidRPr="00C642D6">
        <w:rPr>
          <w:sz w:val="20"/>
        </w:rPr>
        <w:t xml:space="preserve"> – Public, </w:t>
      </w:r>
      <w:r w:rsidRPr="00C642D6">
        <w:rPr>
          <w:b/>
          <w:sz w:val="20"/>
        </w:rPr>
        <w:t xml:space="preserve">CO </w:t>
      </w:r>
      <w:r w:rsidRPr="00C642D6">
        <w:rPr>
          <w:sz w:val="20"/>
        </w:rPr>
        <w:t>– Confidential, only for members of the consortium (including the Commission Services)</w:t>
      </w:r>
      <w:r w:rsidR="00230F23">
        <w:rPr>
          <w:sz w:val="20"/>
        </w:rPr>
        <w:t xml:space="preserve"> </w:t>
      </w:r>
      <w:r w:rsidR="00230F23" w:rsidRPr="00230F23">
        <w:rPr>
          <w:b/>
          <w:sz w:val="20"/>
        </w:rPr>
        <w:t>CL</w:t>
      </w:r>
      <w:r w:rsidR="00230F23">
        <w:rPr>
          <w:sz w:val="20"/>
        </w:rPr>
        <w:t xml:space="preserve"> – Classified, as referred to in Commission Decision 2991/844/EC</w:t>
      </w:r>
      <w:r w:rsidRPr="00C642D6">
        <w:rPr>
          <w:sz w:val="20"/>
        </w:rPr>
        <w:t>.</w:t>
      </w:r>
    </w:p>
    <w:p w14:paraId="009F9022" w14:textId="77777777" w:rsidR="00C72EEB" w:rsidRPr="00C642D6" w:rsidRDefault="00C72EEB" w:rsidP="00C554FD">
      <w:pPr>
        <w:pStyle w:val="Heading10"/>
        <w:jc w:val="left"/>
      </w:pPr>
      <w:bookmarkStart w:id="22" w:name="_Toc75287369"/>
      <w:bookmarkStart w:id="23" w:name="_Toc194478739"/>
      <w:bookmarkStart w:id="24" w:name="_Toc376680001"/>
      <w:bookmarkStart w:id="25" w:name="_Toc503189064"/>
      <w:r w:rsidRPr="00C642D6">
        <w:t>Document Control Sheet</w:t>
      </w:r>
      <w:bookmarkEnd w:id="22"/>
      <w:bookmarkEnd w:id="23"/>
      <w:bookmarkEnd w:id="24"/>
      <w:bookmarkEnd w:id="25"/>
    </w:p>
    <w:p w14:paraId="04690A39"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1"/>
        <w:gridCol w:w="2620"/>
        <w:gridCol w:w="4299"/>
      </w:tblGrid>
      <w:tr w:rsidR="00C72EEB" w:rsidRPr="00FD6CD8" w14:paraId="4B859C9F" w14:textId="77777777" w:rsidTr="00C554FD">
        <w:trPr>
          <w:cantSplit/>
        </w:trPr>
        <w:tc>
          <w:tcPr>
            <w:tcW w:w="2183" w:type="dxa"/>
            <w:vMerge w:val="restart"/>
          </w:tcPr>
          <w:p w14:paraId="4CB9E414" w14:textId="77777777" w:rsidR="00C72EEB" w:rsidRPr="00C642D6" w:rsidRDefault="00C72EEB" w:rsidP="00EC1DD6">
            <w:pPr>
              <w:rPr>
                <w:b/>
              </w:rPr>
            </w:pPr>
          </w:p>
          <w:p w14:paraId="126FC185" w14:textId="77777777" w:rsidR="00C72EEB" w:rsidRPr="00C642D6" w:rsidRDefault="00C72EEB" w:rsidP="00EC1DD6">
            <w:pPr>
              <w:rPr>
                <w:b/>
              </w:rPr>
            </w:pPr>
            <w:r w:rsidRPr="00C642D6">
              <w:rPr>
                <w:b/>
              </w:rPr>
              <w:t>Document</w:t>
            </w:r>
          </w:p>
        </w:tc>
        <w:tc>
          <w:tcPr>
            <w:tcW w:w="7105" w:type="dxa"/>
            <w:gridSpan w:val="2"/>
          </w:tcPr>
          <w:p w14:paraId="645FD545" w14:textId="77777777" w:rsidR="00C72EEB" w:rsidRPr="00C642D6" w:rsidRDefault="00C72EEB" w:rsidP="0046323B">
            <w:r w:rsidRPr="00C642D6">
              <w:rPr>
                <w:b/>
                <w:bCs/>
              </w:rPr>
              <w:t xml:space="preserve">Title: </w:t>
            </w:r>
            <w:r w:rsidR="00D269BA" w:rsidRPr="005532B9">
              <w:rPr>
                <w:szCs w:val="22"/>
              </w:rPr>
              <w:fldChar w:fldCharType="begin"/>
            </w:r>
            <w:r w:rsidR="00D269BA" w:rsidRPr="005532B9">
              <w:rPr>
                <w:szCs w:val="22"/>
                <w:lang w:val="en-US"/>
              </w:rPr>
              <w:instrText xml:space="preserve"> REF DeliverableTitle  \* MERGEFORMAT </w:instrText>
            </w:r>
            <w:r w:rsidR="00D269BA" w:rsidRPr="005532B9">
              <w:rPr>
                <w:szCs w:val="22"/>
              </w:rPr>
              <w:fldChar w:fldCharType="separate"/>
            </w:r>
            <w:ins w:id="26" w:author="Victor Cameo" w:date="2018-01-08T15:35:00Z">
              <w:r w:rsidR="00150CFD" w:rsidRPr="00150CFD">
                <w:rPr>
                  <w:b/>
                  <w:szCs w:val="22"/>
                  <w:rPrChange w:id="27" w:author="Victor Cameo" w:date="2018-01-08T15:35:00Z">
                    <w:rPr>
                      <w:b/>
                      <w:sz w:val="32"/>
                      <w:szCs w:val="32"/>
                    </w:rPr>
                  </w:rPrChange>
                </w:rPr>
                <w:t>Performance and energy metrics on PCP systems</w:t>
              </w:r>
            </w:ins>
            <w:del w:id="28" w:author="Victor Cameo" w:date="2018-01-08T15:35:00Z">
              <w:r w:rsidR="00054459" w:rsidRPr="00054459" w:rsidDel="00150CFD">
                <w:rPr>
                  <w:b/>
                  <w:szCs w:val="22"/>
                </w:rPr>
                <w:delText>Performance and energy metrics on PCP systems</w:delText>
              </w:r>
            </w:del>
            <w:r w:rsidR="00D269BA" w:rsidRPr="005532B9">
              <w:rPr>
                <w:b/>
                <w:szCs w:val="22"/>
              </w:rPr>
              <w:fldChar w:fldCharType="end"/>
            </w:r>
          </w:p>
        </w:tc>
      </w:tr>
      <w:tr w:rsidR="00C72EEB" w:rsidRPr="00C642D6" w14:paraId="239F2221" w14:textId="77777777" w:rsidTr="00C554FD">
        <w:trPr>
          <w:cantSplit/>
        </w:trPr>
        <w:tc>
          <w:tcPr>
            <w:tcW w:w="2183" w:type="dxa"/>
            <w:vMerge/>
          </w:tcPr>
          <w:p w14:paraId="5FD65075" w14:textId="77777777" w:rsidR="00C72EEB" w:rsidRPr="00C642D6" w:rsidRDefault="00C72EEB" w:rsidP="00EC1DD6"/>
        </w:tc>
        <w:tc>
          <w:tcPr>
            <w:tcW w:w="7105" w:type="dxa"/>
            <w:gridSpan w:val="2"/>
          </w:tcPr>
          <w:p w14:paraId="3BD98A65" w14:textId="77777777" w:rsidR="00C72EEB" w:rsidRPr="00C642D6" w:rsidRDefault="00C72EEB" w:rsidP="00230F23">
            <w:r w:rsidRPr="00C642D6">
              <w:rPr>
                <w:b/>
                <w:bCs/>
              </w:rPr>
              <w:t>ID:</w:t>
            </w:r>
            <w:r w:rsidRPr="00C642D6">
              <w:t xml:space="preserve">        </w:t>
            </w:r>
            <w:r w:rsidR="00A72824">
              <w:fldChar w:fldCharType="begin"/>
            </w:r>
            <w:r w:rsidR="00BB1BC0">
              <w:instrText xml:space="preserve"> REF DeliverableNumber  \* MERGEFORMAT </w:instrText>
            </w:r>
            <w:r w:rsidR="00A72824">
              <w:fldChar w:fldCharType="separate"/>
            </w:r>
            <w:ins w:id="29" w:author="Victor Cameo" w:date="2018-01-08T15:35:00Z">
              <w:r w:rsidR="00150CFD" w:rsidRPr="00150CFD">
                <w:rPr>
                  <w:b/>
                  <w:sz w:val="22"/>
                  <w:szCs w:val="22"/>
                  <w:rPrChange w:id="30" w:author="Victor Cameo" w:date="2018-01-08T15:35:00Z">
                    <w:rPr>
                      <w:b/>
                      <w:sz w:val="32"/>
                      <w:szCs w:val="32"/>
                    </w:rPr>
                  </w:rPrChange>
                </w:rPr>
                <w:t>D7.7</w:t>
              </w:r>
            </w:ins>
            <w:del w:id="31" w:author="Victor Cameo" w:date="2018-01-08T15:35:00Z">
              <w:r w:rsidR="00054459" w:rsidRPr="00054459" w:rsidDel="00150CFD">
                <w:rPr>
                  <w:b/>
                  <w:sz w:val="22"/>
                  <w:szCs w:val="22"/>
                </w:rPr>
                <w:delText>D7.7</w:delText>
              </w:r>
            </w:del>
            <w:r w:rsidR="00A72824">
              <w:fldChar w:fldCharType="end"/>
            </w:r>
            <w:r w:rsidRPr="00C642D6">
              <w:t xml:space="preserve"> </w:t>
            </w:r>
          </w:p>
        </w:tc>
      </w:tr>
      <w:tr w:rsidR="00C72EEB" w:rsidRPr="00C642D6" w14:paraId="4DAD5571" w14:textId="77777777" w:rsidTr="00C554FD">
        <w:trPr>
          <w:cantSplit/>
          <w:trHeight w:val="275"/>
        </w:trPr>
        <w:tc>
          <w:tcPr>
            <w:tcW w:w="2183" w:type="dxa"/>
            <w:vMerge/>
          </w:tcPr>
          <w:p w14:paraId="2AED12DF" w14:textId="77777777" w:rsidR="00C72EEB" w:rsidRPr="00C642D6" w:rsidRDefault="00C72EEB" w:rsidP="00EC1DD6"/>
        </w:tc>
        <w:tc>
          <w:tcPr>
            <w:tcW w:w="2674" w:type="dxa"/>
            <w:tcBorders>
              <w:bottom w:val="single" w:sz="4" w:space="0" w:color="auto"/>
            </w:tcBorders>
          </w:tcPr>
          <w:p w14:paraId="63F9C868" w14:textId="77777777" w:rsidR="00C72EEB" w:rsidRPr="00C642D6" w:rsidRDefault="00C72EEB" w:rsidP="00230F23">
            <w:r w:rsidRPr="00C642D6">
              <w:rPr>
                <w:b/>
                <w:bCs/>
              </w:rPr>
              <w:t>Version:</w:t>
            </w:r>
            <w:r w:rsidRPr="00C642D6">
              <w:t xml:space="preserve"> &lt;</w:t>
            </w:r>
            <w:r w:rsidR="00A72824">
              <w:fldChar w:fldCharType="begin"/>
            </w:r>
            <w:r w:rsidR="00BB1BC0">
              <w:instrText xml:space="preserve"> REF Version  \* MERGEFORMAT </w:instrText>
            </w:r>
            <w:r w:rsidR="00A72824">
              <w:fldChar w:fldCharType="separate"/>
            </w:r>
            <w:ins w:id="32" w:author="Victor Cameo" w:date="2018-01-08T15:35:00Z">
              <w:r w:rsidR="00150CFD">
                <w:t>0.2</w:t>
              </w:r>
            </w:ins>
            <w:del w:id="33" w:author="Victor Cameo" w:date="2018-01-08T15:35:00Z">
              <w:r w:rsidR="00054459" w:rsidDel="00150CFD">
                <w:delText>0.1</w:delText>
              </w:r>
            </w:del>
            <w:r w:rsidR="00A72824">
              <w:fldChar w:fldCharType="end"/>
            </w:r>
            <w:r w:rsidRPr="00C642D6">
              <w:t>&gt;</w:t>
            </w:r>
          </w:p>
        </w:tc>
        <w:tc>
          <w:tcPr>
            <w:tcW w:w="4431" w:type="dxa"/>
            <w:tcBorders>
              <w:bottom w:val="single" w:sz="4" w:space="0" w:color="auto"/>
            </w:tcBorders>
          </w:tcPr>
          <w:p w14:paraId="008A1DFE" w14:textId="77777777" w:rsidR="00C72EEB" w:rsidRPr="00C642D6" w:rsidRDefault="00C72EEB" w:rsidP="0046323B">
            <w:r w:rsidRPr="00C642D6">
              <w:rPr>
                <w:b/>
                <w:bCs/>
              </w:rPr>
              <w:t>Status:</w:t>
            </w:r>
            <w:r w:rsidRPr="00C642D6">
              <w:t xml:space="preserve"> </w:t>
            </w:r>
            <w:fldSimple w:instr=" REF Status  \* MERGEFORMAT ">
              <w:ins w:id="34" w:author="Victor Cameo" w:date="2018-01-08T15:35:00Z">
                <w:r w:rsidR="00150CFD" w:rsidRPr="00150CFD">
                  <w:rPr>
                    <w:b/>
                    <w:i/>
                    <w:sz w:val="22"/>
                    <w:szCs w:val="22"/>
                    <w:rPrChange w:id="35" w:author="Victor Cameo" w:date="2018-01-08T15:35:00Z">
                      <w:rPr>
                        <w:b/>
                        <w:i/>
                        <w:sz w:val="32"/>
                        <w:szCs w:val="32"/>
                      </w:rPr>
                    </w:rPrChange>
                  </w:rPr>
                  <w:t>Draft</w:t>
                </w:r>
              </w:ins>
              <w:del w:id="36" w:author="Victor Cameo" w:date="2018-01-08T15:35:00Z">
                <w:r w:rsidR="00054459" w:rsidRPr="00054459" w:rsidDel="00150CFD">
                  <w:rPr>
                    <w:b/>
                    <w:i/>
                    <w:sz w:val="22"/>
                    <w:szCs w:val="22"/>
                  </w:rPr>
                  <w:delText>Draft</w:delText>
                </w:r>
              </w:del>
            </w:fldSimple>
          </w:p>
        </w:tc>
      </w:tr>
      <w:tr w:rsidR="00C72EEB" w:rsidRPr="00FD6CD8" w14:paraId="0111DF17" w14:textId="77777777" w:rsidTr="00C554FD">
        <w:trPr>
          <w:cantSplit/>
          <w:trHeight w:val="246"/>
        </w:trPr>
        <w:tc>
          <w:tcPr>
            <w:tcW w:w="2183" w:type="dxa"/>
            <w:vMerge/>
          </w:tcPr>
          <w:p w14:paraId="0DB3A46D" w14:textId="77777777" w:rsidR="00C72EEB" w:rsidRPr="00C642D6" w:rsidRDefault="00C72EEB" w:rsidP="00EC1DD6"/>
        </w:tc>
        <w:tc>
          <w:tcPr>
            <w:tcW w:w="7105" w:type="dxa"/>
            <w:gridSpan w:val="2"/>
          </w:tcPr>
          <w:p w14:paraId="3FB79668" w14:textId="77777777" w:rsidR="00C72EEB" w:rsidRPr="00C642D6" w:rsidRDefault="00C72EEB" w:rsidP="00EC1DD6">
            <w:r w:rsidRPr="00C642D6">
              <w:rPr>
                <w:b/>
                <w:bCs/>
              </w:rPr>
              <w:t xml:space="preserve">Available at:     </w:t>
            </w:r>
            <w:r w:rsidR="004063A9">
              <w:fldChar w:fldCharType="begin"/>
            </w:r>
            <w:r w:rsidR="004063A9">
              <w:instrText xml:space="preserve"> HYPERLINK "http://www.prace-project.eu" </w:instrText>
            </w:r>
            <w:ins w:id="37" w:author="Victor Cameo" w:date="2018-01-08T15:35:00Z"/>
            <w:r w:rsidR="004063A9">
              <w:fldChar w:fldCharType="separate"/>
            </w:r>
            <w:r w:rsidRPr="00C642D6">
              <w:rPr>
                <w:rStyle w:val="Hyperlink"/>
              </w:rPr>
              <w:t>http://www.prace-project.eu</w:t>
            </w:r>
            <w:r w:rsidR="004063A9">
              <w:rPr>
                <w:rStyle w:val="Hyperlink"/>
              </w:rPr>
              <w:fldChar w:fldCharType="end"/>
            </w:r>
          </w:p>
        </w:tc>
      </w:tr>
      <w:tr w:rsidR="00C72EEB" w:rsidRPr="00C642D6" w14:paraId="2B635BDF" w14:textId="77777777" w:rsidTr="00C554FD">
        <w:trPr>
          <w:cantSplit/>
          <w:trHeight w:val="275"/>
        </w:trPr>
        <w:tc>
          <w:tcPr>
            <w:tcW w:w="2183" w:type="dxa"/>
            <w:vMerge/>
          </w:tcPr>
          <w:p w14:paraId="25A81786" w14:textId="77777777" w:rsidR="00C72EEB" w:rsidRPr="00C642D6" w:rsidRDefault="00C72EEB" w:rsidP="00EC1DD6"/>
        </w:tc>
        <w:tc>
          <w:tcPr>
            <w:tcW w:w="7105" w:type="dxa"/>
            <w:gridSpan w:val="2"/>
            <w:tcBorders>
              <w:bottom w:val="single" w:sz="4" w:space="0" w:color="auto"/>
            </w:tcBorders>
          </w:tcPr>
          <w:p w14:paraId="3C9B42ED" w14:textId="77777777" w:rsidR="00C72EEB" w:rsidRPr="00C642D6" w:rsidRDefault="00C72EEB" w:rsidP="00FE39DB">
            <w:pPr>
              <w:rPr>
                <w:b/>
              </w:rPr>
            </w:pPr>
            <w:r w:rsidRPr="00C642D6">
              <w:rPr>
                <w:b/>
              </w:rPr>
              <w:t xml:space="preserve">Software Tool:  </w:t>
            </w:r>
            <w:r w:rsidRPr="00C642D6">
              <w:t>Microsoft Word 20</w:t>
            </w:r>
            <w:r w:rsidR="00FE39DB">
              <w:t>1</w:t>
            </w:r>
            <w:r w:rsidR="006B3491">
              <w:t>0</w:t>
            </w:r>
          </w:p>
        </w:tc>
      </w:tr>
      <w:tr w:rsidR="00C72EEB" w:rsidRPr="00FD6CD8" w14:paraId="3CA4B0FD" w14:textId="77777777" w:rsidTr="00C554FD">
        <w:trPr>
          <w:cantSplit/>
        </w:trPr>
        <w:tc>
          <w:tcPr>
            <w:tcW w:w="2183" w:type="dxa"/>
            <w:vMerge/>
          </w:tcPr>
          <w:p w14:paraId="1DC84D09" w14:textId="77777777" w:rsidR="00C72EEB" w:rsidRPr="00C642D6" w:rsidRDefault="00C72EEB" w:rsidP="00EC1DD6"/>
        </w:tc>
        <w:tc>
          <w:tcPr>
            <w:tcW w:w="7105" w:type="dxa"/>
            <w:gridSpan w:val="2"/>
          </w:tcPr>
          <w:p w14:paraId="28400FA3" w14:textId="77777777" w:rsidR="00C72EEB" w:rsidRPr="00C642D6" w:rsidRDefault="00C72EEB" w:rsidP="00EC1DD6">
            <w:pPr>
              <w:rPr>
                <w:b/>
              </w:rPr>
            </w:pPr>
            <w:r w:rsidRPr="00C642D6">
              <w:rPr>
                <w:b/>
              </w:rPr>
              <w:t xml:space="preserve">File(s):               </w:t>
            </w:r>
            <w:r w:rsidR="00A72824" w:rsidRPr="00C642D6">
              <w:fldChar w:fldCharType="begin"/>
            </w:r>
            <w:r w:rsidRPr="00C642D6">
              <w:instrText xml:space="preserve"> FILENAME </w:instrText>
            </w:r>
            <w:r w:rsidR="00A72824" w:rsidRPr="00C642D6">
              <w:fldChar w:fldCharType="separate"/>
            </w:r>
            <w:ins w:id="38" w:author="Victor Cameo" w:date="2018-01-08T15:35:00Z">
              <w:r w:rsidR="00150CFD">
                <w:rPr>
                  <w:noProof/>
                </w:rPr>
                <w:t>D77_0.2.docx</w:t>
              </w:r>
            </w:ins>
            <w:del w:id="39" w:author="Victor Cameo" w:date="2018-01-08T15:35:00Z">
              <w:r w:rsidR="00054459" w:rsidDel="00150CFD">
                <w:rPr>
                  <w:noProof/>
                </w:rPr>
                <w:delText>d77_0.1.docx</w:delText>
              </w:r>
            </w:del>
            <w:r w:rsidR="00A72824" w:rsidRPr="00C642D6">
              <w:fldChar w:fldCharType="end"/>
            </w:r>
          </w:p>
        </w:tc>
      </w:tr>
      <w:tr w:rsidR="00C72EEB" w:rsidRPr="00C642D6" w14:paraId="45ACDC49" w14:textId="77777777" w:rsidTr="00C554FD">
        <w:trPr>
          <w:cantSplit/>
          <w:trHeight w:val="279"/>
        </w:trPr>
        <w:tc>
          <w:tcPr>
            <w:tcW w:w="2183" w:type="dxa"/>
            <w:vMerge w:val="restart"/>
          </w:tcPr>
          <w:p w14:paraId="1526AC69" w14:textId="77777777" w:rsidR="00C72EEB" w:rsidRPr="00C642D6" w:rsidRDefault="00C72EEB" w:rsidP="00EC1DD6">
            <w:pPr>
              <w:rPr>
                <w:b/>
                <w:bCs/>
              </w:rPr>
            </w:pPr>
          </w:p>
          <w:p w14:paraId="07B0EB19" w14:textId="77777777" w:rsidR="00C72EEB" w:rsidRPr="00C642D6" w:rsidRDefault="00C72EEB" w:rsidP="00EC1DD6">
            <w:r w:rsidRPr="00C642D6">
              <w:rPr>
                <w:b/>
                <w:bCs/>
              </w:rPr>
              <w:t>Authorship</w:t>
            </w:r>
          </w:p>
        </w:tc>
        <w:tc>
          <w:tcPr>
            <w:tcW w:w="2674" w:type="dxa"/>
          </w:tcPr>
          <w:p w14:paraId="2937E557" w14:textId="77777777" w:rsidR="00C72EEB" w:rsidRPr="00C642D6" w:rsidRDefault="00C72EEB" w:rsidP="00EC1DD6">
            <w:r w:rsidRPr="00C642D6">
              <w:rPr>
                <w:b/>
                <w:bCs/>
              </w:rPr>
              <w:t>Written by:</w:t>
            </w:r>
          </w:p>
        </w:tc>
        <w:tc>
          <w:tcPr>
            <w:tcW w:w="4431" w:type="dxa"/>
          </w:tcPr>
          <w:p w14:paraId="60660A7A" w14:textId="77777777" w:rsidR="00C72EEB" w:rsidRPr="00C642D6" w:rsidRDefault="00A72824" w:rsidP="00406435">
            <w:r>
              <w:fldChar w:fldCharType="begin"/>
            </w:r>
            <w:r w:rsidR="0046323B">
              <w:instrText xml:space="preserve"> REF Author </w:instrText>
            </w:r>
            <w:r>
              <w:fldChar w:fldCharType="separate"/>
            </w:r>
            <w:ins w:id="40" w:author="Victor Cameo" w:date="2018-01-08T15:35:00Z">
              <w:r w:rsidR="00150CFD">
                <w:t xml:space="preserve">Victor Cameo </w:t>
              </w:r>
              <w:proofErr w:type="spellStart"/>
              <w:r w:rsidR="00150CFD">
                <w:t>Ponz</w:t>
              </w:r>
              <w:proofErr w:type="spellEnd"/>
              <w:r w:rsidR="00150CFD" w:rsidRPr="00C642D6">
                <w:t xml:space="preserve">, </w:t>
              </w:r>
            </w:ins>
            <w:del w:id="41" w:author="Victor Cameo" w:date="2018-01-08T15:35:00Z">
              <w:r w:rsidR="00054459" w:rsidDel="00150CFD">
                <w:delText>Victor Cameo Ponz</w:delText>
              </w:r>
              <w:r w:rsidR="00054459" w:rsidRPr="00C642D6" w:rsidDel="00150CFD">
                <w:delText xml:space="preserve">, </w:delText>
              </w:r>
            </w:del>
            <w:r>
              <w:fldChar w:fldCharType="end"/>
            </w:r>
          </w:p>
        </w:tc>
      </w:tr>
      <w:tr w:rsidR="00C72EEB" w:rsidRPr="00C642D6" w14:paraId="4D3BD823" w14:textId="77777777" w:rsidTr="00C554FD">
        <w:trPr>
          <w:cantSplit/>
          <w:trHeight w:val="277"/>
        </w:trPr>
        <w:tc>
          <w:tcPr>
            <w:tcW w:w="2183" w:type="dxa"/>
            <w:vMerge/>
          </w:tcPr>
          <w:p w14:paraId="138BC0ED" w14:textId="77777777" w:rsidR="00C72EEB" w:rsidRPr="00C642D6" w:rsidRDefault="00C72EEB" w:rsidP="00EC1DD6"/>
        </w:tc>
        <w:tc>
          <w:tcPr>
            <w:tcW w:w="2674" w:type="dxa"/>
          </w:tcPr>
          <w:p w14:paraId="737506DB" w14:textId="77777777" w:rsidR="00C72EEB" w:rsidRPr="00C642D6" w:rsidRDefault="00C72EEB" w:rsidP="00EC1DD6">
            <w:r w:rsidRPr="00C642D6">
              <w:rPr>
                <w:b/>
                <w:bCs/>
              </w:rPr>
              <w:t>Contributors:</w:t>
            </w:r>
          </w:p>
        </w:tc>
        <w:tc>
          <w:tcPr>
            <w:tcW w:w="4431" w:type="dxa"/>
          </w:tcPr>
          <w:p w14:paraId="6B94F9B0" w14:textId="77777777" w:rsidR="00C72EEB" w:rsidRPr="00C642D6" w:rsidRDefault="00C72EEB" w:rsidP="00EC1DD6">
            <w:commentRangeStart w:id="42"/>
            <w:r w:rsidRPr="00C642D6">
              <w:t>NN</w:t>
            </w:r>
            <w:r w:rsidR="00406435">
              <w:t>, Organisation</w:t>
            </w:r>
            <w:commentRangeEnd w:id="42"/>
            <w:r w:rsidR="00B176DC">
              <w:rPr>
                <w:rStyle w:val="CommentReference"/>
                <w:lang w:val="de-DE" w:eastAsia="de-DE"/>
              </w:rPr>
              <w:commentReference w:id="42"/>
            </w:r>
          </w:p>
        </w:tc>
      </w:tr>
      <w:tr w:rsidR="00C72EEB" w:rsidRPr="00C642D6" w14:paraId="63DCC40D" w14:textId="77777777" w:rsidTr="00C554FD">
        <w:trPr>
          <w:cantSplit/>
          <w:trHeight w:val="277"/>
        </w:trPr>
        <w:tc>
          <w:tcPr>
            <w:tcW w:w="2183" w:type="dxa"/>
            <w:vMerge/>
          </w:tcPr>
          <w:p w14:paraId="0BDF92A8" w14:textId="77777777" w:rsidR="00C72EEB" w:rsidRPr="00C642D6" w:rsidRDefault="00C72EEB" w:rsidP="00EC1DD6"/>
        </w:tc>
        <w:tc>
          <w:tcPr>
            <w:tcW w:w="2674" w:type="dxa"/>
          </w:tcPr>
          <w:p w14:paraId="1B09E5A4" w14:textId="77777777" w:rsidR="00C72EEB" w:rsidRPr="00C642D6" w:rsidRDefault="00C72EEB" w:rsidP="00EC1DD6">
            <w:r w:rsidRPr="00C642D6">
              <w:rPr>
                <w:b/>
                <w:bCs/>
              </w:rPr>
              <w:t>Reviewed by:</w:t>
            </w:r>
          </w:p>
        </w:tc>
        <w:tc>
          <w:tcPr>
            <w:tcW w:w="4431" w:type="dxa"/>
          </w:tcPr>
          <w:p w14:paraId="20C14E01" w14:textId="77777777" w:rsidR="002F748F" w:rsidRDefault="002F748F" w:rsidP="002F748F">
            <w:proofErr w:type="spellStart"/>
            <w:r>
              <w:t>Janez</w:t>
            </w:r>
            <w:proofErr w:type="spellEnd"/>
            <w:r>
              <w:t xml:space="preserve"> </w:t>
            </w:r>
            <w:proofErr w:type="spellStart"/>
            <w:r>
              <w:t>Povh</w:t>
            </w:r>
            <w:proofErr w:type="spellEnd"/>
            <w:r>
              <w:t>, ULFME</w:t>
            </w:r>
          </w:p>
          <w:p w14:paraId="65BB774D" w14:textId="32DA3B01" w:rsidR="00C72EEB" w:rsidRPr="00C642D6" w:rsidRDefault="002F748F" w:rsidP="002F748F">
            <w:r w:rsidRPr="00F509FF">
              <w:t xml:space="preserve">Thomas </w:t>
            </w:r>
            <w:proofErr w:type="spellStart"/>
            <w:r w:rsidRPr="00F509FF">
              <w:t>Eickermann</w:t>
            </w:r>
            <w:proofErr w:type="spellEnd"/>
            <w:r w:rsidRPr="00F509FF">
              <w:t>, FZJ</w:t>
            </w:r>
          </w:p>
        </w:tc>
      </w:tr>
      <w:tr w:rsidR="00C72EEB" w:rsidRPr="00C642D6" w14:paraId="0B99C4E8" w14:textId="77777777" w:rsidTr="00C554FD">
        <w:trPr>
          <w:cantSplit/>
          <w:trHeight w:val="277"/>
        </w:trPr>
        <w:tc>
          <w:tcPr>
            <w:tcW w:w="2183" w:type="dxa"/>
            <w:vMerge/>
            <w:tcBorders>
              <w:bottom w:val="single" w:sz="4" w:space="0" w:color="auto"/>
            </w:tcBorders>
          </w:tcPr>
          <w:p w14:paraId="275A02F6" w14:textId="77777777" w:rsidR="00C72EEB" w:rsidRPr="00C642D6" w:rsidRDefault="00C72EEB" w:rsidP="00EC1DD6"/>
        </w:tc>
        <w:tc>
          <w:tcPr>
            <w:tcW w:w="2674" w:type="dxa"/>
            <w:tcBorders>
              <w:bottom w:val="single" w:sz="4" w:space="0" w:color="auto"/>
            </w:tcBorders>
          </w:tcPr>
          <w:p w14:paraId="433061D9" w14:textId="77777777" w:rsidR="00C72EEB" w:rsidRPr="00C642D6" w:rsidRDefault="00C72EEB" w:rsidP="00EC1DD6">
            <w:r w:rsidRPr="00C642D6">
              <w:rPr>
                <w:b/>
                <w:bCs/>
              </w:rPr>
              <w:t>Approved by:</w:t>
            </w:r>
          </w:p>
        </w:tc>
        <w:tc>
          <w:tcPr>
            <w:tcW w:w="4431" w:type="dxa"/>
            <w:tcBorders>
              <w:bottom w:val="single" w:sz="4" w:space="0" w:color="auto"/>
            </w:tcBorders>
          </w:tcPr>
          <w:p w14:paraId="32268A70" w14:textId="77777777" w:rsidR="00C72EEB" w:rsidRPr="00C642D6" w:rsidRDefault="00406435" w:rsidP="00EC1DD6">
            <w:r>
              <w:t>MB/TB</w:t>
            </w:r>
          </w:p>
        </w:tc>
      </w:tr>
    </w:tbl>
    <w:p w14:paraId="2523A012" w14:textId="77777777" w:rsidR="00C72EEB" w:rsidRPr="00C642D6" w:rsidRDefault="00C72EEB" w:rsidP="00EC1DD6">
      <w:pPr>
        <w:rPr>
          <w:sz w:val="20"/>
        </w:rPr>
      </w:pPr>
    </w:p>
    <w:p w14:paraId="62C09752" w14:textId="77777777" w:rsidR="00F7284B" w:rsidRPr="00C642D6" w:rsidRDefault="00F7284B" w:rsidP="00EC1DD6">
      <w:pPr>
        <w:rPr>
          <w:sz w:val="20"/>
        </w:rPr>
      </w:pPr>
    </w:p>
    <w:p w14:paraId="117A1B41" w14:textId="77777777" w:rsidR="00C72EEB" w:rsidRPr="00C642D6" w:rsidRDefault="00C72EEB" w:rsidP="00C554FD">
      <w:pPr>
        <w:pStyle w:val="Heading10"/>
        <w:jc w:val="left"/>
      </w:pPr>
      <w:bookmarkStart w:id="43" w:name="_Toc32055162"/>
      <w:bookmarkStart w:id="44" w:name="_Toc43712685"/>
      <w:bookmarkStart w:id="45" w:name="_Toc74982971"/>
      <w:bookmarkStart w:id="46" w:name="_Toc75287370"/>
      <w:bookmarkStart w:id="47" w:name="_Toc194478740"/>
      <w:bookmarkStart w:id="48" w:name="_Toc376680002"/>
      <w:bookmarkStart w:id="49" w:name="_Toc503189065"/>
      <w:r w:rsidRPr="00C642D6">
        <w:t>Document Status Sheet</w:t>
      </w:r>
      <w:bookmarkEnd w:id="43"/>
      <w:bookmarkEnd w:id="44"/>
      <w:bookmarkEnd w:id="45"/>
      <w:bookmarkEnd w:id="46"/>
      <w:bookmarkEnd w:id="47"/>
      <w:bookmarkEnd w:id="48"/>
      <w:bookmarkEnd w:id="49"/>
    </w:p>
    <w:p w14:paraId="147446C3"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9"/>
        <w:gridCol w:w="2198"/>
        <w:gridCol w:w="2138"/>
        <w:gridCol w:w="2575"/>
      </w:tblGrid>
      <w:tr w:rsidR="00C72EEB" w:rsidRPr="00C642D6" w14:paraId="3E3B70F9" w14:textId="77777777" w:rsidTr="00C554FD">
        <w:tc>
          <w:tcPr>
            <w:tcW w:w="2217" w:type="dxa"/>
          </w:tcPr>
          <w:p w14:paraId="4BCB5884" w14:textId="77777777" w:rsidR="00C72EEB" w:rsidRPr="00C642D6" w:rsidRDefault="00C72EEB" w:rsidP="00EC1DD6">
            <w:r w:rsidRPr="00C642D6">
              <w:rPr>
                <w:b/>
                <w:bCs/>
              </w:rPr>
              <w:t>Version</w:t>
            </w:r>
          </w:p>
        </w:tc>
        <w:tc>
          <w:tcPr>
            <w:tcW w:w="2208" w:type="dxa"/>
          </w:tcPr>
          <w:p w14:paraId="530FAA33" w14:textId="77777777" w:rsidR="00C72EEB" w:rsidRPr="00C642D6" w:rsidRDefault="00C72EEB" w:rsidP="00EC1DD6">
            <w:r w:rsidRPr="00C642D6">
              <w:rPr>
                <w:b/>
                <w:bCs/>
              </w:rPr>
              <w:t>Date</w:t>
            </w:r>
          </w:p>
        </w:tc>
        <w:tc>
          <w:tcPr>
            <w:tcW w:w="2212" w:type="dxa"/>
          </w:tcPr>
          <w:p w14:paraId="1B015619" w14:textId="77777777" w:rsidR="00C72EEB" w:rsidRPr="00C642D6" w:rsidRDefault="00C72EEB" w:rsidP="00EC1DD6">
            <w:r w:rsidRPr="00C642D6">
              <w:rPr>
                <w:b/>
                <w:bCs/>
              </w:rPr>
              <w:t>Status</w:t>
            </w:r>
          </w:p>
        </w:tc>
        <w:tc>
          <w:tcPr>
            <w:tcW w:w="2651" w:type="dxa"/>
          </w:tcPr>
          <w:p w14:paraId="1D50C251" w14:textId="77777777" w:rsidR="00C72EEB" w:rsidRPr="00C642D6" w:rsidRDefault="00C72EEB" w:rsidP="00EC1DD6">
            <w:pPr>
              <w:rPr>
                <w:b/>
              </w:rPr>
            </w:pPr>
            <w:r w:rsidRPr="00C642D6">
              <w:rPr>
                <w:b/>
              </w:rPr>
              <w:t>Comments</w:t>
            </w:r>
          </w:p>
        </w:tc>
      </w:tr>
      <w:tr w:rsidR="00C72EEB" w:rsidRPr="00C642D6" w14:paraId="38A95AD1" w14:textId="77777777" w:rsidTr="00C554FD">
        <w:tc>
          <w:tcPr>
            <w:tcW w:w="2217" w:type="dxa"/>
          </w:tcPr>
          <w:p w14:paraId="0969C83E" w14:textId="77777777" w:rsidR="00C72EEB" w:rsidRPr="00C642D6" w:rsidRDefault="00C72EEB" w:rsidP="00EC1DD6">
            <w:r w:rsidRPr="00C642D6">
              <w:t>0.1</w:t>
            </w:r>
          </w:p>
        </w:tc>
        <w:tc>
          <w:tcPr>
            <w:tcW w:w="2208" w:type="dxa"/>
          </w:tcPr>
          <w:p w14:paraId="3A33A673" w14:textId="5FA99DD2" w:rsidR="00C72EEB" w:rsidRPr="00C642D6" w:rsidRDefault="00384BD0" w:rsidP="00384BD0">
            <w:r>
              <w:t>21</w:t>
            </w:r>
            <w:r w:rsidR="00C72EEB" w:rsidRPr="00C642D6">
              <w:t>/</w:t>
            </w:r>
            <w:r>
              <w:t>12</w:t>
            </w:r>
            <w:r w:rsidR="00C72EEB" w:rsidRPr="00C642D6">
              <w:t>/</w:t>
            </w:r>
            <w:r>
              <w:t>2017</w:t>
            </w:r>
          </w:p>
        </w:tc>
        <w:tc>
          <w:tcPr>
            <w:tcW w:w="2212" w:type="dxa"/>
          </w:tcPr>
          <w:p w14:paraId="6A855EE5" w14:textId="77777777" w:rsidR="00C72EEB" w:rsidRPr="00C642D6" w:rsidRDefault="00C72EEB" w:rsidP="00EC1DD6">
            <w:r w:rsidRPr="00C642D6">
              <w:t>Draft</w:t>
            </w:r>
          </w:p>
        </w:tc>
        <w:tc>
          <w:tcPr>
            <w:tcW w:w="2651" w:type="dxa"/>
          </w:tcPr>
          <w:p w14:paraId="19965E38" w14:textId="2FCF45CE" w:rsidR="00C72EEB" w:rsidRPr="00C642D6" w:rsidRDefault="00091C74" w:rsidP="00EC1DD6">
            <w:r>
              <w:t>First version</w:t>
            </w:r>
          </w:p>
        </w:tc>
      </w:tr>
      <w:tr w:rsidR="00C72EEB" w:rsidRPr="00C642D6" w14:paraId="64C38D5C" w14:textId="77777777" w:rsidTr="00C554FD">
        <w:tc>
          <w:tcPr>
            <w:tcW w:w="2217" w:type="dxa"/>
          </w:tcPr>
          <w:p w14:paraId="540DE0E9" w14:textId="77777777" w:rsidR="00C72EEB" w:rsidRPr="00C642D6" w:rsidRDefault="00C72EEB" w:rsidP="00EC1DD6">
            <w:r w:rsidRPr="00C642D6">
              <w:t>0.2</w:t>
            </w:r>
          </w:p>
        </w:tc>
        <w:tc>
          <w:tcPr>
            <w:tcW w:w="2208" w:type="dxa"/>
          </w:tcPr>
          <w:p w14:paraId="337A3472" w14:textId="516E214D" w:rsidR="00C72EEB" w:rsidRPr="00C642D6" w:rsidRDefault="00091C74" w:rsidP="00091C74">
            <w:r>
              <w:t>04</w:t>
            </w:r>
            <w:r w:rsidR="00C72EEB" w:rsidRPr="00C642D6">
              <w:t>/</w:t>
            </w:r>
            <w:r>
              <w:t>01</w:t>
            </w:r>
            <w:r w:rsidR="00C72EEB" w:rsidRPr="00C642D6">
              <w:t>/</w:t>
            </w:r>
            <w:r>
              <w:t>2018</w:t>
            </w:r>
          </w:p>
        </w:tc>
        <w:tc>
          <w:tcPr>
            <w:tcW w:w="2212" w:type="dxa"/>
          </w:tcPr>
          <w:p w14:paraId="723ABF2B" w14:textId="09005B1F" w:rsidR="00C72EEB" w:rsidRPr="00C642D6" w:rsidRDefault="00091C74" w:rsidP="00EC1DD6">
            <w:r>
              <w:t>Draft</w:t>
            </w:r>
          </w:p>
        </w:tc>
        <w:tc>
          <w:tcPr>
            <w:tcW w:w="2651" w:type="dxa"/>
          </w:tcPr>
          <w:p w14:paraId="52C4D8F2" w14:textId="5F99D053" w:rsidR="00C72EEB" w:rsidRPr="00C642D6" w:rsidRDefault="00091C74" w:rsidP="00EC1DD6">
            <w:r>
              <w:t>Correct typos</w:t>
            </w:r>
          </w:p>
        </w:tc>
      </w:tr>
      <w:tr w:rsidR="00C72EEB" w:rsidRPr="00C642D6" w14:paraId="65D80F28" w14:textId="77777777" w:rsidTr="00C554FD">
        <w:tc>
          <w:tcPr>
            <w:tcW w:w="2217" w:type="dxa"/>
          </w:tcPr>
          <w:p w14:paraId="3D12ED45" w14:textId="77777777" w:rsidR="00C72EEB" w:rsidRPr="00C642D6" w:rsidRDefault="00C72EEB" w:rsidP="00EC1DD6">
            <w:r w:rsidRPr="00C642D6">
              <w:t>1.0</w:t>
            </w:r>
          </w:p>
        </w:tc>
        <w:tc>
          <w:tcPr>
            <w:tcW w:w="2208" w:type="dxa"/>
          </w:tcPr>
          <w:p w14:paraId="1A254AA8" w14:textId="77777777" w:rsidR="00C72EEB" w:rsidRPr="00C642D6" w:rsidRDefault="00C72EEB" w:rsidP="00EC1DD6">
            <w:r w:rsidRPr="00C642D6">
              <w:t>DD/Month/YYYY</w:t>
            </w:r>
          </w:p>
        </w:tc>
        <w:tc>
          <w:tcPr>
            <w:tcW w:w="2212" w:type="dxa"/>
          </w:tcPr>
          <w:p w14:paraId="23ADD9A9" w14:textId="77777777" w:rsidR="00C72EEB" w:rsidRPr="00C642D6" w:rsidRDefault="00C72EEB" w:rsidP="00EC1DD6">
            <w:r w:rsidRPr="00C642D6">
              <w:t>Final version</w:t>
            </w:r>
          </w:p>
        </w:tc>
        <w:tc>
          <w:tcPr>
            <w:tcW w:w="2651" w:type="dxa"/>
          </w:tcPr>
          <w:p w14:paraId="5F83FEEF" w14:textId="77777777" w:rsidR="00C72EEB" w:rsidRPr="00C642D6" w:rsidRDefault="00C72EEB" w:rsidP="00EC1DD6"/>
        </w:tc>
      </w:tr>
    </w:tbl>
    <w:p w14:paraId="2CCA66CC" w14:textId="77777777" w:rsidR="00C72EEB" w:rsidRPr="00C642D6" w:rsidRDefault="00C72EEB"/>
    <w:p w14:paraId="6BD65DD9" w14:textId="77777777" w:rsidR="00C72EEB" w:rsidRPr="00C642D6" w:rsidRDefault="00C72EEB"/>
    <w:p w14:paraId="19DB4173" w14:textId="77777777" w:rsidR="00640498" w:rsidRDefault="00640498" w:rsidP="00C554FD">
      <w:pPr>
        <w:pStyle w:val="Heading10"/>
        <w:jc w:val="left"/>
      </w:pPr>
    </w:p>
    <w:p w14:paraId="0B6A96BF" w14:textId="77777777" w:rsidR="00640498" w:rsidRPr="00640498" w:rsidRDefault="00640498" w:rsidP="00640498">
      <w:pPr>
        <w:jc w:val="center"/>
        <w:rPr>
          <w:lang w:eastAsia="en-US"/>
        </w:rPr>
      </w:pPr>
    </w:p>
    <w:p w14:paraId="1325D92F" w14:textId="77777777" w:rsidR="00C72EEB" w:rsidRPr="00C642D6" w:rsidRDefault="00C554FD" w:rsidP="00C554FD">
      <w:pPr>
        <w:pStyle w:val="Heading10"/>
        <w:jc w:val="left"/>
      </w:pPr>
      <w:r w:rsidRPr="00640498">
        <w:br w:type="page"/>
      </w:r>
      <w:bookmarkStart w:id="50" w:name="_Toc376680003"/>
      <w:bookmarkStart w:id="51" w:name="_Toc75287371"/>
      <w:bookmarkStart w:id="52" w:name="_Toc194478741"/>
      <w:bookmarkStart w:id="53" w:name="_Toc503189066"/>
      <w:r w:rsidR="00C72EEB" w:rsidRPr="00C642D6">
        <w:lastRenderedPageBreak/>
        <w:t>Document Keywords</w:t>
      </w:r>
      <w:bookmarkEnd w:id="50"/>
      <w:bookmarkEnd w:id="53"/>
      <w:r w:rsidR="00C72EEB" w:rsidRPr="00C642D6">
        <w:t xml:space="preserve"> </w:t>
      </w:r>
      <w:bookmarkEnd w:id="51"/>
      <w:bookmarkEnd w:id="52"/>
    </w:p>
    <w:p w14:paraId="2E09919A" w14:textId="77777777" w:rsidR="00C72EEB" w:rsidRPr="00C642D6" w:rsidRDefault="00C72EEB" w:rsidP="00C55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6875"/>
      </w:tblGrid>
      <w:tr w:rsidR="00C72EEB" w:rsidRPr="00FD6CD8" w14:paraId="544DA037" w14:textId="77777777" w:rsidTr="00C554FD">
        <w:tc>
          <w:tcPr>
            <w:tcW w:w="2217" w:type="dxa"/>
          </w:tcPr>
          <w:p w14:paraId="40239D42" w14:textId="77777777" w:rsidR="00C72EEB" w:rsidRPr="00C642D6" w:rsidRDefault="00C72EEB" w:rsidP="00EC1DD6">
            <w:r w:rsidRPr="00C642D6">
              <w:rPr>
                <w:b/>
                <w:bCs/>
              </w:rPr>
              <w:t>Keywords:</w:t>
            </w:r>
          </w:p>
        </w:tc>
        <w:tc>
          <w:tcPr>
            <w:tcW w:w="7071" w:type="dxa"/>
            <w:vAlign w:val="center"/>
          </w:tcPr>
          <w:p w14:paraId="3154BE6D" w14:textId="3F7B2EC7" w:rsidR="00C72EEB" w:rsidRPr="00C642D6" w:rsidRDefault="00C72EEB" w:rsidP="00EC1DD6">
            <w:r w:rsidRPr="00C642D6">
              <w:t>PRACE, HPC, Research Infrastructure</w:t>
            </w:r>
            <w:r w:rsidR="00230F23">
              <w:t xml:space="preserve">, </w:t>
            </w:r>
            <w:r w:rsidR="00103FCD">
              <w:t xml:space="preserve">Intel Xeon Phi, GPU, KNL, </w:t>
            </w:r>
            <w:proofErr w:type="spellStart"/>
            <w:r w:rsidR="00103FCD">
              <w:t>Nvidia</w:t>
            </w:r>
            <w:proofErr w:type="spellEnd"/>
            <w:r w:rsidR="00103FCD">
              <w:t xml:space="preserve"> P100, energy, performance, benchmark</w:t>
            </w:r>
            <w:r w:rsidR="00F90B89">
              <w:t>, UEABS</w:t>
            </w:r>
          </w:p>
          <w:p w14:paraId="1B1A2016" w14:textId="77777777" w:rsidR="00C72EEB" w:rsidRPr="00C642D6" w:rsidRDefault="00C72EEB" w:rsidP="00EC1DD6">
            <w:pPr>
              <w:rPr>
                <w:b/>
              </w:rPr>
            </w:pPr>
          </w:p>
        </w:tc>
      </w:tr>
    </w:tbl>
    <w:p w14:paraId="41084EF9" w14:textId="77777777" w:rsidR="00C72EEB" w:rsidRPr="00C642D6" w:rsidRDefault="00C72EEB" w:rsidP="00EC1DD6"/>
    <w:p w14:paraId="76CA7CFF" w14:textId="77777777" w:rsidR="00F12DB6" w:rsidRPr="00C642D6" w:rsidRDefault="00F12DB6" w:rsidP="00EC1DD6"/>
    <w:p w14:paraId="512A3AF9" w14:textId="77777777" w:rsidR="00F12DB6" w:rsidRPr="00C642D6" w:rsidRDefault="00F12DB6" w:rsidP="00EC1DD6"/>
    <w:p w14:paraId="5C253181" w14:textId="77777777" w:rsidR="00F12DB6" w:rsidRPr="00C642D6" w:rsidRDefault="00F12DB6" w:rsidP="00EC1DD6"/>
    <w:p w14:paraId="19E913E8" w14:textId="77777777" w:rsidR="003E59C2" w:rsidRPr="00C642D6" w:rsidRDefault="003E59C2" w:rsidP="00EC1DD6"/>
    <w:p w14:paraId="1DAD704B" w14:textId="77777777" w:rsidR="003E59C2" w:rsidRPr="00C642D6" w:rsidRDefault="003E59C2" w:rsidP="00EC1DD6"/>
    <w:p w14:paraId="21B9ABE3" w14:textId="77777777" w:rsidR="003E59C2" w:rsidRPr="00C642D6" w:rsidRDefault="003E59C2" w:rsidP="00EC1DD6"/>
    <w:p w14:paraId="6B03F79B" w14:textId="77777777" w:rsidR="003E59C2" w:rsidRPr="00C642D6" w:rsidRDefault="003E59C2" w:rsidP="00EC1DD6"/>
    <w:p w14:paraId="123EF4D7" w14:textId="77777777" w:rsidR="003E59C2" w:rsidRPr="00C642D6" w:rsidRDefault="003E59C2" w:rsidP="00EC1DD6"/>
    <w:p w14:paraId="14439594" w14:textId="77777777" w:rsidR="003E59C2" w:rsidRPr="00C642D6" w:rsidRDefault="003E59C2" w:rsidP="00EC1DD6"/>
    <w:p w14:paraId="7FCE0E73" w14:textId="77777777" w:rsidR="003E59C2" w:rsidRPr="00C642D6" w:rsidRDefault="003E59C2" w:rsidP="00EC1DD6"/>
    <w:p w14:paraId="1F0D611E" w14:textId="77777777" w:rsidR="003E59C2" w:rsidRPr="00C642D6" w:rsidRDefault="003E59C2" w:rsidP="00EC1DD6"/>
    <w:p w14:paraId="5F5381CE" w14:textId="77777777" w:rsidR="003E59C2" w:rsidRDefault="003E59C2" w:rsidP="00EC1DD6"/>
    <w:p w14:paraId="21A7A7BC" w14:textId="77777777" w:rsidR="005A5EEF" w:rsidRDefault="005A5EEF" w:rsidP="00EC1DD6"/>
    <w:p w14:paraId="37DAA05A" w14:textId="77777777" w:rsidR="005A5EEF" w:rsidRDefault="005A5EEF" w:rsidP="00EC1DD6"/>
    <w:p w14:paraId="59467A5B" w14:textId="77777777" w:rsidR="005A5EEF" w:rsidRPr="00C642D6" w:rsidRDefault="005A5EEF" w:rsidP="00EC1DD6"/>
    <w:p w14:paraId="7FD0D0D8" w14:textId="77777777" w:rsidR="00F12DB6" w:rsidRPr="00C642D6" w:rsidRDefault="00F12DB6" w:rsidP="00EC1DD6"/>
    <w:p w14:paraId="08E8DBDE" w14:textId="77777777" w:rsidR="00F12DB6" w:rsidRPr="00C642D6" w:rsidRDefault="00F12DB6" w:rsidP="00EC1DD6"/>
    <w:p w14:paraId="68478E9D" w14:textId="77777777" w:rsidR="00F12DB6" w:rsidRDefault="00F12DB6" w:rsidP="00EC1DD6"/>
    <w:p w14:paraId="1C371B5E" w14:textId="77777777" w:rsidR="005A5EEF" w:rsidRDefault="005A5EEF" w:rsidP="00EC1DD6"/>
    <w:p w14:paraId="0921A212" w14:textId="77777777" w:rsidR="005A5EEF" w:rsidRPr="00C642D6" w:rsidRDefault="005A5EEF" w:rsidP="00EC1DD6"/>
    <w:p w14:paraId="6A533380" w14:textId="77777777" w:rsidR="003E59C2" w:rsidRPr="00C642D6" w:rsidRDefault="003E59C2" w:rsidP="00EC1DD6"/>
    <w:p w14:paraId="14EBA0BA" w14:textId="77777777" w:rsidR="003C3D69" w:rsidRPr="006906CD" w:rsidRDefault="003C3D69" w:rsidP="003C3D69">
      <w:pPr>
        <w:pBdr>
          <w:top w:val="single" w:sz="4" w:space="1" w:color="auto"/>
          <w:left w:val="single" w:sz="4" w:space="4" w:color="auto"/>
          <w:bottom w:val="single" w:sz="4" w:space="1" w:color="auto"/>
          <w:right w:val="single" w:sz="4" w:space="4" w:color="auto"/>
        </w:pBdr>
        <w:jc w:val="both"/>
        <w:rPr>
          <w:b/>
        </w:rPr>
      </w:pPr>
      <w:r w:rsidRPr="006906CD">
        <w:rPr>
          <w:b/>
        </w:rPr>
        <w:t>Disclaimer</w:t>
      </w:r>
    </w:p>
    <w:p w14:paraId="2E81B046"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p>
    <w:p w14:paraId="405449D1"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r w:rsidRPr="005D062E">
        <w:t xml:space="preserve">This deliverable has been prepared by </w:t>
      </w:r>
      <w:r>
        <w:t xml:space="preserve">the responsible </w:t>
      </w:r>
      <w:r w:rsidRPr="005D062E">
        <w:t>Work Package of the Project in accordance with the Consortium Agreement and the Grant Agreement n°</w:t>
      </w:r>
      <w:r w:rsidR="007B2E1A">
        <w:t xml:space="preserve"> </w:t>
      </w:r>
      <w:r w:rsidR="00D269BA">
        <w:fldChar w:fldCharType="begin"/>
      </w:r>
      <w:r w:rsidR="00D269BA" w:rsidRPr="00EC43AD">
        <w:rPr>
          <w:lang w:val="en-US"/>
        </w:rPr>
        <w:instrText xml:space="preserve"> REF ReferenceNo  \* MERGEFORMAT </w:instrText>
      </w:r>
      <w:r w:rsidR="00D269BA">
        <w:fldChar w:fldCharType="separate"/>
      </w:r>
      <w:ins w:id="54" w:author="Victor Cameo" w:date="2018-01-08T15:35:00Z">
        <w:r w:rsidR="00150CFD" w:rsidRPr="00150CFD">
          <w:rPr>
            <w:rPrChange w:id="55" w:author="Victor Cameo" w:date="2018-01-08T15:35:00Z">
              <w:rPr>
                <w:b/>
              </w:rPr>
            </w:rPrChange>
          </w:rPr>
          <w:t>EINFRA-653838</w:t>
        </w:r>
      </w:ins>
      <w:del w:id="56" w:author="Victor Cameo" w:date="2018-01-08T15:35:00Z">
        <w:r w:rsidR="00054459" w:rsidRPr="00054459" w:rsidDel="00150CFD">
          <w:delText>EINFRA-653838</w:delText>
        </w:r>
      </w:del>
      <w:r w:rsidR="00D269BA">
        <w:fldChar w:fldCharType="end"/>
      </w:r>
      <w:r w:rsidRPr="005D062E">
        <w:t>. It solely reflects the opinion of the parties to such agreements on a collective basis in the context of the Project and to the extent foreseen in such agreements. Please note that even though all participants to the Project are members of PRACE AISBL, this deliverable has not been approved by the Council of PRACE AISBL and therefore does not emanate from it nor should it be considered to reflect PRACE AISBL’s individual opinion.</w:t>
      </w:r>
    </w:p>
    <w:p w14:paraId="7CA0AF56" w14:textId="77777777" w:rsidR="003E59C2" w:rsidRPr="00C642D6" w:rsidRDefault="003E59C2" w:rsidP="00EC1DD6"/>
    <w:p w14:paraId="3B738355"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r w:rsidRPr="006B3491">
        <w:rPr>
          <w:b/>
          <w:lang w:val="en-US"/>
        </w:rPr>
        <w:t>Copyright notices</w:t>
      </w:r>
    </w:p>
    <w:p w14:paraId="59822EEA"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p>
    <w:p w14:paraId="724EBB72" w14:textId="77777777" w:rsidR="006B3491" w:rsidRPr="006B3491" w:rsidRDefault="006B3491" w:rsidP="006B3491">
      <w:pPr>
        <w:pBdr>
          <w:top w:val="single" w:sz="4" w:space="1" w:color="auto"/>
          <w:left w:val="single" w:sz="4" w:space="4" w:color="auto"/>
          <w:bottom w:val="single" w:sz="4" w:space="1" w:color="auto"/>
          <w:right w:val="single" w:sz="4" w:space="4" w:color="auto"/>
        </w:pBdr>
        <w:spacing w:after="120"/>
        <w:jc w:val="both"/>
        <w:rPr>
          <w:lang w:val="en-US"/>
        </w:rPr>
      </w:pPr>
      <w:r w:rsidRPr="00D149E3">
        <w:sym w:font="Symbol" w:char="F0E3"/>
      </w:r>
      <w:r w:rsidRPr="006B3491">
        <w:rPr>
          <w:lang w:val="en-US"/>
        </w:rPr>
        <w:t xml:space="preserve"> 201</w:t>
      </w:r>
      <w:r>
        <w:rPr>
          <w:lang w:val="en-US"/>
        </w:rPr>
        <w:t>7</w:t>
      </w:r>
      <w:r w:rsidRPr="006B3491">
        <w:rPr>
          <w:lang w:val="en-US"/>
        </w:rPr>
        <w:t xml:space="preserve"> PRACE Consortium Partners. All rights reserved. This document is a project document of the PRACE project. All contents are reserved by default and may not be disclosed to third parties without the written consent of the PRACE partners, except as mandated by the European Commission contract </w:t>
      </w:r>
      <w:r>
        <w:fldChar w:fldCharType="begin"/>
      </w:r>
      <w:r w:rsidRPr="006B3491">
        <w:rPr>
          <w:lang w:val="en-US"/>
        </w:rPr>
        <w:instrText xml:space="preserve"> REF ReferenceNo  \* MERGEFORMAT </w:instrText>
      </w:r>
      <w:r>
        <w:fldChar w:fldCharType="separate"/>
      </w:r>
      <w:ins w:id="57" w:author="Victor Cameo" w:date="2018-01-08T15:35:00Z">
        <w:r w:rsidR="00150CFD" w:rsidRPr="00150CFD">
          <w:rPr>
            <w:lang w:val="en-US"/>
            <w:rPrChange w:id="58" w:author="Victor Cameo" w:date="2018-01-08T15:35:00Z">
              <w:rPr>
                <w:b/>
              </w:rPr>
            </w:rPrChange>
          </w:rPr>
          <w:t>EINFRA-653838</w:t>
        </w:r>
      </w:ins>
      <w:del w:id="59" w:author="Victor Cameo" w:date="2018-01-08T15:35:00Z">
        <w:r w:rsidR="00054459" w:rsidRPr="00054459" w:rsidDel="00150CFD">
          <w:rPr>
            <w:lang w:val="en-US"/>
          </w:rPr>
          <w:delText>EINFRA-653838</w:delText>
        </w:r>
      </w:del>
      <w:r>
        <w:fldChar w:fldCharType="end"/>
      </w:r>
      <w:r w:rsidRPr="006B3491">
        <w:rPr>
          <w:lang w:val="en-US"/>
        </w:rPr>
        <w:t xml:space="preserve"> for reviewing and dissemination purposes. All trademarks and other rights on third party products mentioned in this document are acknowledged as own by the respective holders.</w:t>
      </w:r>
    </w:p>
    <w:p w14:paraId="5179E898" w14:textId="77777777" w:rsidR="00C72EEB" w:rsidRPr="00C642D6" w:rsidRDefault="00C72EEB" w:rsidP="00DF71E1">
      <w:pPr>
        <w:pStyle w:val="Heading10"/>
        <w:tabs>
          <w:tab w:val="clear" w:pos="432"/>
        </w:tabs>
      </w:pPr>
      <w:r w:rsidRPr="00C642D6">
        <w:br w:type="page"/>
      </w:r>
      <w:bookmarkStart w:id="60" w:name="_Toc194478742"/>
      <w:bookmarkStart w:id="61" w:name="_Toc376680004"/>
      <w:bookmarkStart w:id="62" w:name="_Toc503189067"/>
      <w:r w:rsidRPr="00C642D6">
        <w:lastRenderedPageBreak/>
        <w:t>Table of Contents</w:t>
      </w:r>
      <w:bookmarkEnd w:id="60"/>
      <w:bookmarkEnd w:id="61"/>
      <w:bookmarkEnd w:id="62"/>
    </w:p>
    <w:p w14:paraId="5D348C00" w14:textId="77777777" w:rsidR="00150CFD" w:rsidRDefault="00986B18">
      <w:pPr>
        <w:pStyle w:val="TOC1"/>
        <w:rPr>
          <w:ins w:id="63" w:author="Victor Cameo" w:date="2018-01-08T15:35:00Z"/>
          <w:rFonts w:asciiTheme="minorHAnsi" w:eastAsiaTheme="minorEastAsia" w:hAnsiTheme="minorHAnsi" w:cstheme="minorBidi"/>
          <w:b w:val="0"/>
          <w:noProof/>
          <w:sz w:val="24"/>
          <w:lang w:eastAsia="en-GB"/>
        </w:rPr>
      </w:pPr>
      <w:r w:rsidRPr="00C642D6">
        <w:rPr>
          <w:b w:val="0"/>
          <w:szCs w:val="22"/>
        </w:rPr>
        <w:fldChar w:fldCharType="begin"/>
      </w:r>
      <w:r w:rsidRPr="00C642D6">
        <w:rPr>
          <w:b w:val="0"/>
          <w:szCs w:val="22"/>
        </w:rPr>
        <w:instrText xml:space="preserve"> TOC \o "1</w:instrText>
      </w:r>
      <w:r>
        <w:rPr>
          <w:b w:val="0"/>
          <w:szCs w:val="22"/>
        </w:rPr>
        <w:instrText>-4</w:instrText>
      </w:r>
      <w:r w:rsidRPr="00C642D6">
        <w:rPr>
          <w:b w:val="0"/>
          <w:szCs w:val="22"/>
        </w:rPr>
        <w:instrText>" \t "Überschrift 2;</w:instrText>
      </w:r>
      <w:r>
        <w:rPr>
          <w:b w:val="0"/>
          <w:szCs w:val="22"/>
        </w:rPr>
        <w:instrText>1</w:instrText>
      </w:r>
      <w:r w:rsidRPr="00C642D6">
        <w:rPr>
          <w:b w:val="0"/>
          <w:szCs w:val="22"/>
        </w:rPr>
        <w:instrText>;Überschrift 3;</w:instrText>
      </w:r>
      <w:r>
        <w:rPr>
          <w:b w:val="0"/>
          <w:szCs w:val="22"/>
        </w:rPr>
        <w:instrText>2</w:instrText>
      </w:r>
      <w:r w:rsidRPr="00C642D6">
        <w:rPr>
          <w:b w:val="0"/>
          <w:szCs w:val="22"/>
        </w:rPr>
        <w:instrText>;Überschrift 4;</w:instrText>
      </w:r>
      <w:r>
        <w:rPr>
          <w:b w:val="0"/>
          <w:szCs w:val="22"/>
        </w:rPr>
        <w:instrText>3</w:instrText>
      </w:r>
      <w:r w:rsidRPr="00C642D6">
        <w:rPr>
          <w:b w:val="0"/>
          <w:szCs w:val="22"/>
        </w:rPr>
        <w:instrText xml:space="preserve">;Heading4;3;Heading2;1;Heading3;2" </w:instrText>
      </w:r>
      <w:r w:rsidRPr="00C642D6">
        <w:rPr>
          <w:b w:val="0"/>
          <w:szCs w:val="22"/>
        </w:rPr>
        <w:fldChar w:fldCharType="separate"/>
      </w:r>
      <w:ins w:id="64" w:author="Victor Cameo" w:date="2018-01-08T15:35:00Z">
        <w:r w:rsidR="00150CFD">
          <w:rPr>
            <w:noProof/>
          </w:rPr>
          <w:t>Project and Deliverable Information Sheet</w:t>
        </w:r>
        <w:r w:rsidR="00150CFD">
          <w:rPr>
            <w:noProof/>
          </w:rPr>
          <w:tab/>
        </w:r>
        <w:r w:rsidR="00150CFD">
          <w:rPr>
            <w:noProof/>
          </w:rPr>
          <w:fldChar w:fldCharType="begin"/>
        </w:r>
        <w:r w:rsidR="00150CFD">
          <w:rPr>
            <w:noProof/>
          </w:rPr>
          <w:instrText xml:space="preserve"> PAGEREF _Toc503189063 \h </w:instrText>
        </w:r>
        <w:r w:rsidR="00150CFD">
          <w:rPr>
            <w:noProof/>
          </w:rPr>
        </w:r>
      </w:ins>
      <w:r w:rsidR="00150CFD">
        <w:rPr>
          <w:noProof/>
        </w:rPr>
        <w:fldChar w:fldCharType="separate"/>
      </w:r>
      <w:ins w:id="65" w:author="Victor Cameo" w:date="2018-01-08T15:35:00Z">
        <w:r w:rsidR="00150CFD">
          <w:rPr>
            <w:noProof/>
          </w:rPr>
          <w:t>i</w:t>
        </w:r>
        <w:r w:rsidR="00150CFD">
          <w:rPr>
            <w:noProof/>
          </w:rPr>
          <w:fldChar w:fldCharType="end"/>
        </w:r>
      </w:ins>
    </w:p>
    <w:p w14:paraId="43EBCA5F" w14:textId="77777777" w:rsidR="00150CFD" w:rsidRDefault="00150CFD">
      <w:pPr>
        <w:pStyle w:val="TOC1"/>
        <w:rPr>
          <w:ins w:id="66" w:author="Victor Cameo" w:date="2018-01-08T15:35:00Z"/>
          <w:rFonts w:asciiTheme="minorHAnsi" w:eastAsiaTheme="minorEastAsia" w:hAnsiTheme="minorHAnsi" w:cstheme="minorBidi"/>
          <w:b w:val="0"/>
          <w:noProof/>
          <w:sz w:val="24"/>
          <w:lang w:eastAsia="en-GB"/>
        </w:rPr>
      </w:pPr>
      <w:ins w:id="67" w:author="Victor Cameo" w:date="2018-01-08T15:35:00Z">
        <w:r>
          <w:rPr>
            <w:noProof/>
          </w:rPr>
          <w:t>Document Control Sheet</w:t>
        </w:r>
        <w:r>
          <w:rPr>
            <w:noProof/>
          </w:rPr>
          <w:tab/>
        </w:r>
        <w:r>
          <w:rPr>
            <w:noProof/>
          </w:rPr>
          <w:fldChar w:fldCharType="begin"/>
        </w:r>
        <w:r>
          <w:rPr>
            <w:noProof/>
          </w:rPr>
          <w:instrText xml:space="preserve"> PAGEREF _Toc503189064 \h </w:instrText>
        </w:r>
        <w:r>
          <w:rPr>
            <w:noProof/>
          </w:rPr>
        </w:r>
      </w:ins>
      <w:r>
        <w:rPr>
          <w:noProof/>
        </w:rPr>
        <w:fldChar w:fldCharType="separate"/>
      </w:r>
      <w:ins w:id="68" w:author="Victor Cameo" w:date="2018-01-08T15:35:00Z">
        <w:r>
          <w:rPr>
            <w:noProof/>
          </w:rPr>
          <w:t>i</w:t>
        </w:r>
        <w:r>
          <w:rPr>
            <w:noProof/>
          </w:rPr>
          <w:fldChar w:fldCharType="end"/>
        </w:r>
      </w:ins>
    </w:p>
    <w:p w14:paraId="47BF6758" w14:textId="77777777" w:rsidR="00150CFD" w:rsidRDefault="00150CFD">
      <w:pPr>
        <w:pStyle w:val="TOC1"/>
        <w:rPr>
          <w:ins w:id="69" w:author="Victor Cameo" w:date="2018-01-08T15:35:00Z"/>
          <w:rFonts w:asciiTheme="minorHAnsi" w:eastAsiaTheme="minorEastAsia" w:hAnsiTheme="minorHAnsi" w:cstheme="minorBidi"/>
          <w:b w:val="0"/>
          <w:noProof/>
          <w:sz w:val="24"/>
          <w:lang w:eastAsia="en-GB"/>
        </w:rPr>
      </w:pPr>
      <w:ins w:id="70" w:author="Victor Cameo" w:date="2018-01-08T15:35:00Z">
        <w:r>
          <w:rPr>
            <w:noProof/>
          </w:rPr>
          <w:t>Document Status Sheet</w:t>
        </w:r>
        <w:r>
          <w:rPr>
            <w:noProof/>
          </w:rPr>
          <w:tab/>
        </w:r>
        <w:r>
          <w:rPr>
            <w:noProof/>
          </w:rPr>
          <w:fldChar w:fldCharType="begin"/>
        </w:r>
        <w:r>
          <w:rPr>
            <w:noProof/>
          </w:rPr>
          <w:instrText xml:space="preserve"> PAGEREF _Toc503189065 \h </w:instrText>
        </w:r>
        <w:r>
          <w:rPr>
            <w:noProof/>
          </w:rPr>
        </w:r>
      </w:ins>
      <w:r>
        <w:rPr>
          <w:noProof/>
        </w:rPr>
        <w:fldChar w:fldCharType="separate"/>
      </w:r>
      <w:ins w:id="71" w:author="Victor Cameo" w:date="2018-01-08T15:35:00Z">
        <w:r>
          <w:rPr>
            <w:noProof/>
          </w:rPr>
          <w:t>i</w:t>
        </w:r>
        <w:r>
          <w:rPr>
            <w:noProof/>
          </w:rPr>
          <w:fldChar w:fldCharType="end"/>
        </w:r>
      </w:ins>
    </w:p>
    <w:p w14:paraId="14EC63BA" w14:textId="77777777" w:rsidR="00150CFD" w:rsidRDefault="00150CFD">
      <w:pPr>
        <w:pStyle w:val="TOC1"/>
        <w:rPr>
          <w:ins w:id="72" w:author="Victor Cameo" w:date="2018-01-08T15:35:00Z"/>
          <w:rFonts w:asciiTheme="minorHAnsi" w:eastAsiaTheme="minorEastAsia" w:hAnsiTheme="minorHAnsi" w:cstheme="minorBidi"/>
          <w:b w:val="0"/>
          <w:noProof/>
          <w:sz w:val="24"/>
          <w:lang w:eastAsia="en-GB"/>
        </w:rPr>
      </w:pPr>
      <w:ins w:id="73" w:author="Victor Cameo" w:date="2018-01-08T15:35:00Z">
        <w:r>
          <w:rPr>
            <w:noProof/>
          </w:rPr>
          <w:t>Document Keywords</w:t>
        </w:r>
        <w:r>
          <w:rPr>
            <w:noProof/>
          </w:rPr>
          <w:tab/>
        </w:r>
        <w:r>
          <w:rPr>
            <w:noProof/>
          </w:rPr>
          <w:fldChar w:fldCharType="begin"/>
        </w:r>
        <w:r>
          <w:rPr>
            <w:noProof/>
          </w:rPr>
          <w:instrText xml:space="preserve"> PAGEREF _Toc503189066 \h </w:instrText>
        </w:r>
        <w:r>
          <w:rPr>
            <w:noProof/>
          </w:rPr>
        </w:r>
      </w:ins>
      <w:r>
        <w:rPr>
          <w:noProof/>
        </w:rPr>
        <w:fldChar w:fldCharType="separate"/>
      </w:r>
      <w:ins w:id="74" w:author="Victor Cameo" w:date="2018-01-08T15:35:00Z">
        <w:r>
          <w:rPr>
            <w:noProof/>
          </w:rPr>
          <w:t>ii</w:t>
        </w:r>
        <w:r>
          <w:rPr>
            <w:noProof/>
          </w:rPr>
          <w:fldChar w:fldCharType="end"/>
        </w:r>
      </w:ins>
    </w:p>
    <w:p w14:paraId="4BBA985B" w14:textId="77777777" w:rsidR="00150CFD" w:rsidRDefault="00150CFD">
      <w:pPr>
        <w:pStyle w:val="TOC1"/>
        <w:rPr>
          <w:ins w:id="75" w:author="Victor Cameo" w:date="2018-01-08T15:35:00Z"/>
          <w:rFonts w:asciiTheme="minorHAnsi" w:eastAsiaTheme="minorEastAsia" w:hAnsiTheme="minorHAnsi" w:cstheme="minorBidi"/>
          <w:b w:val="0"/>
          <w:noProof/>
          <w:sz w:val="24"/>
          <w:lang w:eastAsia="en-GB"/>
        </w:rPr>
      </w:pPr>
      <w:ins w:id="76" w:author="Victor Cameo" w:date="2018-01-08T15:35:00Z">
        <w:r>
          <w:rPr>
            <w:noProof/>
          </w:rPr>
          <w:t>Table of Contents</w:t>
        </w:r>
        <w:r>
          <w:rPr>
            <w:noProof/>
          </w:rPr>
          <w:tab/>
        </w:r>
        <w:r>
          <w:rPr>
            <w:noProof/>
          </w:rPr>
          <w:fldChar w:fldCharType="begin"/>
        </w:r>
        <w:r>
          <w:rPr>
            <w:noProof/>
          </w:rPr>
          <w:instrText xml:space="preserve"> PAGEREF _Toc503189067 \h </w:instrText>
        </w:r>
        <w:r>
          <w:rPr>
            <w:noProof/>
          </w:rPr>
        </w:r>
      </w:ins>
      <w:r>
        <w:rPr>
          <w:noProof/>
        </w:rPr>
        <w:fldChar w:fldCharType="separate"/>
      </w:r>
      <w:ins w:id="77" w:author="Victor Cameo" w:date="2018-01-08T15:35:00Z">
        <w:r>
          <w:rPr>
            <w:noProof/>
          </w:rPr>
          <w:t>iii</w:t>
        </w:r>
        <w:r>
          <w:rPr>
            <w:noProof/>
          </w:rPr>
          <w:fldChar w:fldCharType="end"/>
        </w:r>
      </w:ins>
    </w:p>
    <w:p w14:paraId="5073C754" w14:textId="77777777" w:rsidR="00150CFD" w:rsidRDefault="00150CFD">
      <w:pPr>
        <w:pStyle w:val="TOC1"/>
        <w:rPr>
          <w:ins w:id="78" w:author="Victor Cameo" w:date="2018-01-08T15:35:00Z"/>
          <w:rFonts w:asciiTheme="minorHAnsi" w:eastAsiaTheme="minorEastAsia" w:hAnsiTheme="minorHAnsi" w:cstheme="minorBidi"/>
          <w:b w:val="0"/>
          <w:noProof/>
          <w:sz w:val="24"/>
          <w:lang w:eastAsia="en-GB"/>
        </w:rPr>
      </w:pPr>
      <w:ins w:id="79" w:author="Victor Cameo" w:date="2018-01-08T15:35:00Z">
        <w:r>
          <w:rPr>
            <w:noProof/>
          </w:rPr>
          <w:t>List of Figures</w:t>
        </w:r>
        <w:r>
          <w:rPr>
            <w:noProof/>
          </w:rPr>
          <w:tab/>
        </w:r>
        <w:r>
          <w:rPr>
            <w:noProof/>
          </w:rPr>
          <w:fldChar w:fldCharType="begin"/>
        </w:r>
        <w:r>
          <w:rPr>
            <w:noProof/>
          </w:rPr>
          <w:instrText xml:space="preserve"> PAGEREF _Toc503189068 \h </w:instrText>
        </w:r>
        <w:r>
          <w:rPr>
            <w:noProof/>
          </w:rPr>
        </w:r>
      </w:ins>
      <w:r>
        <w:rPr>
          <w:noProof/>
        </w:rPr>
        <w:fldChar w:fldCharType="separate"/>
      </w:r>
      <w:ins w:id="80" w:author="Victor Cameo" w:date="2018-01-08T15:35:00Z">
        <w:r>
          <w:rPr>
            <w:noProof/>
          </w:rPr>
          <w:t>iii</w:t>
        </w:r>
        <w:r>
          <w:rPr>
            <w:noProof/>
          </w:rPr>
          <w:fldChar w:fldCharType="end"/>
        </w:r>
      </w:ins>
    </w:p>
    <w:p w14:paraId="04B2CD6B" w14:textId="77777777" w:rsidR="00150CFD" w:rsidRDefault="00150CFD">
      <w:pPr>
        <w:pStyle w:val="TOC1"/>
        <w:rPr>
          <w:ins w:id="81" w:author="Victor Cameo" w:date="2018-01-08T15:35:00Z"/>
          <w:rFonts w:asciiTheme="minorHAnsi" w:eastAsiaTheme="minorEastAsia" w:hAnsiTheme="minorHAnsi" w:cstheme="minorBidi"/>
          <w:b w:val="0"/>
          <w:noProof/>
          <w:sz w:val="24"/>
          <w:lang w:eastAsia="en-GB"/>
        </w:rPr>
      </w:pPr>
      <w:ins w:id="82" w:author="Victor Cameo" w:date="2018-01-08T15:35:00Z">
        <w:r>
          <w:rPr>
            <w:noProof/>
          </w:rPr>
          <w:t>List of Tables</w:t>
        </w:r>
        <w:r>
          <w:rPr>
            <w:noProof/>
          </w:rPr>
          <w:tab/>
        </w:r>
        <w:r>
          <w:rPr>
            <w:noProof/>
          </w:rPr>
          <w:fldChar w:fldCharType="begin"/>
        </w:r>
        <w:r>
          <w:rPr>
            <w:noProof/>
          </w:rPr>
          <w:instrText xml:space="preserve"> PAGEREF _Toc503189069 \h </w:instrText>
        </w:r>
        <w:r>
          <w:rPr>
            <w:noProof/>
          </w:rPr>
        </w:r>
      </w:ins>
      <w:r>
        <w:rPr>
          <w:noProof/>
        </w:rPr>
        <w:fldChar w:fldCharType="separate"/>
      </w:r>
      <w:ins w:id="83" w:author="Victor Cameo" w:date="2018-01-08T15:35:00Z">
        <w:r>
          <w:rPr>
            <w:noProof/>
          </w:rPr>
          <w:t>iii</w:t>
        </w:r>
        <w:r>
          <w:rPr>
            <w:noProof/>
          </w:rPr>
          <w:fldChar w:fldCharType="end"/>
        </w:r>
      </w:ins>
    </w:p>
    <w:p w14:paraId="5A7F2490" w14:textId="77777777" w:rsidR="00150CFD" w:rsidRDefault="00150CFD">
      <w:pPr>
        <w:pStyle w:val="TOC1"/>
        <w:rPr>
          <w:ins w:id="84" w:author="Victor Cameo" w:date="2018-01-08T15:35:00Z"/>
          <w:rFonts w:asciiTheme="minorHAnsi" w:eastAsiaTheme="minorEastAsia" w:hAnsiTheme="minorHAnsi" w:cstheme="minorBidi"/>
          <w:b w:val="0"/>
          <w:noProof/>
          <w:sz w:val="24"/>
          <w:lang w:eastAsia="en-GB"/>
        </w:rPr>
      </w:pPr>
      <w:ins w:id="85" w:author="Victor Cameo" w:date="2018-01-08T15:35:00Z">
        <w:r>
          <w:rPr>
            <w:noProof/>
          </w:rPr>
          <w:t>References and Applicable Documents</w:t>
        </w:r>
        <w:r>
          <w:rPr>
            <w:noProof/>
          </w:rPr>
          <w:tab/>
        </w:r>
        <w:r>
          <w:rPr>
            <w:noProof/>
          </w:rPr>
          <w:fldChar w:fldCharType="begin"/>
        </w:r>
        <w:r>
          <w:rPr>
            <w:noProof/>
          </w:rPr>
          <w:instrText xml:space="preserve"> PAGEREF _Toc503189070 \h </w:instrText>
        </w:r>
        <w:r>
          <w:rPr>
            <w:noProof/>
          </w:rPr>
        </w:r>
      </w:ins>
      <w:r>
        <w:rPr>
          <w:noProof/>
        </w:rPr>
        <w:fldChar w:fldCharType="separate"/>
      </w:r>
      <w:ins w:id="86" w:author="Victor Cameo" w:date="2018-01-08T15:35:00Z">
        <w:r>
          <w:rPr>
            <w:noProof/>
          </w:rPr>
          <w:t>iii</w:t>
        </w:r>
        <w:r>
          <w:rPr>
            <w:noProof/>
          </w:rPr>
          <w:fldChar w:fldCharType="end"/>
        </w:r>
      </w:ins>
    </w:p>
    <w:p w14:paraId="5AAA85F9" w14:textId="77777777" w:rsidR="00150CFD" w:rsidRDefault="00150CFD">
      <w:pPr>
        <w:pStyle w:val="TOC1"/>
        <w:rPr>
          <w:ins w:id="87" w:author="Victor Cameo" w:date="2018-01-08T15:35:00Z"/>
          <w:rFonts w:asciiTheme="minorHAnsi" w:eastAsiaTheme="minorEastAsia" w:hAnsiTheme="minorHAnsi" w:cstheme="minorBidi"/>
          <w:b w:val="0"/>
          <w:noProof/>
          <w:sz w:val="24"/>
          <w:lang w:eastAsia="en-GB"/>
        </w:rPr>
      </w:pPr>
      <w:ins w:id="88" w:author="Victor Cameo" w:date="2018-01-08T15:35:00Z">
        <w:r>
          <w:rPr>
            <w:noProof/>
          </w:rPr>
          <w:t>List of Acronyms and Abbreviations</w:t>
        </w:r>
        <w:r>
          <w:rPr>
            <w:noProof/>
          </w:rPr>
          <w:tab/>
        </w:r>
        <w:r>
          <w:rPr>
            <w:noProof/>
          </w:rPr>
          <w:fldChar w:fldCharType="begin"/>
        </w:r>
        <w:r>
          <w:rPr>
            <w:noProof/>
          </w:rPr>
          <w:instrText xml:space="preserve"> PAGEREF _Toc503189071 \h </w:instrText>
        </w:r>
        <w:r>
          <w:rPr>
            <w:noProof/>
          </w:rPr>
        </w:r>
      </w:ins>
      <w:r>
        <w:rPr>
          <w:noProof/>
        </w:rPr>
        <w:fldChar w:fldCharType="separate"/>
      </w:r>
      <w:ins w:id="89" w:author="Victor Cameo" w:date="2018-01-08T15:35:00Z">
        <w:r>
          <w:rPr>
            <w:noProof/>
          </w:rPr>
          <w:t>iv</w:t>
        </w:r>
        <w:r>
          <w:rPr>
            <w:noProof/>
          </w:rPr>
          <w:fldChar w:fldCharType="end"/>
        </w:r>
      </w:ins>
    </w:p>
    <w:p w14:paraId="5AE27D3E" w14:textId="77777777" w:rsidR="00150CFD" w:rsidRDefault="00150CFD">
      <w:pPr>
        <w:pStyle w:val="TOC1"/>
        <w:rPr>
          <w:ins w:id="90" w:author="Victor Cameo" w:date="2018-01-08T15:35:00Z"/>
          <w:rFonts w:asciiTheme="minorHAnsi" w:eastAsiaTheme="minorEastAsia" w:hAnsiTheme="minorHAnsi" w:cstheme="minorBidi"/>
          <w:b w:val="0"/>
          <w:noProof/>
          <w:sz w:val="24"/>
          <w:lang w:eastAsia="en-GB"/>
        </w:rPr>
      </w:pPr>
      <w:ins w:id="91" w:author="Victor Cameo" w:date="2018-01-08T15:35:00Z">
        <w:r w:rsidRPr="005266CB">
          <w:rPr>
            <w:noProof/>
            <w:lang w:val="de-DE"/>
          </w:rPr>
          <w:t>List of Project Partner Acronyms</w:t>
        </w:r>
        <w:r>
          <w:rPr>
            <w:noProof/>
          </w:rPr>
          <w:tab/>
        </w:r>
        <w:r>
          <w:rPr>
            <w:noProof/>
          </w:rPr>
          <w:fldChar w:fldCharType="begin"/>
        </w:r>
        <w:r>
          <w:rPr>
            <w:noProof/>
          </w:rPr>
          <w:instrText xml:space="preserve"> PAGEREF _Toc503189072 \h </w:instrText>
        </w:r>
        <w:r>
          <w:rPr>
            <w:noProof/>
          </w:rPr>
        </w:r>
      </w:ins>
      <w:r>
        <w:rPr>
          <w:noProof/>
        </w:rPr>
        <w:fldChar w:fldCharType="separate"/>
      </w:r>
      <w:ins w:id="92" w:author="Victor Cameo" w:date="2018-01-08T15:35:00Z">
        <w:r>
          <w:rPr>
            <w:noProof/>
          </w:rPr>
          <w:t>vi</w:t>
        </w:r>
        <w:r>
          <w:rPr>
            <w:noProof/>
          </w:rPr>
          <w:fldChar w:fldCharType="end"/>
        </w:r>
      </w:ins>
    </w:p>
    <w:p w14:paraId="3DEBA0EB" w14:textId="77777777" w:rsidR="00150CFD" w:rsidRDefault="00150CFD">
      <w:pPr>
        <w:pStyle w:val="TOC1"/>
        <w:rPr>
          <w:ins w:id="93" w:author="Victor Cameo" w:date="2018-01-08T15:35:00Z"/>
          <w:rFonts w:asciiTheme="minorHAnsi" w:eastAsiaTheme="minorEastAsia" w:hAnsiTheme="minorHAnsi" w:cstheme="minorBidi"/>
          <w:b w:val="0"/>
          <w:noProof/>
          <w:sz w:val="24"/>
          <w:lang w:eastAsia="en-GB"/>
        </w:rPr>
      </w:pPr>
      <w:ins w:id="94" w:author="Victor Cameo" w:date="2018-01-08T15:35:00Z">
        <w:r w:rsidRPr="005266CB">
          <w:rPr>
            <w:noProof/>
          </w:rPr>
          <w:t>Executive Summary</w:t>
        </w:r>
        <w:r>
          <w:rPr>
            <w:noProof/>
          </w:rPr>
          <w:tab/>
        </w:r>
        <w:r>
          <w:rPr>
            <w:noProof/>
          </w:rPr>
          <w:fldChar w:fldCharType="begin"/>
        </w:r>
        <w:r>
          <w:rPr>
            <w:noProof/>
          </w:rPr>
          <w:instrText xml:space="preserve"> PAGEREF _Toc503189073 \h </w:instrText>
        </w:r>
        <w:r>
          <w:rPr>
            <w:noProof/>
          </w:rPr>
        </w:r>
      </w:ins>
      <w:r>
        <w:rPr>
          <w:noProof/>
        </w:rPr>
        <w:fldChar w:fldCharType="separate"/>
      </w:r>
      <w:ins w:id="95" w:author="Victor Cameo" w:date="2018-01-08T15:35:00Z">
        <w:r>
          <w:rPr>
            <w:noProof/>
          </w:rPr>
          <w:t>1</w:t>
        </w:r>
        <w:r>
          <w:rPr>
            <w:noProof/>
          </w:rPr>
          <w:fldChar w:fldCharType="end"/>
        </w:r>
      </w:ins>
    </w:p>
    <w:p w14:paraId="138938B5" w14:textId="77777777" w:rsidR="00150CFD" w:rsidRDefault="00150CFD">
      <w:pPr>
        <w:pStyle w:val="TOC1"/>
        <w:tabs>
          <w:tab w:val="left" w:pos="442"/>
        </w:tabs>
        <w:rPr>
          <w:ins w:id="96" w:author="Victor Cameo" w:date="2018-01-08T15:35:00Z"/>
          <w:rFonts w:asciiTheme="minorHAnsi" w:eastAsiaTheme="minorEastAsia" w:hAnsiTheme="minorHAnsi" w:cstheme="minorBidi"/>
          <w:b w:val="0"/>
          <w:noProof/>
          <w:sz w:val="24"/>
          <w:lang w:eastAsia="en-GB"/>
        </w:rPr>
      </w:pPr>
      <w:ins w:id="97" w:author="Victor Cameo" w:date="2018-01-08T15:35:00Z">
        <w:r>
          <w:rPr>
            <w:noProof/>
          </w:rPr>
          <w:t>1</w:t>
        </w:r>
        <w:r>
          <w:rPr>
            <w:rFonts w:asciiTheme="minorHAnsi" w:eastAsiaTheme="minorEastAsia" w:hAnsiTheme="minorHAnsi" w:cstheme="minorBidi"/>
            <w:b w:val="0"/>
            <w:noProof/>
            <w:sz w:val="24"/>
            <w:lang w:eastAsia="en-GB"/>
          </w:rPr>
          <w:tab/>
        </w:r>
        <w:r>
          <w:rPr>
            <w:noProof/>
          </w:rPr>
          <w:t>Introduction</w:t>
        </w:r>
        <w:r>
          <w:rPr>
            <w:noProof/>
          </w:rPr>
          <w:tab/>
        </w:r>
        <w:r>
          <w:rPr>
            <w:noProof/>
          </w:rPr>
          <w:fldChar w:fldCharType="begin"/>
        </w:r>
        <w:r>
          <w:rPr>
            <w:noProof/>
          </w:rPr>
          <w:instrText xml:space="preserve"> PAGEREF _Toc503189074 \h </w:instrText>
        </w:r>
        <w:r>
          <w:rPr>
            <w:noProof/>
          </w:rPr>
        </w:r>
      </w:ins>
      <w:r>
        <w:rPr>
          <w:noProof/>
        </w:rPr>
        <w:fldChar w:fldCharType="separate"/>
      </w:r>
      <w:ins w:id="98" w:author="Victor Cameo" w:date="2018-01-08T15:35:00Z">
        <w:r>
          <w:rPr>
            <w:noProof/>
          </w:rPr>
          <w:t>1</w:t>
        </w:r>
        <w:r>
          <w:rPr>
            <w:noProof/>
          </w:rPr>
          <w:fldChar w:fldCharType="end"/>
        </w:r>
      </w:ins>
    </w:p>
    <w:p w14:paraId="1251295C" w14:textId="77777777" w:rsidR="00150CFD" w:rsidRDefault="00150CFD">
      <w:pPr>
        <w:pStyle w:val="TOC1"/>
        <w:tabs>
          <w:tab w:val="left" w:pos="442"/>
        </w:tabs>
        <w:rPr>
          <w:ins w:id="99" w:author="Victor Cameo" w:date="2018-01-08T15:35:00Z"/>
          <w:rFonts w:asciiTheme="minorHAnsi" w:eastAsiaTheme="minorEastAsia" w:hAnsiTheme="minorHAnsi" w:cstheme="minorBidi"/>
          <w:b w:val="0"/>
          <w:noProof/>
          <w:sz w:val="24"/>
          <w:lang w:eastAsia="en-GB"/>
        </w:rPr>
      </w:pPr>
      <w:ins w:id="100" w:author="Victor Cameo" w:date="2018-01-08T15:35:00Z">
        <w:r>
          <w:rPr>
            <w:noProof/>
          </w:rPr>
          <w:t>2</w:t>
        </w:r>
        <w:r>
          <w:rPr>
            <w:rFonts w:asciiTheme="minorHAnsi" w:eastAsiaTheme="minorEastAsia" w:hAnsiTheme="minorHAnsi" w:cstheme="minorBidi"/>
            <w:b w:val="0"/>
            <w:noProof/>
            <w:sz w:val="24"/>
            <w:lang w:eastAsia="en-GB"/>
          </w:rPr>
          <w:tab/>
        </w:r>
        <w:r>
          <w:rPr>
            <w:noProof/>
          </w:rPr>
          <w:t>Clusters specifications and access</w:t>
        </w:r>
        <w:r>
          <w:rPr>
            <w:noProof/>
          </w:rPr>
          <w:tab/>
        </w:r>
        <w:r>
          <w:rPr>
            <w:noProof/>
          </w:rPr>
          <w:fldChar w:fldCharType="begin"/>
        </w:r>
        <w:r>
          <w:rPr>
            <w:noProof/>
          </w:rPr>
          <w:instrText xml:space="preserve"> PAGEREF _Toc503189075 \h </w:instrText>
        </w:r>
        <w:r>
          <w:rPr>
            <w:noProof/>
          </w:rPr>
        </w:r>
      </w:ins>
      <w:r>
        <w:rPr>
          <w:noProof/>
        </w:rPr>
        <w:fldChar w:fldCharType="separate"/>
      </w:r>
      <w:ins w:id="101" w:author="Victor Cameo" w:date="2018-01-08T15:35:00Z">
        <w:r>
          <w:rPr>
            <w:noProof/>
          </w:rPr>
          <w:t>1</w:t>
        </w:r>
        <w:r>
          <w:rPr>
            <w:noProof/>
          </w:rPr>
          <w:fldChar w:fldCharType="end"/>
        </w:r>
      </w:ins>
    </w:p>
    <w:p w14:paraId="4EAC6B57" w14:textId="77777777" w:rsidR="00150CFD" w:rsidRDefault="00150CFD">
      <w:pPr>
        <w:pStyle w:val="TOC2"/>
        <w:rPr>
          <w:ins w:id="102" w:author="Victor Cameo" w:date="2018-01-08T15:35:00Z"/>
          <w:rFonts w:asciiTheme="minorHAnsi" w:eastAsiaTheme="minorEastAsia" w:hAnsiTheme="minorHAnsi" w:cstheme="minorBidi"/>
          <w:b w:val="0"/>
          <w:bCs w:val="0"/>
          <w:sz w:val="24"/>
          <w:szCs w:val="24"/>
        </w:rPr>
      </w:pPr>
      <w:ins w:id="103" w:author="Victor Cameo" w:date="2018-01-08T15:35:00Z">
        <w:r>
          <w:t>2.1</w:t>
        </w:r>
        <w:r>
          <w:rPr>
            <w:rFonts w:asciiTheme="minorHAnsi" w:eastAsiaTheme="minorEastAsia" w:hAnsiTheme="minorHAnsi" w:cstheme="minorBidi"/>
            <w:b w:val="0"/>
            <w:bCs w:val="0"/>
            <w:sz w:val="24"/>
            <w:szCs w:val="24"/>
          </w:rPr>
          <w:tab/>
        </w:r>
        <w:r>
          <w:t>Access to machines</w:t>
        </w:r>
        <w:r>
          <w:tab/>
        </w:r>
        <w:r>
          <w:fldChar w:fldCharType="begin"/>
        </w:r>
        <w:r>
          <w:instrText xml:space="preserve"> PAGEREF _Toc503189076 \h </w:instrText>
        </w:r>
      </w:ins>
      <w:r>
        <w:fldChar w:fldCharType="separate"/>
      </w:r>
      <w:ins w:id="104" w:author="Victor Cameo" w:date="2018-01-08T15:35:00Z">
        <w:r>
          <w:t>2</w:t>
        </w:r>
        <w:r>
          <w:fldChar w:fldCharType="end"/>
        </w:r>
      </w:ins>
    </w:p>
    <w:p w14:paraId="479EB5EE" w14:textId="77777777" w:rsidR="00150CFD" w:rsidRDefault="00150CFD">
      <w:pPr>
        <w:pStyle w:val="TOC2"/>
        <w:rPr>
          <w:ins w:id="105" w:author="Victor Cameo" w:date="2018-01-08T15:35:00Z"/>
          <w:rFonts w:asciiTheme="minorHAnsi" w:eastAsiaTheme="minorEastAsia" w:hAnsiTheme="minorHAnsi" w:cstheme="minorBidi"/>
          <w:b w:val="0"/>
          <w:bCs w:val="0"/>
          <w:sz w:val="24"/>
          <w:szCs w:val="24"/>
        </w:rPr>
      </w:pPr>
      <w:ins w:id="106" w:author="Victor Cameo" w:date="2018-01-08T15:35:00Z">
        <w:r>
          <w:t>2.2</w:t>
        </w:r>
        <w:r>
          <w:rPr>
            <w:rFonts w:asciiTheme="minorHAnsi" w:eastAsiaTheme="minorEastAsia" w:hAnsiTheme="minorHAnsi" w:cstheme="minorBidi"/>
            <w:b w:val="0"/>
            <w:bCs w:val="0"/>
            <w:sz w:val="24"/>
            <w:szCs w:val="24"/>
          </w:rPr>
          <w:tab/>
        </w:r>
        <w:r>
          <w:t>Frioul-PCP</w:t>
        </w:r>
        <w:r>
          <w:tab/>
        </w:r>
        <w:r>
          <w:fldChar w:fldCharType="begin"/>
        </w:r>
        <w:r>
          <w:instrText xml:space="preserve"> PAGEREF _Toc503189077 \h </w:instrText>
        </w:r>
      </w:ins>
      <w:r>
        <w:fldChar w:fldCharType="separate"/>
      </w:r>
      <w:ins w:id="107" w:author="Victor Cameo" w:date="2018-01-08T15:35:00Z">
        <w:r>
          <w:t>3</w:t>
        </w:r>
        <w:r>
          <w:fldChar w:fldCharType="end"/>
        </w:r>
      </w:ins>
    </w:p>
    <w:p w14:paraId="2EB656AF" w14:textId="77777777" w:rsidR="00150CFD" w:rsidRDefault="00150CFD">
      <w:pPr>
        <w:pStyle w:val="TOC3"/>
        <w:rPr>
          <w:ins w:id="108" w:author="Victor Cameo" w:date="2018-01-08T15:35:00Z"/>
          <w:rFonts w:asciiTheme="minorHAnsi" w:eastAsiaTheme="minorEastAsia" w:hAnsiTheme="minorHAnsi" w:cstheme="minorBidi"/>
          <w:i w:val="0"/>
          <w:noProof/>
          <w:sz w:val="24"/>
          <w:szCs w:val="24"/>
        </w:rPr>
      </w:pPr>
      <w:ins w:id="109" w:author="Victor Cameo" w:date="2018-01-08T15:35:00Z">
        <w:r w:rsidRPr="005266CB">
          <w:rPr>
            <w:i w:val="0"/>
            <w:noProof/>
            <w:color w:val="000000"/>
          </w:rPr>
          <w:t>2.2.1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_Toc503189078 \h </w:instrText>
        </w:r>
        <w:r>
          <w:rPr>
            <w:noProof/>
          </w:rPr>
        </w:r>
      </w:ins>
      <w:r>
        <w:rPr>
          <w:noProof/>
        </w:rPr>
        <w:fldChar w:fldCharType="separate"/>
      </w:r>
      <w:ins w:id="110" w:author="Victor Cameo" w:date="2018-01-08T15:35:00Z">
        <w:r>
          <w:rPr>
            <w:noProof/>
          </w:rPr>
          <w:t>3</w:t>
        </w:r>
        <w:r>
          <w:rPr>
            <w:noProof/>
          </w:rPr>
          <w:fldChar w:fldCharType="end"/>
        </w:r>
      </w:ins>
    </w:p>
    <w:p w14:paraId="24284EA5" w14:textId="77777777" w:rsidR="00150CFD" w:rsidRDefault="00150CFD">
      <w:pPr>
        <w:pStyle w:val="TOC3"/>
        <w:rPr>
          <w:ins w:id="111" w:author="Victor Cameo" w:date="2018-01-08T15:35:00Z"/>
          <w:rFonts w:asciiTheme="minorHAnsi" w:eastAsiaTheme="minorEastAsia" w:hAnsiTheme="minorHAnsi" w:cstheme="minorBidi"/>
          <w:i w:val="0"/>
          <w:noProof/>
          <w:sz w:val="24"/>
          <w:szCs w:val="24"/>
        </w:rPr>
      </w:pPr>
      <w:ins w:id="112" w:author="Victor Cameo" w:date="2018-01-08T15:35:00Z">
        <w:r w:rsidRPr="005266CB">
          <w:rPr>
            <w:i w:val="0"/>
            <w:noProof/>
            <w:color w:val="000000"/>
          </w:rPr>
          <w:t>2.2.2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_Toc503189079 \h </w:instrText>
        </w:r>
        <w:r>
          <w:rPr>
            <w:noProof/>
          </w:rPr>
        </w:r>
      </w:ins>
      <w:r>
        <w:rPr>
          <w:noProof/>
        </w:rPr>
        <w:fldChar w:fldCharType="separate"/>
      </w:r>
      <w:ins w:id="113" w:author="Victor Cameo" w:date="2018-01-08T15:35:00Z">
        <w:r>
          <w:rPr>
            <w:noProof/>
          </w:rPr>
          <w:t>3</w:t>
        </w:r>
        <w:r>
          <w:rPr>
            <w:noProof/>
          </w:rPr>
          <w:fldChar w:fldCharType="end"/>
        </w:r>
      </w:ins>
    </w:p>
    <w:p w14:paraId="395DC5F7" w14:textId="77777777" w:rsidR="00150CFD" w:rsidRDefault="00150CFD">
      <w:pPr>
        <w:pStyle w:val="TOC2"/>
        <w:rPr>
          <w:ins w:id="114" w:author="Victor Cameo" w:date="2018-01-08T15:35:00Z"/>
          <w:rFonts w:asciiTheme="minorHAnsi" w:eastAsiaTheme="minorEastAsia" w:hAnsiTheme="minorHAnsi" w:cstheme="minorBidi"/>
          <w:b w:val="0"/>
          <w:bCs w:val="0"/>
          <w:sz w:val="24"/>
          <w:szCs w:val="24"/>
        </w:rPr>
      </w:pPr>
      <w:ins w:id="115" w:author="Victor Cameo" w:date="2018-01-08T15:35:00Z">
        <w:r>
          <w:t>2.3</w:t>
        </w:r>
        <w:r>
          <w:rPr>
            <w:rFonts w:asciiTheme="minorHAnsi" w:eastAsiaTheme="minorEastAsia" w:hAnsiTheme="minorHAnsi" w:cstheme="minorBidi"/>
            <w:b w:val="0"/>
            <w:bCs w:val="0"/>
            <w:sz w:val="24"/>
            <w:szCs w:val="24"/>
          </w:rPr>
          <w:tab/>
        </w:r>
        <w:r>
          <w:t>DAVIDE</w:t>
        </w:r>
        <w:r>
          <w:tab/>
        </w:r>
        <w:r>
          <w:fldChar w:fldCharType="begin"/>
        </w:r>
        <w:r>
          <w:instrText xml:space="preserve"> PAGEREF _Toc503189080 \h </w:instrText>
        </w:r>
      </w:ins>
      <w:r>
        <w:fldChar w:fldCharType="separate"/>
      </w:r>
      <w:ins w:id="116" w:author="Victor Cameo" w:date="2018-01-08T15:35:00Z">
        <w:r>
          <w:t>4</w:t>
        </w:r>
        <w:r>
          <w:fldChar w:fldCharType="end"/>
        </w:r>
      </w:ins>
    </w:p>
    <w:p w14:paraId="5D806D25" w14:textId="77777777" w:rsidR="00150CFD" w:rsidRDefault="00150CFD">
      <w:pPr>
        <w:pStyle w:val="TOC3"/>
        <w:rPr>
          <w:ins w:id="117" w:author="Victor Cameo" w:date="2018-01-08T15:35:00Z"/>
          <w:rFonts w:asciiTheme="minorHAnsi" w:eastAsiaTheme="minorEastAsia" w:hAnsiTheme="minorHAnsi" w:cstheme="minorBidi"/>
          <w:i w:val="0"/>
          <w:noProof/>
          <w:sz w:val="24"/>
          <w:szCs w:val="24"/>
        </w:rPr>
      </w:pPr>
      <w:ins w:id="118" w:author="Victor Cameo" w:date="2018-01-08T15:35:00Z">
        <w:r w:rsidRPr="005266CB">
          <w:rPr>
            <w:i w:val="0"/>
            <w:noProof/>
            <w:color w:val="000000"/>
          </w:rPr>
          <w:t>2.3.1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_Toc503189081 \h </w:instrText>
        </w:r>
        <w:r>
          <w:rPr>
            <w:noProof/>
          </w:rPr>
        </w:r>
      </w:ins>
      <w:r>
        <w:rPr>
          <w:noProof/>
        </w:rPr>
        <w:fldChar w:fldCharType="separate"/>
      </w:r>
      <w:ins w:id="119" w:author="Victor Cameo" w:date="2018-01-08T15:35:00Z">
        <w:r>
          <w:rPr>
            <w:noProof/>
          </w:rPr>
          <w:t>4</w:t>
        </w:r>
        <w:r>
          <w:rPr>
            <w:noProof/>
          </w:rPr>
          <w:fldChar w:fldCharType="end"/>
        </w:r>
      </w:ins>
    </w:p>
    <w:p w14:paraId="22E80B2C" w14:textId="77777777" w:rsidR="00150CFD" w:rsidRDefault="00150CFD">
      <w:pPr>
        <w:pStyle w:val="TOC3"/>
        <w:rPr>
          <w:ins w:id="120" w:author="Victor Cameo" w:date="2018-01-08T15:35:00Z"/>
          <w:rFonts w:asciiTheme="minorHAnsi" w:eastAsiaTheme="minorEastAsia" w:hAnsiTheme="minorHAnsi" w:cstheme="minorBidi"/>
          <w:i w:val="0"/>
          <w:noProof/>
          <w:sz w:val="24"/>
          <w:szCs w:val="24"/>
        </w:rPr>
      </w:pPr>
      <w:ins w:id="121" w:author="Victor Cameo" w:date="2018-01-08T15:35:00Z">
        <w:r w:rsidRPr="005266CB">
          <w:rPr>
            <w:i w:val="0"/>
            <w:noProof/>
            <w:color w:val="000000"/>
          </w:rPr>
          <w:t>2.3.2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_Toc503189082 \h </w:instrText>
        </w:r>
        <w:r>
          <w:rPr>
            <w:noProof/>
          </w:rPr>
        </w:r>
      </w:ins>
      <w:r>
        <w:rPr>
          <w:noProof/>
        </w:rPr>
        <w:fldChar w:fldCharType="separate"/>
      </w:r>
      <w:ins w:id="122" w:author="Victor Cameo" w:date="2018-01-08T15:35:00Z">
        <w:r>
          <w:rPr>
            <w:noProof/>
          </w:rPr>
          <w:t>5</w:t>
        </w:r>
        <w:r>
          <w:rPr>
            <w:noProof/>
          </w:rPr>
          <w:fldChar w:fldCharType="end"/>
        </w:r>
      </w:ins>
    </w:p>
    <w:p w14:paraId="3B014B96" w14:textId="77777777" w:rsidR="00150CFD" w:rsidRDefault="00150CFD">
      <w:pPr>
        <w:pStyle w:val="TOC1"/>
        <w:tabs>
          <w:tab w:val="left" w:pos="442"/>
        </w:tabs>
        <w:rPr>
          <w:ins w:id="123" w:author="Victor Cameo" w:date="2018-01-08T15:35:00Z"/>
          <w:rFonts w:asciiTheme="minorHAnsi" w:eastAsiaTheme="minorEastAsia" w:hAnsiTheme="minorHAnsi" w:cstheme="minorBidi"/>
          <w:b w:val="0"/>
          <w:noProof/>
          <w:sz w:val="24"/>
          <w:lang w:eastAsia="en-GB"/>
        </w:rPr>
      </w:pPr>
      <w:ins w:id="124" w:author="Victor Cameo" w:date="2018-01-08T15:35:00Z">
        <w:r>
          <w:rPr>
            <w:noProof/>
          </w:rPr>
          <w:t>3</w:t>
        </w:r>
        <w:r>
          <w:rPr>
            <w:rFonts w:asciiTheme="minorHAnsi" w:eastAsiaTheme="minorEastAsia" w:hAnsiTheme="minorHAnsi" w:cstheme="minorBidi"/>
            <w:b w:val="0"/>
            <w:noProof/>
            <w:sz w:val="24"/>
            <w:lang w:eastAsia="en-GB"/>
          </w:rPr>
          <w:tab/>
        </w:r>
        <w:r>
          <w:rPr>
            <w:noProof/>
          </w:rPr>
          <w:t>Performances and energy metrics of UEABS on PCP systems</w:t>
        </w:r>
        <w:r>
          <w:rPr>
            <w:noProof/>
          </w:rPr>
          <w:tab/>
        </w:r>
        <w:r>
          <w:rPr>
            <w:noProof/>
          </w:rPr>
          <w:fldChar w:fldCharType="begin"/>
        </w:r>
        <w:r>
          <w:rPr>
            <w:noProof/>
          </w:rPr>
          <w:instrText xml:space="preserve"> PAGEREF _Toc503189083 \h </w:instrText>
        </w:r>
        <w:r>
          <w:rPr>
            <w:noProof/>
          </w:rPr>
        </w:r>
      </w:ins>
      <w:r>
        <w:rPr>
          <w:noProof/>
        </w:rPr>
        <w:fldChar w:fldCharType="separate"/>
      </w:r>
      <w:ins w:id="125" w:author="Victor Cameo" w:date="2018-01-08T15:35:00Z">
        <w:r>
          <w:rPr>
            <w:noProof/>
          </w:rPr>
          <w:t>6</w:t>
        </w:r>
        <w:r>
          <w:rPr>
            <w:noProof/>
          </w:rPr>
          <w:fldChar w:fldCharType="end"/>
        </w:r>
      </w:ins>
    </w:p>
    <w:p w14:paraId="3BBD809A" w14:textId="77777777" w:rsidR="00150CFD" w:rsidRDefault="00150CFD">
      <w:pPr>
        <w:pStyle w:val="TOC2"/>
        <w:rPr>
          <w:ins w:id="126" w:author="Victor Cameo" w:date="2018-01-08T15:35:00Z"/>
          <w:rFonts w:asciiTheme="minorHAnsi" w:eastAsiaTheme="minorEastAsia" w:hAnsiTheme="minorHAnsi" w:cstheme="minorBidi"/>
          <w:b w:val="0"/>
          <w:bCs w:val="0"/>
          <w:sz w:val="24"/>
          <w:szCs w:val="24"/>
        </w:rPr>
      </w:pPr>
      <w:ins w:id="127" w:author="Victor Cameo" w:date="2018-01-08T15:35:00Z">
        <w:r>
          <w:t>3.1</w:t>
        </w:r>
        <w:r>
          <w:rPr>
            <w:rFonts w:asciiTheme="minorHAnsi" w:eastAsiaTheme="minorEastAsia" w:hAnsiTheme="minorHAnsi" w:cstheme="minorBidi"/>
            <w:b w:val="0"/>
            <w:bCs w:val="0"/>
            <w:sz w:val="24"/>
            <w:szCs w:val="24"/>
          </w:rPr>
          <w:tab/>
        </w:r>
        <w:r>
          <w:t>ALYA</w:t>
        </w:r>
        <w:r>
          <w:tab/>
        </w:r>
        <w:r>
          <w:fldChar w:fldCharType="begin"/>
        </w:r>
        <w:r>
          <w:instrText xml:space="preserve"> PAGEREF _Toc503189084 \h </w:instrText>
        </w:r>
      </w:ins>
      <w:r>
        <w:fldChar w:fldCharType="separate"/>
      </w:r>
      <w:ins w:id="128" w:author="Victor Cameo" w:date="2018-01-08T15:35:00Z">
        <w:r>
          <w:t>6</w:t>
        </w:r>
        <w:r>
          <w:fldChar w:fldCharType="end"/>
        </w:r>
      </w:ins>
    </w:p>
    <w:p w14:paraId="6FFB55E1" w14:textId="77777777" w:rsidR="00150CFD" w:rsidRDefault="00150CFD">
      <w:pPr>
        <w:pStyle w:val="TOC3"/>
        <w:rPr>
          <w:ins w:id="129" w:author="Victor Cameo" w:date="2018-01-08T15:35:00Z"/>
          <w:rFonts w:asciiTheme="minorHAnsi" w:eastAsiaTheme="minorEastAsia" w:hAnsiTheme="minorHAnsi" w:cstheme="minorBidi"/>
          <w:i w:val="0"/>
          <w:noProof/>
          <w:sz w:val="24"/>
          <w:szCs w:val="24"/>
        </w:rPr>
      </w:pPr>
      <w:ins w:id="130" w:author="Victor Cameo" w:date="2018-01-08T15:35:00Z">
        <w:r w:rsidRPr="005266CB">
          <w:rPr>
            <w:i w:val="0"/>
            <w:noProof/>
            <w:color w:val="000000"/>
          </w:rPr>
          <w:t>3.1.1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_Toc503189085 \h </w:instrText>
        </w:r>
        <w:r>
          <w:rPr>
            <w:noProof/>
          </w:rPr>
        </w:r>
      </w:ins>
      <w:r>
        <w:rPr>
          <w:noProof/>
        </w:rPr>
        <w:fldChar w:fldCharType="separate"/>
      </w:r>
      <w:ins w:id="131" w:author="Victor Cameo" w:date="2018-01-08T15:35:00Z">
        <w:r>
          <w:rPr>
            <w:noProof/>
          </w:rPr>
          <w:t>6</w:t>
        </w:r>
        <w:r>
          <w:rPr>
            <w:noProof/>
          </w:rPr>
          <w:fldChar w:fldCharType="end"/>
        </w:r>
      </w:ins>
    </w:p>
    <w:p w14:paraId="181A92F3" w14:textId="77777777" w:rsidR="00150CFD" w:rsidRDefault="00150CFD">
      <w:pPr>
        <w:pStyle w:val="TOC3"/>
        <w:rPr>
          <w:ins w:id="132" w:author="Victor Cameo" w:date="2018-01-08T15:35:00Z"/>
          <w:rFonts w:asciiTheme="minorHAnsi" w:eastAsiaTheme="minorEastAsia" w:hAnsiTheme="minorHAnsi" w:cstheme="minorBidi"/>
          <w:i w:val="0"/>
          <w:noProof/>
          <w:sz w:val="24"/>
          <w:szCs w:val="24"/>
        </w:rPr>
      </w:pPr>
      <w:ins w:id="133" w:author="Victor Cameo" w:date="2018-01-08T15:35:00Z">
        <w:r w:rsidRPr="005266CB">
          <w:rPr>
            <w:i w:val="0"/>
            <w:noProof/>
            <w:color w:val="000000"/>
          </w:rPr>
          <w:t>3.1.2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_Toc503189086 \h </w:instrText>
        </w:r>
        <w:r>
          <w:rPr>
            <w:noProof/>
          </w:rPr>
        </w:r>
      </w:ins>
      <w:r>
        <w:rPr>
          <w:noProof/>
        </w:rPr>
        <w:fldChar w:fldCharType="separate"/>
      </w:r>
      <w:ins w:id="134" w:author="Victor Cameo" w:date="2018-01-08T15:35:00Z">
        <w:r>
          <w:rPr>
            <w:noProof/>
          </w:rPr>
          <w:t>7</w:t>
        </w:r>
        <w:r>
          <w:rPr>
            <w:noProof/>
          </w:rPr>
          <w:fldChar w:fldCharType="end"/>
        </w:r>
      </w:ins>
    </w:p>
    <w:p w14:paraId="4E8431A5" w14:textId="77777777" w:rsidR="00150CFD" w:rsidRDefault="00150CFD">
      <w:pPr>
        <w:pStyle w:val="TOC2"/>
        <w:rPr>
          <w:ins w:id="135" w:author="Victor Cameo" w:date="2018-01-08T15:35:00Z"/>
          <w:rFonts w:asciiTheme="minorHAnsi" w:eastAsiaTheme="minorEastAsia" w:hAnsiTheme="minorHAnsi" w:cstheme="minorBidi"/>
          <w:b w:val="0"/>
          <w:bCs w:val="0"/>
          <w:sz w:val="24"/>
          <w:szCs w:val="24"/>
        </w:rPr>
      </w:pPr>
      <w:ins w:id="136" w:author="Victor Cameo" w:date="2018-01-08T15:35:00Z">
        <w:r>
          <w:t>3.2</w:t>
        </w:r>
        <w:r>
          <w:rPr>
            <w:rFonts w:asciiTheme="minorHAnsi" w:eastAsiaTheme="minorEastAsia" w:hAnsiTheme="minorHAnsi" w:cstheme="minorBidi"/>
            <w:b w:val="0"/>
            <w:bCs w:val="0"/>
            <w:sz w:val="24"/>
            <w:szCs w:val="24"/>
          </w:rPr>
          <w:tab/>
        </w:r>
        <w:r>
          <w:t>Code_Saturne</w:t>
        </w:r>
        <w:r>
          <w:tab/>
        </w:r>
        <w:r>
          <w:fldChar w:fldCharType="begin"/>
        </w:r>
        <w:r>
          <w:instrText xml:space="preserve"> PAGEREF _Toc503189087 \h </w:instrText>
        </w:r>
      </w:ins>
      <w:r>
        <w:fldChar w:fldCharType="separate"/>
      </w:r>
      <w:ins w:id="137" w:author="Victor Cameo" w:date="2018-01-08T15:35:00Z">
        <w:r>
          <w:t>8</w:t>
        </w:r>
        <w:r>
          <w:fldChar w:fldCharType="end"/>
        </w:r>
      </w:ins>
    </w:p>
    <w:p w14:paraId="407157B7" w14:textId="77777777" w:rsidR="00150CFD" w:rsidRDefault="00150CFD">
      <w:pPr>
        <w:pStyle w:val="TOC3"/>
        <w:rPr>
          <w:ins w:id="138" w:author="Victor Cameo" w:date="2018-01-08T15:35:00Z"/>
          <w:rFonts w:asciiTheme="minorHAnsi" w:eastAsiaTheme="minorEastAsia" w:hAnsiTheme="minorHAnsi" w:cstheme="minorBidi"/>
          <w:i w:val="0"/>
          <w:noProof/>
          <w:sz w:val="24"/>
          <w:szCs w:val="24"/>
        </w:rPr>
      </w:pPr>
      <w:ins w:id="139" w:author="Victor Cameo" w:date="2018-01-08T15:35:00Z">
        <w:r w:rsidRPr="005266CB">
          <w:rPr>
            <w:i w:val="0"/>
            <w:noProof/>
            <w:color w:val="000000"/>
          </w:rPr>
          <w:t>3.2.1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_Toc503189088 \h </w:instrText>
        </w:r>
        <w:r>
          <w:rPr>
            <w:noProof/>
          </w:rPr>
        </w:r>
      </w:ins>
      <w:r>
        <w:rPr>
          <w:noProof/>
        </w:rPr>
        <w:fldChar w:fldCharType="separate"/>
      </w:r>
      <w:ins w:id="140" w:author="Victor Cameo" w:date="2018-01-08T15:35:00Z">
        <w:r>
          <w:rPr>
            <w:noProof/>
          </w:rPr>
          <w:t>8</w:t>
        </w:r>
        <w:r>
          <w:rPr>
            <w:noProof/>
          </w:rPr>
          <w:fldChar w:fldCharType="end"/>
        </w:r>
      </w:ins>
    </w:p>
    <w:p w14:paraId="573ED9FA" w14:textId="77777777" w:rsidR="00150CFD" w:rsidRDefault="00150CFD">
      <w:pPr>
        <w:pStyle w:val="TOC3"/>
        <w:rPr>
          <w:ins w:id="141" w:author="Victor Cameo" w:date="2018-01-08T15:35:00Z"/>
          <w:rFonts w:asciiTheme="minorHAnsi" w:eastAsiaTheme="minorEastAsia" w:hAnsiTheme="minorHAnsi" w:cstheme="minorBidi"/>
          <w:i w:val="0"/>
          <w:noProof/>
          <w:sz w:val="24"/>
          <w:szCs w:val="24"/>
        </w:rPr>
      </w:pPr>
      <w:ins w:id="142" w:author="Victor Cameo" w:date="2018-01-08T15:35:00Z">
        <w:r w:rsidRPr="005266CB">
          <w:rPr>
            <w:i w:val="0"/>
            <w:noProof/>
            <w:color w:val="000000"/>
          </w:rPr>
          <w:t>3.2.2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_Toc503189089 \h </w:instrText>
        </w:r>
        <w:r>
          <w:rPr>
            <w:noProof/>
          </w:rPr>
        </w:r>
      </w:ins>
      <w:r>
        <w:rPr>
          <w:noProof/>
        </w:rPr>
        <w:fldChar w:fldCharType="separate"/>
      </w:r>
      <w:ins w:id="143" w:author="Victor Cameo" w:date="2018-01-08T15:35:00Z">
        <w:r>
          <w:rPr>
            <w:noProof/>
          </w:rPr>
          <w:t>8</w:t>
        </w:r>
        <w:r>
          <w:rPr>
            <w:noProof/>
          </w:rPr>
          <w:fldChar w:fldCharType="end"/>
        </w:r>
      </w:ins>
    </w:p>
    <w:p w14:paraId="213D2523" w14:textId="77777777" w:rsidR="00150CFD" w:rsidRDefault="00150CFD">
      <w:pPr>
        <w:pStyle w:val="TOC2"/>
        <w:rPr>
          <w:ins w:id="144" w:author="Victor Cameo" w:date="2018-01-08T15:35:00Z"/>
          <w:rFonts w:asciiTheme="minorHAnsi" w:eastAsiaTheme="minorEastAsia" w:hAnsiTheme="minorHAnsi" w:cstheme="minorBidi"/>
          <w:b w:val="0"/>
          <w:bCs w:val="0"/>
          <w:sz w:val="24"/>
          <w:szCs w:val="24"/>
        </w:rPr>
      </w:pPr>
      <w:ins w:id="145" w:author="Victor Cameo" w:date="2018-01-08T15:35:00Z">
        <w:r>
          <w:t>3.3</w:t>
        </w:r>
        <w:r>
          <w:rPr>
            <w:rFonts w:asciiTheme="minorHAnsi" w:eastAsiaTheme="minorEastAsia" w:hAnsiTheme="minorHAnsi" w:cstheme="minorBidi"/>
            <w:b w:val="0"/>
            <w:bCs w:val="0"/>
            <w:sz w:val="24"/>
            <w:szCs w:val="24"/>
          </w:rPr>
          <w:tab/>
        </w:r>
        <w:r>
          <w:t>CP2K</w:t>
        </w:r>
        <w:r>
          <w:tab/>
        </w:r>
        <w:r>
          <w:fldChar w:fldCharType="begin"/>
        </w:r>
        <w:r>
          <w:instrText xml:space="preserve"> PAGEREF _Toc503189090 \h </w:instrText>
        </w:r>
      </w:ins>
      <w:r>
        <w:fldChar w:fldCharType="separate"/>
      </w:r>
      <w:ins w:id="146" w:author="Victor Cameo" w:date="2018-01-08T15:35:00Z">
        <w:r>
          <w:t>8</w:t>
        </w:r>
        <w:r>
          <w:fldChar w:fldCharType="end"/>
        </w:r>
      </w:ins>
    </w:p>
    <w:p w14:paraId="41C676F9" w14:textId="77777777" w:rsidR="00150CFD" w:rsidRDefault="00150CFD">
      <w:pPr>
        <w:pStyle w:val="TOC3"/>
        <w:rPr>
          <w:ins w:id="147" w:author="Victor Cameo" w:date="2018-01-08T15:35:00Z"/>
          <w:rFonts w:asciiTheme="minorHAnsi" w:eastAsiaTheme="minorEastAsia" w:hAnsiTheme="minorHAnsi" w:cstheme="minorBidi"/>
          <w:i w:val="0"/>
          <w:noProof/>
          <w:sz w:val="24"/>
          <w:szCs w:val="24"/>
        </w:rPr>
      </w:pPr>
      <w:ins w:id="148" w:author="Victor Cameo" w:date="2018-01-08T15:35:00Z">
        <w:r w:rsidRPr="005266CB">
          <w:rPr>
            <w:i w:val="0"/>
            <w:noProof/>
            <w:color w:val="000000"/>
          </w:rPr>
          <w:t>3.3.1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_Toc503189091 \h </w:instrText>
        </w:r>
        <w:r>
          <w:rPr>
            <w:noProof/>
          </w:rPr>
        </w:r>
      </w:ins>
      <w:r>
        <w:rPr>
          <w:noProof/>
        </w:rPr>
        <w:fldChar w:fldCharType="separate"/>
      </w:r>
      <w:ins w:id="149" w:author="Victor Cameo" w:date="2018-01-08T15:35:00Z">
        <w:r>
          <w:rPr>
            <w:noProof/>
          </w:rPr>
          <w:t>8</w:t>
        </w:r>
        <w:r>
          <w:rPr>
            <w:noProof/>
          </w:rPr>
          <w:fldChar w:fldCharType="end"/>
        </w:r>
      </w:ins>
    </w:p>
    <w:p w14:paraId="75CEFE54" w14:textId="77777777" w:rsidR="00150CFD" w:rsidRDefault="00150CFD">
      <w:pPr>
        <w:pStyle w:val="TOC3"/>
        <w:rPr>
          <w:ins w:id="150" w:author="Victor Cameo" w:date="2018-01-08T15:35:00Z"/>
          <w:rFonts w:asciiTheme="minorHAnsi" w:eastAsiaTheme="minorEastAsia" w:hAnsiTheme="minorHAnsi" w:cstheme="minorBidi"/>
          <w:i w:val="0"/>
          <w:noProof/>
          <w:sz w:val="24"/>
          <w:szCs w:val="24"/>
        </w:rPr>
      </w:pPr>
      <w:ins w:id="151" w:author="Victor Cameo" w:date="2018-01-08T15:35:00Z">
        <w:r w:rsidRPr="005266CB">
          <w:rPr>
            <w:i w:val="0"/>
            <w:noProof/>
            <w:color w:val="000000"/>
          </w:rPr>
          <w:t>3.3.2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_Toc503189092 \h </w:instrText>
        </w:r>
        <w:r>
          <w:rPr>
            <w:noProof/>
          </w:rPr>
        </w:r>
      </w:ins>
      <w:r>
        <w:rPr>
          <w:noProof/>
        </w:rPr>
        <w:fldChar w:fldCharType="separate"/>
      </w:r>
      <w:ins w:id="152" w:author="Victor Cameo" w:date="2018-01-08T15:35:00Z">
        <w:r>
          <w:rPr>
            <w:noProof/>
          </w:rPr>
          <w:t>9</w:t>
        </w:r>
        <w:r>
          <w:rPr>
            <w:noProof/>
          </w:rPr>
          <w:fldChar w:fldCharType="end"/>
        </w:r>
      </w:ins>
    </w:p>
    <w:p w14:paraId="20FFCE7C" w14:textId="77777777" w:rsidR="00150CFD" w:rsidRDefault="00150CFD">
      <w:pPr>
        <w:pStyle w:val="TOC2"/>
        <w:rPr>
          <w:ins w:id="153" w:author="Victor Cameo" w:date="2018-01-08T15:35:00Z"/>
          <w:rFonts w:asciiTheme="minorHAnsi" w:eastAsiaTheme="minorEastAsia" w:hAnsiTheme="minorHAnsi" w:cstheme="minorBidi"/>
          <w:b w:val="0"/>
          <w:bCs w:val="0"/>
          <w:sz w:val="24"/>
          <w:szCs w:val="24"/>
        </w:rPr>
      </w:pPr>
      <w:ins w:id="154" w:author="Victor Cameo" w:date="2018-01-08T15:35:00Z">
        <w:r>
          <w:t>3.4</w:t>
        </w:r>
        <w:r>
          <w:rPr>
            <w:rFonts w:asciiTheme="minorHAnsi" w:eastAsiaTheme="minorEastAsia" w:hAnsiTheme="minorHAnsi" w:cstheme="minorBidi"/>
            <w:b w:val="0"/>
            <w:bCs w:val="0"/>
            <w:sz w:val="24"/>
            <w:szCs w:val="24"/>
          </w:rPr>
          <w:tab/>
        </w:r>
        <w:r>
          <w:t>GADGET</w:t>
        </w:r>
        <w:r>
          <w:tab/>
        </w:r>
        <w:r>
          <w:fldChar w:fldCharType="begin"/>
        </w:r>
        <w:r>
          <w:instrText xml:space="preserve"> PAGEREF _Toc503189093 \h </w:instrText>
        </w:r>
      </w:ins>
      <w:r>
        <w:fldChar w:fldCharType="separate"/>
      </w:r>
      <w:ins w:id="155" w:author="Victor Cameo" w:date="2018-01-08T15:35:00Z">
        <w:r>
          <w:t>10</w:t>
        </w:r>
        <w:r>
          <w:fldChar w:fldCharType="end"/>
        </w:r>
      </w:ins>
    </w:p>
    <w:p w14:paraId="10A1292A" w14:textId="77777777" w:rsidR="00150CFD" w:rsidRDefault="00150CFD">
      <w:pPr>
        <w:pStyle w:val="TOC2"/>
        <w:rPr>
          <w:ins w:id="156" w:author="Victor Cameo" w:date="2018-01-08T15:35:00Z"/>
          <w:rFonts w:asciiTheme="minorHAnsi" w:eastAsiaTheme="minorEastAsia" w:hAnsiTheme="minorHAnsi" w:cstheme="minorBidi"/>
          <w:b w:val="0"/>
          <w:bCs w:val="0"/>
          <w:sz w:val="24"/>
          <w:szCs w:val="24"/>
        </w:rPr>
      </w:pPr>
      <w:ins w:id="157" w:author="Victor Cameo" w:date="2018-01-08T15:35:00Z">
        <w:r>
          <w:t>3.5</w:t>
        </w:r>
        <w:r>
          <w:rPr>
            <w:rFonts w:asciiTheme="minorHAnsi" w:eastAsiaTheme="minorEastAsia" w:hAnsiTheme="minorHAnsi" w:cstheme="minorBidi"/>
            <w:b w:val="0"/>
            <w:bCs w:val="0"/>
            <w:sz w:val="24"/>
            <w:szCs w:val="24"/>
          </w:rPr>
          <w:tab/>
        </w:r>
        <w:r>
          <w:t>GPAW</w:t>
        </w:r>
        <w:r>
          <w:tab/>
        </w:r>
        <w:r>
          <w:fldChar w:fldCharType="begin"/>
        </w:r>
        <w:r>
          <w:instrText xml:space="preserve"> PAGEREF _Toc503189094 \h </w:instrText>
        </w:r>
      </w:ins>
      <w:r>
        <w:fldChar w:fldCharType="separate"/>
      </w:r>
      <w:ins w:id="158" w:author="Victor Cameo" w:date="2018-01-08T15:35:00Z">
        <w:r>
          <w:t>11</w:t>
        </w:r>
        <w:r>
          <w:fldChar w:fldCharType="end"/>
        </w:r>
      </w:ins>
    </w:p>
    <w:p w14:paraId="11B4F9FE" w14:textId="77777777" w:rsidR="00150CFD" w:rsidRDefault="00150CFD">
      <w:pPr>
        <w:pStyle w:val="TOC3"/>
        <w:rPr>
          <w:ins w:id="159" w:author="Victor Cameo" w:date="2018-01-08T15:35:00Z"/>
          <w:rFonts w:asciiTheme="minorHAnsi" w:eastAsiaTheme="minorEastAsia" w:hAnsiTheme="minorHAnsi" w:cstheme="minorBidi"/>
          <w:i w:val="0"/>
          <w:noProof/>
          <w:sz w:val="24"/>
          <w:szCs w:val="24"/>
        </w:rPr>
      </w:pPr>
      <w:ins w:id="160" w:author="Victor Cameo" w:date="2018-01-08T15:35:00Z">
        <w:r w:rsidRPr="005266CB">
          <w:rPr>
            <w:i w:val="0"/>
            <w:noProof/>
            <w:color w:val="000000"/>
          </w:rPr>
          <w:t>3.5.1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_Toc503189095 \h </w:instrText>
        </w:r>
        <w:r>
          <w:rPr>
            <w:noProof/>
          </w:rPr>
        </w:r>
      </w:ins>
      <w:r>
        <w:rPr>
          <w:noProof/>
        </w:rPr>
        <w:fldChar w:fldCharType="separate"/>
      </w:r>
      <w:ins w:id="161" w:author="Victor Cameo" w:date="2018-01-08T15:35:00Z">
        <w:r>
          <w:rPr>
            <w:noProof/>
          </w:rPr>
          <w:t>11</w:t>
        </w:r>
        <w:r>
          <w:rPr>
            <w:noProof/>
          </w:rPr>
          <w:fldChar w:fldCharType="end"/>
        </w:r>
      </w:ins>
    </w:p>
    <w:p w14:paraId="66E72E8F" w14:textId="77777777" w:rsidR="00150CFD" w:rsidRDefault="00150CFD">
      <w:pPr>
        <w:pStyle w:val="TOC3"/>
        <w:rPr>
          <w:ins w:id="162" w:author="Victor Cameo" w:date="2018-01-08T15:35:00Z"/>
          <w:rFonts w:asciiTheme="minorHAnsi" w:eastAsiaTheme="minorEastAsia" w:hAnsiTheme="minorHAnsi" w:cstheme="minorBidi"/>
          <w:i w:val="0"/>
          <w:noProof/>
          <w:sz w:val="24"/>
          <w:szCs w:val="24"/>
        </w:rPr>
      </w:pPr>
      <w:ins w:id="163" w:author="Victor Cameo" w:date="2018-01-08T15:35:00Z">
        <w:r w:rsidRPr="005266CB">
          <w:rPr>
            <w:i w:val="0"/>
            <w:noProof/>
            <w:color w:val="000000"/>
          </w:rPr>
          <w:t>3.5.2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_Toc503189096 \h </w:instrText>
        </w:r>
        <w:r>
          <w:rPr>
            <w:noProof/>
          </w:rPr>
        </w:r>
      </w:ins>
      <w:r>
        <w:rPr>
          <w:noProof/>
        </w:rPr>
        <w:fldChar w:fldCharType="separate"/>
      </w:r>
      <w:ins w:id="164" w:author="Victor Cameo" w:date="2018-01-08T15:35:00Z">
        <w:r>
          <w:rPr>
            <w:noProof/>
          </w:rPr>
          <w:t>11</w:t>
        </w:r>
        <w:r>
          <w:rPr>
            <w:noProof/>
          </w:rPr>
          <w:fldChar w:fldCharType="end"/>
        </w:r>
      </w:ins>
    </w:p>
    <w:p w14:paraId="4DF20102" w14:textId="77777777" w:rsidR="00150CFD" w:rsidRDefault="00150CFD">
      <w:pPr>
        <w:pStyle w:val="TOC2"/>
        <w:rPr>
          <w:ins w:id="165" w:author="Victor Cameo" w:date="2018-01-08T15:35:00Z"/>
          <w:rFonts w:asciiTheme="minorHAnsi" w:eastAsiaTheme="minorEastAsia" w:hAnsiTheme="minorHAnsi" w:cstheme="minorBidi"/>
          <w:b w:val="0"/>
          <w:bCs w:val="0"/>
          <w:sz w:val="24"/>
          <w:szCs w:val="24"/>
        </w:rPr>
      </w:pPr>
      <w:ins w:id="166" w:author="Victor Cameo" w:date="2018-01-08T15:35:00Z">
        <w:r>
          <w:t>3.6</w:t>
        </w:r>
        <w:r>
          <w:rPr>
            <w:rFonts w:asciiTheme="minorHAnsi" w:eastAsiaTheme="minorEastAsia" w:hAnsiTheme="minorHAnsi" w:cstheme="minorBidi"/>
            <w:b w:val="0"/>
            <w:bCs w:val="0"/>
            <w:sz w:val="24"/>
            <w:szCs w:val="24"/>
          </w:rPr>
          <w:tab/>
        </w:r>
        <w:r>
          <w:t>GROMACS</w:t>
        </w:r>
        <w:r>
          <w:tab/>
        </w:r>
        <w:r>
          <w:fldChar w:fldCharType="begin"/>
        </w:r>
        <w:r>
          <w:instrText xml:space="preserve"> PAGEREF _Toc503189097 \h </w:instrText>
        </w:r>
      </w:ins>
      <w:r>
        <w:fldChar w:fldCharType="separate"/>
      </w:r>
      <w:ins w:id="167" w:author="Victor Cameo" w:date="2018-01-08T15:35:00Z">
        <w:r>
          <w:t>11</w:t>
        </w:r>
        <w:r>
          <w:fldChar w:fldCharType="end"/>
        </w:r>
      </w:ins>
    </w:p>
    <w:p w14:paraId="581D9A7E" w14:textId="77777777" w:rsidR="00150CFD" w:rsidRDefault="00150CFD">
      <w:pPr>
        <w:pStyle w:val="TOC3"/>
        <w:rPr>
          <w:ins w:id="168" w:author="Victor Cameo" w:date="2018-01-08T15:35:00Z"/>
          <w:rFonts w:asciiTheme="minorHAnsi" w:eastAsiaTheme="minorEastAsia" w:hAnsiTheme="minorHAnsi" w:cstheme="minorBidi"/>
          <w:i w:val="0"/>
          <w:noProof/>
          <w:sz w:val="24"/>
          <w:szCs w:val="24"/>
        </w:rPr>
      </w:pPr>
      <w:ins w:id="169" w:author="Victor Cameo" w:date="2018-01-08T15:35:00Z">
        <w:r w:rsidRPr="005266CB">
          <w:rPr>
            <w:i w:val="0"/>
            <w:noProof/>
            <w:color w:val="000000"/>
          </w:rPr>
          <w:t>3.6.1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_Toc503189098 \h </w:instrText>
        </w:r>
        <w:r>
          <w:rPr>
            <w:noProof/>
          </w:rPr>
        </w:r>
      </w:ins>
      <w:r>
        <w:rPr>
          <w:noProof/>
        </w:rPr>
        <w:fldChar w:fldCharType="separate"/>
      </w:r>
      <w:ins w:id="170" w:author="Victor Cameo" w:date="2018-01-08T15:35:00Z">
        <w:r>
          <w:rPr>
            <w:noProof/>
          </w:rPr>
          <w:t>11</w:t>
        </w:r>
        <w:r>
          <w:rPr>
            <w:noProof/>
          </w:rPr>
          <w:fldChar w:fldCharType="end"/>
        </w:r>
      </w:ins>
    </w:p>
    <w:p w14:paraId="02BCBBC7" w14:textId="77777777" w:rsidR="00150CFD" w:rsidRDefault="00150CFD">
      <w:pPr>
        <w:pStyle w:val="TOC3"/>
        <w:rPr>
          <w:ins w:id="171" w:author="Victor Cameo" w:date="2018-01-08T15:35:00Z"/>
          <w:rFonts w:asciiTheme="minorHAnsi" w:eastAsiaTheme="minorEastAsia" w:hAnsiTheme="minorHAnsi" w:cstheme="minorBidi"/>
          <w:i w:val="0"/>
          <w:noProof/>
          <w:sz w:val="24"/>
          <w:szCs w:val="24"/>
        </w:rPr>
      </w:pPr>
      <w:ins w:id="172" w:author="Victor Cameo" w:date="2018-01-08T15:35:00Z">
        <w:r w:rsidRPr="005266CB">
          <w:rPr>
            <w:i w:val="0"/>
            <w:noProof/>
            <w:color w:val="000000"/>
          </w:rPr>
          <w:t>3.6.2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_Toc503189099 \h </w:instrText>
        </w:r>
        <w:r>
          <w:rPr>
            <w:noProof/>
          </w:rPr>
        </w:r>
      </w:ins>
      <w:r>
        <w:rPr>
          <w:noProof/>
        </w:rPr>
        <w:fldChar w:fldCharType="separate"/>
      </w:r>
      <w:ins w:id="173" w:author="Victor Cameo" w:date="2018-01-08T15:35:00Z">
        <w:r>
          <w:rPr>
            <w:noProof/>
          </w:rPr>
          <w:t>12</w:t>
        </w:r>
        <w:r>
          <w:rPr>
            <w:noProof/>
          </w:rPr>
          <w:fldChar w:fldCharType="end"/>
        </w:r>
      </w:ins>
    </w:p>
    <w:p w14:paraId="1D7C7944" w14:textId="77777777" w:rsidR="00150CFD" w:rsidRDefault="00150CFD">
      <w:pPr>
        <w:pStyle w:val="TOC2"/>
        <w:rPr>
          <w:ins w:id="174" w:author="Victor Cameo" w:date="2018-01-08T15:35:00Z"/>
          <w:rFonts w:asciiTheme="minorHAnsi" w:eastAsiaTheme="minorEastAsia" w:hAnsiTheme="minorHAnsi" w:cstheme="minorBidi"/>
          <w:b w:val="0"/>
          <w:bCs w:val="0"/>
          <w:sz w:val="24"/>
          <w:szCs w:val="24"/>
        </w:rPr>
      </w:pPr>
      <w:ins w:id="175" w:author="Victor Cameo" w:date="2018-01-08T15:35:00Z">
        <w:r>
          <w:t>3.7</w:t>
        </w:r>
        <w:r>
          <w:rPr>
            <w:rFonts w:asciiTheme="minorHAnsi" w:eastAsiaTheme="minorEastAsia" w:hAnsiTheme="minorHAnsi" w:cstheme="minorBidi"/>
            <w:b w:val="0"/>
            <w:bCs w:val="0"/>
            <w:sz w:val="24"/>
            <w:szCs w:val="24"/>
          </w:rPr>
          <w:tab/>
        </w:r>
        <w:r>
          <w:t>NAMD</w:t>
        </w:r>
        <w:r>
          <w:tab/>
        </w:r>
        <w:r>
          <w:fldChar w:fldCharType="begin"/>
        </w:r>
        <w:r>
          <w:instrText xml:space="preserve"> PAGEREF _Toc503189100 \h </w:instrText>
        </w:r>
      </w:ins>
      <w:r>
        <w:fldChar w:fldCharType="separate"/>
      </w:r>
      <w:ins w:id="176" w:author="Victor Cameo" w:date="2018-01-08T15:35:00Z">
        <w:r>
          <w:t>12</w:t>
        </w:r>
        <w:r>
          <w:fldChar w:fldCharType="end"/>
        </w:r>
      </w:ins>
    </w:p>
    <w:p w14:paraId="4B44F37B" w14:textId="77777777" w:rsidR="00150CFD" w:rsidRDefault="00150CFD">
      <w:pPr>
        <w:pStyle w:val="TOC3"/>
        <w:rPr>
          <w:ins w:id="177" w:author="Victor Cameo" w:date="2018-01-08T15:35:00Z"/>
          <w:rFonts w:asciiTheme="minorHAnsi" w:eastAsiaTheme="minorEastAsia" w:hAnsiTheme="minorHAnsi" w:cstheme="minorBidi"/>
          <w:i w:val="0"/>
          <w:noProof/>
          <w:sz w:val="24"/>
          <w:szCs w:val="24"/>
        </w:rPr>
      </w:pPr>
      <w:ins w:id="178" w:author="Victor Cameo" w:date="2018-01-08T15:35:00Z">
        <w:r w:rsidRPr="005266CB">
          <w:rPr>
            <w:i w:val="0"/>
            <w:noProof/>
            <w:color w:val="000000"/>
          </w:rPr>
          <w:t>3.7.1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_Toc503189101 \h </w:instrText>
        </w:r>
        <w:r>
          <w:rPr>
            <w:noProof/>
          </w:rPr>
        </w:r>
      </w:ins>
      <w:r>
        <w:rPr>
          <w:noProof/>
        </w:rPr>
        <w:fldChar w:fldCharType="separate"/>
      </w:r>
      <w:ins w:id="179" w:author="Victor Cameo" w:date="2018-01-08T15:35:00Z">
        <w:r>
          <w:rPr>
            <w:noProof/>
          </w:rPr>
          <w:t>13</w:t>
        </w:r>
        <w:r>
          <w:rPr>
            <w:noProof/>
          </w:rPr>
          <w:fldChar w:fldCharType="end"/>
        </w:r>
      </w:ins>
    </w:p>
    <w:p w14:paraId="2F3D94FE" w14:textId="77777777" w:rsidR="00150CFD" w:rsidRDefault="00150CFD">
      <w:pPr>
        <w:pStyle w:val="TOC3"/>
        <w:rPr>
          <w:ins w:id="180" w:author="Victor Cameo" w:date="2018-01-08T15:35:00Z"/>
          <w:rFonts w:asciiTheme="minorHAnsi" w:eastAsiaTheme="minorEastAsia" w:hAnsiTheme="minorHAnsi" w:cstheme="minorBidi"/>
          <w:i w:val="0"/>
          <w:noProof/>
          <w:sz w:val="24"/>
          <w:szCs w:val="24"/>
        </w:rPr>
      </w:pPr>
      <w:ins w:id="181" w:author="Victor Cameo" w:date="2018-01-08T15:35:00Z">
        <w:r w:rsidRPr="005266CB">
          <w:rPr>
            <w:i w:val="0"/>
            <w:noProof/>
            <w:color w:val="000000"/>
          </w:rPr>
          <w:t>3.7.2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_Toc503189102 \h </w:instrText>
        </w:r>
        <w:r>
          <w:rPr>
            <w:noProof/>
          </w:rPr>
        </w:r>
      </w:ins>
      <w:r>
        <w:rPr>
          <w:noProof/>
        </w:rPr>
        <w:fldChar w:fldCharType="separate"/>
      </w:r>
      <w:ins w:id="182" w:author="Victor Cameo" w:date="2018-01-08T15:35:00Z">
        <w:r>
          <w:rPr>
            <w:noProof/>
          </w:rPr>
          <w:t>13</w:t>
        </w:r>
        <w:r>
          <w:rPr>
            <w:noProof/>
          </w:rPr>
          <w:fldChar w:fldCharType="end"/>
        </w:r>
      </w:ins>
    </w:p>
    <w:p w14:paraId="6889AFE9" w14:textId="77777777" w:rsidR="00150CFD" w:rsidRDefault="00150CFD">
      <w:pPr>
        <w:pStyle w:val="TOC2"/>
        <w:rPr>
          <w:ins w:id="183" w:author="Victor Cameo" w:date="2018-01-08T15:35:00Z"/>
          <w:rFonts w:asciiTheme="minorHAnsi" w:eastAsiaTheme="minorEastAsia" w:hAnsiTheme="minorHAnsi" w:cstheme="minorBidi"/>
          <w:b w:val="0"/>
          <w:bCs w:val="0"/>
          <w:sz w:val="24"/>
          <w:szCs w:val="24"/>
        </w:rPr>
      </w:pPr>
      <w:ins w:id="184" w:author="Victor Cameo" w:date="2018-01-08T15:35:00Z">
        <w:r>
          <w:t>3.8</w:t>
        </w:r>
        <w:r>
          <w:rPr>
            <w:rFonts w:asciiTheme="minorHAnsi" w:eastAsiaTheme="minorEastAsia" w:hAnsiTheme="minorHAnsi" w:cstheme="minorBidi"/>
            <w:b w:val="0"/>
            <w:bCs w:val="0"/>
            <w:sz w:val="24"/>
            <w:szCs w:val="24"/>
          </w:rPr>
          <w:tab/>
        </w:r>
        <w:r>
          <w:t>NEMO</w:t>
        </w:r>
        <w:r>
          <w:tab/>
        </w:r>
        <w:r>
          <w:fldChar w:fldCharType="begin"/>
        </w:r>
        <w:r>
          <w:instrText xml:space="preserve"> PAGEREF _Toc503189103 \h </w:instrText>
        </w:r>
      </w:ins>
      <w:r>
        <w:fldChar w:fldCharType="separate"/>
      </w:r>
      <w:ins w:id="185" w:author="Victor Cameo" w:date="2018-01-08T15:35:00Z">
        <w:r>
          <w:t>13</w:t>
        </w:r>
        <w:r>
          <w:fldChar w:fldCharType="end"/>
        </w:r>
      </w:ins>
    </w:p>
    <w:p w14:paraId="052E5D1B" w14:textId="77777777" w:rsidR="00150CFD" w:rsidRDefault="00150CFD">
      <w:pPr>
        <w:pStyle w:val="TOC2"/>
        <w:rPr>
          <w:ins w:id="186" w:author="Victor Cameo" w:date="2018-01-08T15:35:00Z"/>
          <w:rFonts w:asciiTheme="minorHAnsi" w:eastAsiaTheme="minorEastAsia" w:hAnsiTheme="minorHAnsi" w:cstheme="minorBidi"/>
          <w:b w:val="0"/>
          <w:bCs w:val="0"/>
          <w:sz w:val="24"/>
          <w:szCs w:val="24"/>
        </w:rPr>
      </w:pPr>
      <w:ins w:id="187" w:author="Victor Cameo" w:date="2018-01-08T15:35:00Z">
        <w:r>
          <w:t>3.9</w:t>
        </w:r>
        <w:r>
          <w:rPr>
            <w:rFonts w:asciiTheme="minorHAnsi" w:eastAsiaTheme="minorEastAsia" w:hAnsiTheme="minorHAnsi" w:cstheme="minorBidi"/>
            <w:b w:val="0"/>
            <w:bCs w:val="0"/>
            <w:sz w:val="24"/>
            <w:szCs w:val="24"/>
          </w:rPr>
          <w:tab/>
        </w:r>
        <w:r>
          <w:t>PFARM</w:t>
        </w:r>
        <w:r>
          <w:tab/>
        </w:r>
        <w:r>
          <w:fldChar w:fldCharType="begin"/>
        </w:r>
        <w:r>
          <w:instrText xml:space="preserve"> PAGEREF _Toc503189104 \h </w:instrText>
        </w:r>
      </w:ins>
      <w:r>
        <w:fldChar w:fldCharType="separate"/>
      </w:r>
      <w:ins w:id="188" w:author="Victor Cameo" w:date="2018-01-08T15:35:00Z">
        <w:r>
          <w:t>13</w:t>
        </w:r>
        <w:r>
          <w:fldChar w:fldCharType="end"/>
        </w:r>
      </w:ins>
    </w:p>
    <w:p w14:paraId="5EB69805" w14:textId="77777777" w:rsidR="00150CFD" w:rsidRDefault="00150CFD">
      <w:pPr>
        <w:pStyle w:val="TOC3"/>
        <w:rPr>
          <w:ins w:id="189" w:author="Victor Cameo" w:date="2018-01-08T15:35:00Z"/>
          <w:rFonts w:asciiTheme="minorHAnsi" w:eastAsiaTheme="minorEastAsia" w:hAnsiTheme="minorHAnsi" w:cstheme="minorBidi"/>
          <w:i w:val="0"/>
          <w:noProof/>
          <w:sz w:val="24"/>
          <w:szCs w:val="24"/>
        </w:rPr>
      </w:pPr>
      <w:ins w:id="190" w:author="Victor Cameo" w:date="2018-01-08T15:35:00Z">
        <w:r w:rsidRPr="005266CB">
          <w:rPr>
            <w:i w:val="0"/>
            <w:noProof/>
            <w:color w:val="000000"/>
          </w:rPr>
          <w:t>3.9.1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_Toc503189105 \h </w:instrText>
        </w:r>
        <w:r>
          <w:rPr>
            <w:noProof/>
          </w:rPr>
        </w:r>
      </w:ins>
      <w:r>
        <w:rPr>
          <w:noProof/>
        </w:rPr>
        <w:fldChar w:fldCharType="separate"/>
      </w:r>
      <w:ins w:id="191" w:author="Victor Cameo" w:date="2018-01-08T15:35:00Z">
        <w:r>
          <w:rPr>
            <w:noProof/>
          </w:rPr>
          <w:t>14</w:t>
        </w:r>
        <w:r>
          <w:rPr>
            <w:noProof/>
          </w:rPr>
          <w:fldChar w:fldCharType="end"/>
        </w:r>
      </w:ins>
    </w:p>
    <w:p w14:paraId="1DF2CF09" w14:textId="77777777" w:rsidR="00150CFD" w:rsidRDefault="00150CFD">
      <w:pPr>
        <w:pStyle w:val="TOC2"/>
        <w:rPr>
          <w:ins w:id="192" w:author="Victor Cameo" w:date="2018-01-08T15:35:00Z"/>
          <w:rFonts w:asciiTheme="minorHAnsi" w:eastAsiaTheme="minorEastAsia" w:hAnsiTheme="minorHAnsi" w:cstheme="minorBidi"/>
          <w:b w:val="0"/>
          <w:bCs w:val="0"/>
          <w:sz w:val="24"/>
          <w:szCs w:val="24"/>
        </w:rPr>
      </w:pPr>
      <w:ins w:id="193" w:author="Victor Cameo" w:date="2018-01-08T15:35:00Z">
        <w:r>
          <w:t>3.10</w:t>
        </w:r>
        <w:r>
          <w:rPr>
            <w:rFonts w:asciiTheme="minorHAnsi" w:eastAsiaTheme="minorEastAsia" w:hAnsiTheme="minorHAnsi" w:cstheme="minorBidi"/>
            <w:b w:val="0"/>
            <w:bCs w:val="0"/>
            <w:sz w:val="24"/>
            <w:szCs w:val="24"/>
          </w:rPr>
          <w:tab/>
        </w:r>
        <w:r>
          <w:t>QCD</w:t>
        </w:r>
        <w:r>
          <w:tab/>
        </w:r>
        <w:r>
          <w:fldChar w:fldCharType="begin"/>
        </w:r>
        <w:r>
          <w:instrText xml:space="preserve"> PAGEREF _Toc503189106 \h </w:instrText>
        </w:r>
      </w:ins>
      <w:r>
        <w:fldChar w:fldCharType="separate"/>
      </w:r>
      <w:ins w:id="194" w:author="Victor Cameo" w:date="2018-01-08T15:35:00Z">
        <w:r>
          <w:t>14</w:t>
        </w:r>
        <w:r>
          <w:fldChar w:fldCharType="end"/>
        </w:r>
      </w:ins>
    </w:p>
    <w:p w14:paraId="06FD503C" w14:textId="77777777" w:rsidR="00150CFD" w:rsidRDefault="00150CFD">
      <w:pPr>
        <w:pStyle w:val="TOC3"/>
        <w:tabs>
          <w:tab w:val="left" w:pos="1680"/>
        </w:tabs>
        <w:rPr>
          <w:ins w:id="195" w:author="Victor Cameo" w:date="2018-01-08T15:35:00Z"/>
          <w:rFonts w:asciiTheme="minorHAnsi" w:eastAsiaTheme="minorEastAsia" w:hAnsiTheme="minorHAnsi" w:cstheme="minorBidi"/>
          <w:i w:val="0"/>
          <w:noProof/>
          <w:sz w:val="24"/>
          <w:szCs w:val="24"/>
        </w:rPr>
      </w:pPr>
      <w:ins w:id="196" w:author="Victor Cameo" w:date="2018-01-08T15:35:00Z">
        <w:r w:rsidRPr="005266CB">
          <w:rPr>
            <w:i w:val="0"/>
            <w:noProof/>
            <w:color w:val="000000"/>
          </w:rPr>
          <w:t>3.10.1</w:t>
        </w:r>
        <w:r>
          <w:rPr>
            <w:rFonts w:asciiTheme="minorHAnsi" w:eastAsiaTheme="minorEastAsia" w:hAnsiTheme="minorHAnsi" w:cstheme="minorBidi"/>
            <w:i w:val="0"/>
            <w:noProof/>
            <w:sz w:val="24"/>
            <w:szCs w:val="24"/>
          </w:rPr>
          <w:tab/>
        </w:r>
        <w:r>
          <w:rPr>
            <w:noProof/>
          </w:rPr>
          <w:t>First implementation metrics</w:t>
        </w:r>
        <w:r>
          <w:rPr>
            <w:noProof/>
          </w:rPr>
          <w:tab/>
        </w:r>
        <w:r>
          <w:rPr>
            <w:noProof/>
          </w:rPr>
          <w:fldChar w:fldCharType="begin"/>
        </w:r>
        <w:r>
          <w:rPr>
            <w:noProof/>
          </w:rPr>
          <w:instrText xml:space="preserve"> PAGEREF _Toc503189107 \h </w:instrText>
        </w:r>
        <w:r>
          <w:rPr>
            <w:noProof/>
          </w:rPr>
        </w:r>
      </w:ins>
      <w:r>
        <w:rPr>
          <w:noProof/>
        </w:rPr>
        <w:fldChar w:fldCharType="separate"/>
      </w:r>
      <w:ins w:id="197" w:author="Victor Cameo" w:date="2018-01-08T15:35:00Z">
        <w:r>
          <w:rPr>
            <w:noProof/>
          </w:rPr>
          <w:t>14</w:t>
        </w:r>
        <w:r>
          <w:rPr>
            <w:noProof/>
          </w:rPr>
          <w:fldChar w:fldCharType="end"/>
        </w:r>
      </w:ins>
    </w:p>
    <w:p w14:paraId="3EFBB79B" w14:textId="77777777" w:rsidR="00150CFD" w:rsidRDefault="00150CFD">
      <w:pPr>
        <w:pStyle w:val="TOC3"/>
        <w:tabs>
          <w:tab w:val="left" w:pos="1680"/>
        </w:tabs>
        <w:rPr>
          <w:ins w:id="198" w:author="Victor Cameo" w:date="2018-01-08T15:35:00Z"/>
          <w:rFonts w:asciiTheme="minorHAnsi" w:eastAsiaTheme="minorEastAsia" w:hAnsiTheme="minorHAnsi" w:cstheme="minorBidi"/>
          <w:i w:val="0"/>
          <w:noProof/>
          <w:sz w:val="24"/>
          <w:szCs w:val="24"/>
        </w:rPr>
      </w:pPr>
      <w:ins w:id="199" w:author="Victor Cameo" w:date="2018-01-08T15:35:00Z">
        <w:r w:rsidRPr="005266CB">
          <w:rPr>
            <w:i w:val="0"/>
            <w:noProof/>
            <w:color w:val="000000"/>
          </w:rPr>
          <w:lastRenderedPageBreak/>
          <w:t>3.10.2</w:t>
        </w:r>
        <w:r>
          <w:rPr>
            <w:rFonts w:asciiTheme="minorHAnsi" w:eastAsiaTheme="minorEastAsia" w:hAnsiTheme="minorHAnsi" w:cstheme="minorBidi"/>
            <w:i w:val="0"/>
            <w:noProof/>
            <w:sz w:val="24"/>
            <w:szCs w:val="24"/>
          </w:rPr>
          <w:tab/>
        </w:r>
        <w:r>
          <w:rPr>
            <w:noProof/>
          </w:rPr>
          <w:t>Second implementation metrics</w:t>
        </w:r>
        <w:r>
          <w:rPr>
            <w:noProof/>
          </w:rPr>
          <w:tab/>
        </w:r>
        <w:r>
          <w:rPr>
            <w:noProof/>
          </w:rPr>
          <w:fldChar w:fldCharType="begin"/>
        </w:r>
        <w:r>
          <w:rPr>
            <w:noProof/>
          </w:rPr>
          <w:instrText xml:space="preserve"> PAGEREF _Toc503189108 \h </w:instrText>
        </w:r>
        <w:r>
          <w:rPr>
            <w:noProof/>
          </w:rPr>
        </w:r>
      </w:ins>
      <w:r>
        <w:rPr>
          <w:noProof/>
        </w:rPr>
        <w:fldChar w:fldCharType="separate"/>
      </w:r>
      <w:ins w:id="200" w:author="Victor Cameo" w:date="2018-01-08T15:35:00Z">
        <w:r>
          <w:rPr>
            <w:noProof/>
          </w:rPr>
          <w:t>15</w:t>
        </w:r>
        <w:r>
          <w:rPr>
            <w:noProof/>
          </w:rPr>
          <w:fldChar w:fldCharType="end"/>
        </w:r>
      </w:ins>
    </w:p>
    <w:p w14:paraId="59BF9CC9" w14:textId="77777777" w:rsidR="00150CFD" w:rsidRDefault="00150CFD">
      <w:pPr>
        <w:pStyle w:val="TOC2"/>
        <w:rPr>
          <w:ins w:id="201" w:author="Victor Cameo" w:date="2018-01-08T15:35:00Z"/>
          <w:rFonts w:asciiTheme="minorHAnsi" w:eastAsiaTheme="minorEastAsia" w:hAnsiTheme="minorHAnsi" w:cstheme="minorBidi"/>
          <w:b w:val="0"/>
          <w:bCs w:val="0"/>
          <w:sz w:val="24"/>
          <w:szCs w:val="24"/>
        </w:rPr>
      </w:pPr>
      <w:ins w:id="202" w:author="Victor Cameo" w:date="2018-01-08T15:35:00Z">
        <w:r>
          <w:t>3.11</w:t>
        </w:r>
        <w:r>
          <w:rPr>
            <w:rFonts w:asciiTheme="minorHAnsi" w:eastAsiaTheme="minorEastAsia" w:hAnsiTheme="minorHAnsi" w:cstheme="minorBidi"/>
            <w:b w:val="0"/>
            <w:bCs w:val="0"/>
            <w:sz w:val="24"/>
            <w:szCs w:val="24"/>
          </w:rPr>
          <w:tab/>
        </w:r>
        <w:r>
          <w:t>Quantum Espresso</w:t>
        </w:r>
        <w:r>
          <w:tab/>
        </w:r>
        <w:r>
          <w:fldChar w:fldCharType="begin"/>
        </w:r>
        <w:r>
          <w:instrText xml:space="preserve"> PAGEREF _Toc503189109 \h </w:instrText>
        </w:r>
      </w:ins>
      <w:r>
        <w:fldChar w:fldCharType="separate"/>
      </w:r>
      <w:ins w:id="203" w:author="Victor Cameo" w:date="2018-01-08T15:35:00Z">
        <w:r>
          <w:t>15</w:t>
        </w:r>
        <w:r>
          <w:fldChar w:fldCharType="end"/>
        </w:r>
      </w:ins>
    </w:p>
    <w:p w14:paraId="26EE9EF1" w14:textId="77777777" w:rsidR="00150CFD" w:rsidRDefault="00150CFD">
      <w:pPr>
        <w:pStyle w:val="TOC3"/>
        <w:tabs>
          <w:tab w:val="left" w:pos="1680"/>
        </w:tabs>
        <w:rPr>
          <w:ins w:id="204" w:author="Victor Cameo" w:date="2018-01-08T15:35:00Z"/>
          <w:rFonts w:asciiTheme="minorHAnsi" w:eastAsiaTheme="minorEastAsia" w:hAnsiTheme="minorHAnsi" w:cstheme="minorBidi"/>
          <w:i w:val="0"/>
          <w:noProof/>
          <w:sz w:val="24"/>
          <w:szCs w:val="24"/>
        </w:rPr>
      </w:pPr>
      <w:ins w:id="205" w:author="Victor Cameo" w:date="2018-01-08T15:35:00Z">
        <w:r w:rsidRPr="005266CB">
          <w:rPr>
            <w:i w:val="0"/>
            <w:noProof/>
            <w:color w:val="000000"/>
          </w:rPr>
          <w:t>3.11.1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_Toc503189110 \h </w:instrText>
        </w:r>
        <w:r>
          <w:rPr>
            <w:noProof/>
          </w:rPr>
        </w:r>
      </w:ins>
      <w:r>
        <w:rPr>
          <w:noProof/>
        </w:rPr>
        <w:fldChar w:fldCharType="separate"/>
      </w:r>
      <w:ins w:id="206" w:author="Victor Cameo" w:date="2018-01-08T15:35:00Z">
        <w:r>
          <w:rPr>
            <w:noProof/>
          </w:rPr>
          <w:t>16</w:t>
        </w:r>
        <w:r>
          <w:rPr>
            <w:noProof/>
          </w:rPr>
          <w:fldChar w:fldCharType="end"/>
        </w:r>
      </w:ins>
    </w:p>
    <w:p w14:paraId="2B5447D0" w14:textId="77777777" w:rsidR="00150CFD" w:rsidRDefault="00150CFD">
      <w:pPr>
        <w:pStyle w:val="TOC3"/>
        <w:tabs>
          <w:tab w:val="left" w:pos="1680"/>
        </w:tabs>
        <w:rPr>
          <w:ins w:id="207" w:author="Victor Cameo" w:date="2018-01-08T15:35:00Z"/>
          <w:rFonts w:asciiTheme="minorHAnsi" w:eastAsiaTheme="minorEastAsia" w:hAnsiTheme="minorHAnsi" w:cstheme="minorBidi"/>
          <w:i w:val="0"/>
          <w:noProof/>
          <w:sz w:val="24"/>
          <w:szCs w:val="24"/>
        </w:rPr>
      </w:pPr>
      <w:ins w:id="208" w:author="Victor Cameo" w:date="2018-01-08T15:35:00Z">
        <w:r w:rsidRPr="005266CB">
          <w:rPr>
            <w:i w:val="0"/>
            <w:noProof/>
            <w:color w:val="000000"/>
          </w:rPr>
          <w:t>3.11.2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_Toc503189111 \h </w:instrText>
        </w:r>
        <w:r>
          <w:rPr>
            <w:noProof/>
          </w:rPr>
        </w:r>
      </w:ins>
      <w:r>
        <w:rPr>
          <w:noProof/>
        </w:rPr>
        <w:fldChar w:fldCharType="separate"/>
      </w:r>
      <w:ins w:id="209" w:author="Victor Cameo" w:date="2018-01-08T15:35:00Z">
        <w:r>
          <w:rPr>
            <w:noProof/>
          </w:rPr>
          <w:t>16</w:t>
        </w:r>
        <w:r>
          <w:rPr>
            <w:noProof/>
          </w:rPr>
          <w:fldChar w:fldCharType="end"/>
        </w:r>
      </w:ins>
    </w:p>
    <w:p w14:paraId="5B53BC3F" w14:textId="77777777" w:rsidR="00150CFD" w:rsidRDefault="00150CFD">
      <w:pPr>
        <w:pStyle w:val="TOC2"/>
        <w:rPr>
          <w:ins w:id="210" w:author="Victor Cameo" w:date="2018-01-08T15:35:00Z"/>
          <w:rFonts w:asciiTheme="minorHAnsi" w:eastAsiaTheme="minorEastAsia" w:hAnsiTheme="minorHAnsi" w:cstheme="minorBidi"/>
          <w:b w:val="0"/>
          <w:bCs w:val="0"/>
          <w:sz w:val="24"/>
          <w:szCs w:val="24"/>
        </w:rPr>
      </w:pPr>
      <w:ins w:id="211" w:author="Victor Cameo" w:date="2018-01-08T15:35:00Z">
        <w:r>
          <w:t>3.12</w:t>
        </w:r>
        <w:r>
          <w:rPr>
            <w:rFonts w:asciiTheme="minorHAnsi" w:eastAsiaTheme="minorEastAsia" w:hAnsiTheme="minorHAnsi" w:cstheme="minorBidi"/>
            <w:b w:val="0"/>
            <w:bCs w:val="0"/>
            <w:sz w:val="24"/>
            <w:szCs w:val="24"/>
          </w:rPr>
          <w:tab/>
        </w:r>
        <w:r>
          <w:t>SHOC</w:t>
        </w:r>
        <w:r>
          <w:tab/>
        </w:r>
        <w:r>
          <w:fldChar w:fldCharType="begin"/>
        </w:r>
        <w:r>
          <w:instrText xml:space="preserve"> PAGEREF _Toc503189112 \h </w:instrText>
        </w:r>
      </w:ins>
      <w:r>
        <w:fldChar w:fldCharType="separate"/>
      </w:r>
      <w:ins w:id="212" w:author="Victor Cameo" w:date="2018-01-08T15:35:00Z">
        <w:r>
          <w:t>16</w:t>
        </w:r>
        <w:r>
          <w:fldChar w:fldCharType="end"/>
        </w:r>
      </w:ins>
    </w:p>
    <w:p w14:paraId="366993E1" w14:textId="77777777" w:rsidR="00150CFD" w:rsidRDefault="00150CFD">
      <w:pPr>
        <w:pStyle w:val="TOC3"/>
        <w:tabs>
          <w:tab w:val="left" w:pos="1680"/>
        </w:tabs>
        <w:rPr>
          <w:ins w:id="213" w:author="Victor Cameo" w:date="2018-01-08T15:35:00Z"/>
          <w:rFonts w:asciiTheme="minorHAnsi" w:eastAsiaTheme="minorEastAsia" w:hAnsiTheme="minorHAnsi" w:cstheme="minorBidi"/>
          <w:i w:val="0"/>
          <w:noProof/>
          <w:sz w:val="24"/>
          <w:szCs w:val="24"/>
        </w:rPr>
      </w:pPr>
      <w:ins w:id="214" w:author="Victor Cameo" w:date="2018-01-08T15:35:00Z">
        <w:r w:rsidRPr="005266CB">
          <w:rPr>
            <w:i w:val="0"/>
            <w:noProof/>
            <w:color w:val="000000"/>
          </w:rPr>
          <w:t>3.12.1</w:t>
        </w:r>
        <w:r>
          <w:rPr>
            <w:rFonts w:asciiTheme="minorHAnsi" w:eastAsiaTheme="minorEastAsia" w:hAnsiTheme="minorHAnsi" w:cstheme="minorBidi"/>
            <w:i w:val="0"/>
            <w:noProof/>
            <w:sz w:val="24"/>
            <w:szCs w:val="24"/>
          </w:rPr>
          <w:tab/>
        </w:r>
        <w:r>
          <w:rPr>
            <w:noProof/>
          </w:rPr>
          <w:t>Test case 1, GEMM</w:t>
        </w:r>
        <w:r>
          <w:rPr>
            <w:noProof/>
          </w:rPr>
          <w:tab/>
        </w:r>
        <w:r>
          <w:rPr>
            <w:noProof/>
          </w:rPr>
          <w:fldChar w:fldCharType="begin"/>
        </w:r>
        <w:r>
          <w:rPr>
            <w:noProof/>
          </w:rPr>
          <w:instrText xml:space="preserve"> PAGEREF _Toc503189113 \h </w:instrText>
        </w:r>
        <w:r>
          <w:rPr>
            <w:noProof/>
          </w:rPr>
        </w:r>
      </w:ins>
      <w:r>
        <w:rPr>
          <w:noProof/>
        </w:rPr>
        <w:fldChar w:fldCharType="separate"/>
      </w:r>
      <w:ins w:id="215" w:author="Victor Cameo" w:date="2018-01-08T15:35:00Z">
        <w:r>
          <w:rPr>
            <w:noProof/>
          </w:rPr>
          <w:t>17</w:t>
        </w:r>
        <w:r>
          <w:rPr>
            <w:noProof/>
          </w:rPr>
          <w:fldChar w:fldCharType="end"/>
        </w:r>
      </w:ins>
    </w:p>
    <w:p w14:paraId="0B5AF429" w14:textId="77777777" w:rsidR="00150CFD" w:rsidRDefault="00150CFD">
      <w:pPr>
        <w:pStyle w:val="TOC3"/>
        <w:tabs>
          <w:tab w:val="left" w:pos="1680"/>
        </w:tabs>
        <w:rPr>
          <w:ins w:id="216" w:author="Victor Cameo" w:date="2018-01-08T15:35:00Z"/>
          <w:rFonts w:asciiTheme="minorHAnsi" w:eastAsiaTheme="minorEastAsia" w:hAnsiTheme="minorHAnsi" w:cstheme="minorBidi"/>
          <w:i w:val="0"/>
          <w:noProof/>
          <w:sz w:val="24"/>
          <w:szCs w:val="24"/>
        </w:rPr>
      </w:pPr>
      <w:ins w:id="217" w:author="Victor Cameo" w:date="2018-01-08T15:35:00Z">
        <w:r w:rsidRPr="005266CB">
          <w:rPr>
            <w:i w:val="0"/>
            <w:noProof/>
            <w:color w:val="000000"/>
          </w:rPr>
          <w:t>3.12.2</w:t>
        </w:r>
        <w:r>
          <w:rPr>
            <w:rFonts w:asciiTheme="minorHAnsi" w:eastAsiaTheme="minorEastAsia" w:hAnsiTheme="minorHAnsi" w:cstheme="minorBidi"/>
            <w:i w:val="0"/>
            <w:noProof/>
            <w:sz w:val="24"/>
            <w:szCs w:val="24"/>
          </w:rPr>
          <w:tab/>
        </w:r>
        <w:r>
          <w:rPr>
            <w:noProof/>
          </w:rPr>
          <w:t>Test case 2, FFT</w:t>
        </w:r>
        <w:r>
          <w:rPr>
            <w:noProof/>
          </w:rPr>
          <w:tab/>
        </w:r>
        <w:r>
          <w:rPr>
            <w:noProof/>
          </w:rPr>
          <w:fldChar w:fldCharType="begin"/>
        </w:r>
        <w:r>
          <w:rPr>
            <w:noProof/>
          </w:rPr>
          <w:instrText xml:space="preserve"> PAGEREF _Toc503189114 \h </w:instrText>
        </w:r>
        <w:r>
          <w:rPr>
            <w:noProof/>
          </w:rPr>
        </w:r>
      </w:ins>
      <w:r>
        <w:rPr>
          <w:noProof/>
        </w:rPr>
        <w:fldChar w:fldCharType="separate"/>
      </w:r>
      <w:ins w:id="218" w:author="Victor Cameo" w:date="2018-01-08T15:35:00Z">
        <w:r>
          <w:rPr>
            <w:noProof/>
          </w:rPr>
          <w:t>17</w:t>
        </w:r>
        <w:r>
          <w:rPr>
            <w:noProof/>
          </w:rPr>
          <w:fldChar w:fldCharType="end"/>
        </w:r>
      </w:ins>
    </w:p>
    <w:p w14:paraId="3B557F11" w14:textId="77777777" w:rsidR="00150CFD" w:rsidRDefault="00150CFD">
      <w:pPr>
        <w:pStyle w:val="TOC3"/>
        <w:tabs>
          <w:tab w:val="left" w:pos="1680"/>
        </w:tabs>
        <w:rPr>
          <w:ins w:id="219" w:author="Victor Cameo" w:date="2018-01-08T15:35:00Z"/>
          <w:rFonts w:asciiTheme="minorHAnsi" w:eastAsiaTheme="minorEastAsia" w:hAnsiTheme="minorHAnsi" w:cstheme="minorBidi"/>
          <w:i w:val="0"/>
          <w:noProof/>
          <w:sz w:val="24"/>
          <w:szCs w:val="24"/>
        </w:rPr>
      </w:pPr>
      <w:ins w:id="220" w:author="Victor Cameo" w:date="2018-01-08T15:35:00Z">
        <w:r w:rsidRPr="005266CB">
          <w:rPr>
            <w:i w:val="0"/>
            <w:noProof/>
            <w:color w:val="000000"/>
          </w:rPr>
          <w:t>3.12.3</w:t>
        </w:r>
        <w:r>
          <w:rPr>
            <w:rFonts w:asciiTheme="minorHAnsi" w:eastAsiaTheme="minorEastAsia" w:hAnsiTheme="minorHAnsi" w:cstheme="minorBidi"/>
            <w:i w:val="0"/>
            <w:noProof/>
            <w:sz w:val="24"/>
            <w:szCs w:val="24"/>
          </w:rPr>
          <w:tab/>
        </w:r>
        <w:r>
          <w:rPr>
            <w:noProof/>
          </w:rPr>
          <w:t>Test case 3, MaxFlops</w:t>
        </w:r>
        <w:r>
          <w:rPr>
            <w:noProof/>
          </w:rPr>
          <w:tab/>
        </w:r>
        <w:r>
          <w:rPr>
            <w:noProof/>
          </w:rPr>
          <w:fldChar w:fldCharType="begin"/>
        </w:r>
        <w:r>
          <w:rPr>
            <w:noProof/>
          </w:rPr>
          <w:instrText xml:space="preserve"> PAGEREF _Toc503189115 \h </w:instrText>
        </w:r>
        <w:r>
          <w:rPr>
            <w:noProof/>
          </w:rPr>
        </w:r>
      </w:ins>
      <w:r>
        <w:rPr>
          <w:noProof/>
        </w:rPr>
        <w:fldChar w:fldCharType="separate"/>
      </w:r>
      <w:ins w:id="221" w:author="Victor Cameo" w:date="2018-01-08T15:35:00Z">
        <w:r>
          <w:rPr>
            <w:noProof/>
          </w:rPr>
          <w:t>17</w:t>
        </w:r>
        <w:r>
          <w:rPr>
            <w:noProof/>
          </w:rPr>
          <w:fldChar w:fldCharType="end"/>
        </w:r>
      </w:ins>
    </w:p>
    <w:p w14:paraId="59F89587" w14:textId="77777777" w:rsidR="00150CFD" w:rsidRDefault="00150CFD">
      <w:pPr>
        <w:pStyle w:val="TOC3"/>
        <w:tabs>
          <w:tab w:val="left" w:pos="1680"/>
        </w:tabs>
        <w:rPr>
          <w:ins w:id="222" w:author="Victor Cameo" w:date="2018-01-08T15:35:00Z"/>
          <w:rFonts w:asciiTheme="minorHAnsi" w:eastAsiaTheme="minorEastAsia" w:hAnsiTheme="minorHAnsi" w:cstheme="minorBidi"/>
          <w:i w:val="0"/>
          <w:noProof/>
          <w:sz w:val="24"/>
          <w:szCs w:val="24"/>
        </w:rPr>
      </w:pPr>
      <w:ins w:id="223" w:author="Victor Cameo" w:date="2018-01-08T15:35:00Z">
        <w:r w:rsidRPr="005266CB">
          <w:rPr>
            <w:i w:val="0"/>
            <w:noProof/>
            <w:color w:val="000000"/>
          </w:rPr>
          <w:t>3.12.4</w:t>
        </w:r>
        <w:r>
          <w:rPr>
            <w:rFonts w:asciiTheme="minorHAnsi" w:eastAsiaTheme="minorEastAsia" w:hAnsiTheme="minorHAnsi" w:cstheme="minorBidi"/>
            <w:i w:val="0"/>
            <w:noProof/>
            <w:sz w:val="24"/>
            <w:szCs w:val="24"/>
          </w:rPr>
          <w:tab/>
        </w:r>
        <w:r>
          <w:rPr>
            <w:noProof/>
          </w:rPr>
          <w:t>Test case 4, Triad</w:t>
        </w:r>
        <w:r>
          <w:rPr>
            <w:noProof/>
          </w:rPr>
          <w:tab/>
        </w:r>
        <w:r>
          <w:rPr>
            <w:noProof/>
          </w:rPr>
          <w:fldChar w:fldCharType="begin"/>
        </w:r>
        <w:r>
          <w:rPr>
            <w:noProof/>
          </w:rPr>
          <w:instrText xml:space="preserve"> PAGEREF _Toc503189116 \h </w:instrText>
        </w:r>
        <w:r>
          <w:rPr>
            <w:noProof/>
          </w:rPr>
        </w:r>
      </w:ins>
      <w:r>
        <w:rPr>
          <w:noProof/>
        </w:rPr>
        <w:fldChar w:fldCharType="separate"/>
      </w:r>
      <w:ins w:id="224" w:author="Victor Cameo" w:date="2018-01-08T15:35:00Z">
        <w:r>
          <w:rPr>
            <w:noProof/>
          </w:rPr>
          <w:t>17</w:t>
        </w:r>
        <w:r>
          <w:rPr>
            <w:noProof/>
          </w:rPr>
          <w:fldChar w:fldCharType="end"/>
        </w:r>
      </w:ins>
    </w:p>
    <w:p w14:paraId="308D3A87" w14:textId="77777777" w:rsidR="00150CFD" w:rsidRDefault="00150CFD">
      <w:pPr>
        <w:pStyle w:val="TOC3"/>
        <w:tabs>
          <w:tab w:val="left" w:pos="1680"/>
        </w:tabs>
        <w:rPr>
          <w:ins w:id="225" w:author="Victor Cameo" w:date="2018-01-08T15:35:00Z"/>
          <w:rFonts w:asciiTheme="minorHAnsi" w:eastAsiaTheme="minorEastAsia" w:hAnsiTheme="minorHAnsi" w:cstheme="minorBidi"/>
          <w:i w:val="0"/>
          <w:noProof/>
          <w:sz w:val="24"/>
          <w:szCs w:val="24"/>
        </w:rPr>
      </w:pPr>
      <w:ins w:id="226" w:author="Victor Cameo" w:date="2018-01-08T15:35:00Z">
        <w:r w:rsidRPr="005266CB">
          <w:rPr>
            <w:i w:val="0"/>
            <w:noProof/>
            <w:color w:val="000000"/>
          </w:rPr>
          <w:t>3.12.5</w:t>
        </w:r>
        <w:r>
          <w:rPr>
            <w:rFonts w:asciiTheme="minorHAnsi" w:eastAsiaTheme="minorEastAsia" w:hAnsiTheme="minorHAnsi" w:cstheme="minorBidi"/>
            <w:i w:val="0"/>
            <w:noProof/>
            <w:sz w:val="24"/>
            <w:szCs w:val="24"/>
          </w:rPr>
          <w:tab/>
        </w:r>
        <w:r>
          <w:rPr>
            <w:noProof/>
          </w:rPr>
          <w:t>Test case 5, MD5Hash</w:t>
        </w:r>
        <w:r>
          <w:rPr>
            <w:noProof/>
          </w:rPr>
          <w:tab/>
        </w:r>
        <w:r>
          <w:rPr>
            <w:noProof/>
          </w:rPr>
          <w:fldChar w:fldCharType="begin"/>
        </w:r>
        <w:r>
          <w:rPr>
            <w:noProof/>
          </w:rPr>
          <w:instrText xml:space="preserve"> PAGEREF _Toc503189117 \h </w:instrText>
        </w:r>
        <w:r>
          <w:rPr>
            <w:noProof/>
          </w:rPr>
        </w:r>
      </w:ins>
      <w:r>
        <w:rPr>
          <w:noProof/>
        </w:rPr>
        <w:fldChar w:fldCharType="separate"/>
      </w:r>
      <w:ins w:id="227" w:author="Victor Cameo" w:date="2018-01-08T15:35:00Z">
        <w:r>
          <w:rPr>
            <w:noProof/>
          </w:rPr>
          <w:t>17</w:t>
        </w:r>
        <w:r>
          <w:rPr>
            <w:noProof/>
          </w:rPr>
          <w:fldChar w:fldCharType="end"/>
        </w:r>
      </w:ins>
    </w:p>
    <w:p w14:paraId="350B28C2" w14:textId="77777777" w:rsidR="00150CFD" w:rsidRDefault="00150CFD">
      <w:pPr>
        <w:pStyle w:val="TOC3"/>
        <w:tabs>
          <w:tab w:val="left" w:pos="1680"/>
        </w:tabs>
        <w:rPr>
          <w:ins w:id="228" w:author="Victor Cameo" w:date="2018-01-08T15:35:00Z"/>
          <w:rFonts w:asciiTheme="minorHAnsi" w:eastAsiaTheme="minorEastAsia" w:hAnsiTheme="minorHAnsi" w:cstheme="minorBidi"/>
          <w:i w:val="0"/>
          <w:noProof/>
          <w:sz w:val="24"/>
          <w:szCs w:val="24"/>
        </w:rPr>
      </w:pPr>
      <w:ins w:id="229" w:author="Victor Cameo" w:date="2018-01-08T15:35:00Z">
        <w:r w:rsidRPr="005266CB">
          <w:rPr>
            <w:i w:val="0"/>
            <w:noProof/>
            <w:color w:val="000000"/>
          </w:rPr>
          <w:t>3.12.6</w:t>
        </w:r>
        <w:r>
          <w:rPr>
            <w:rFonts w:asciiTheme="minorHAnsi" w:eastAsiaTheme="minorEastAsia" w:hAnsiTheme="minorHAnsi" w:cstheme="minorBidi"/>
            <w:i w:val="0"/>
            <w:noProof/>
            <w:sz w:val="24"/>
            <w:szCs w:val="24"/>
          </w:rPr>
          <w:tab/>
        </w:r>
        <w:r>
          <w:rPr>
            <w:noProof/>
          </w:rPr>
          <w:t>Full SHOC benchmark results</w:t>
        </w:r>
        <w:r>
          <w:rPr>
            <w:noProof/>
          </w:rPr>
          <w:tab/>
        </w:r>
        <w:r>
          <w:rPr>
            <w:noProof/>
          </w:rPr>
          <w:fldChar w:fldCharType="begin"/>
        </w:r>
        <w:r>
          <w:rPr>
            <w:noProof/>
          </w:rPr>
          <w:instrText xml:space="preserve"> PAGEREF _Toc503189118 \h </w:instrText>
        </w:r>
        <w:r>
          <w:rPr>
            <w:noProof/>
          </w:rPr>
        </w:r>
      </w:ins>
      <w:r>
        <w:rPr>
          <w:noProof/>
        </w:rPr>
        <w:fldChar w:fldCharType="separate"/>
      </w:r>
      <w:ins w:id="230" w:author="Victor Cameo" w:date="2018-01-08T15:35:00Z">
        <w:r>
          <w:rPr>
            <w:noProof/>
          </w:rPr>
          <w:t>18</w:t>
        </w:r>
        <w:r>
          <w:rPr>
            <w:noProof/>
          </w:rPr>
          <w:fldChar w:fldCharType="end"/>
        </w:r>
      </w:ins>
    </w:p>
    <w:p w14:paraId="08275A8B" w14:textId="77777777" w:rsidR="00150CFD" w:rsidRDefault="00150CFD">
      <w:pPr>
        <w:pStyle w:val="TOC2"/>
        <w:rPr>
          <w:ins w:id="231" w:author="Victor Cameo" w:date="2018-01-08T15:35:00Z"/>
          <w:rFonts w:asciiTheme="minorHAnsi" w:eastAsiaTheme="minorEastAsia" w:hAnsiTheme="minorHAnsi" w:cstheme="minorBidi"/>
          <w:b w:val="0"/>
          <w:bCs w:val="0"/>
          <w:sz w:val="24"/>
          <w:szCs w:val="24"/>
        </w:rPr>
      </w:pPr>
      <w:ins w:id="232" w:author="Victor Cameo" w:date="2018-01-08T15:35:00Z">
        <w:r>
          <w:t>3.13</w:t>
        </w:r>
        <w:r>
          <w:rPr>
            <w:rFonts w:asciiTheme="minorHAnsi" w:eastAsiaTheme="minorEastAsia" w:hAnsiTheme="minorHAnsi" w:cstheme="minorBidi"/>
            <w:b w:val="0"/>
            <w:bCs w:val="0"/>
            <w:sz w:val="24"/>
            <w:szCs w:val="24"/>
          </w:rPr>
          <w:tab/>
        </w:r>
        <w:r>
          <w:t>Specfem3D_Globe</w:t>
        </w:r>
        <w:r>
          <w:tab/>
        </w:r>
        <w:r>
          <w:fldChar w:fldCharType="begin"/>
        </w:r>
        <w:r>
          <w:instrText xml:space="preserve"> PAGEREF _Toc503189119 \h </w:instrText>
        </w:r>
      </w:ins>
      <w:r>
        <w:fldChar w:fldCharType="separate"/>
      </w:r>
      <w:ins w:id="233" w:author="Victor Cameo" w:date="2018-01-08T15:35:00Z">
        <w:r>
          <w:t>18</w:t>
        </w:r>
        <w:r>
          <w:fldChar w:fldCharType="end"/>
        </w:r>
      </w:ins>
    </w:p>
    <w:p w14:paraId="68C94595" w14:textId="77777777" w:rsidR="00150CFD" w:rsidRDefault="00150CFD">
      <w:pPr>
        <w:pStyle w:val="TOC3"/>
        <w:tabs>
          <w:tab w:val="left" w:pos="1680"/>
        </w:tabs>
        <w:rPr>
          <w:ins w:id="234" w:author="Victor Cameo" w:date="2018-01-08T15:35:00Z"/>
          <w:rFonts w:asciiTheme="minorHAnsi" w:eastAsiaTheme="minorEastAsia" w:hAnsiTheme="minorHAnsi" w:cstheme="minorBidi"/>
          <w:i w:val="0"/>
          <w:noProof/>
          <w:sz w:val="24"/>
          <w:szCs w:val="24"/>
        </w:rPr>
      </w:pPr>
      <w:ins w:id="235" w:author="Victor Cameo" w:date="2018-01-08T15:35:00Z">
        <w:r w:rsidRPr="005266CB">
          <w:rPr>
            <w:i w:val="0"/>
            <w:noProof/>
            <w:color w:val="000000"/>
          </w:rPr>
          <w:t>3.13.1</w:t>
        </w:r>
        <w:r>
          <w:rPr>
            <w:rFonts w:asciiTheme="minorHAnsi" w:eastAsiaTheme="minorEastAsia" w:hAnsiTheme="minorHAnsi" w:cstheme="minorBidi"/>
            <w:i w:val="0"/>
            <w:noProof/>
            <w:sz w:val="24"/>
            <w:szCs w:val="24"/>
          </w:rPr>
          <w:tab/>
        </w:r>
        <w:r>
          <w:rPr>
            <w:noProof/>
          </w:rPr>
          <w:t>Test case 1</w:t>
        </w:r>
        <w:r>
          <w:rPr>
            <w:noProof/>
          </w:rPr>
          <w:tab/>
        </w:r>
        <w:r>
          <w:rPr>
            <w:noProof/>
          </w:rPr>
          <w:fldChar w:fldCharType="begin"/>
        </w:r>
        <w:r>
          <w:rPr>
            <w:noProof/>
          </w:rPr>
          <w:instrText xml:space="preserve"> PAGEREF _Toc503189120 \h </w:instrText>
        </w:r>
        <w:r>
          <w:rPr>
            <w:noProof/>
          </w:rPr>
        </w:r>
      </w:ins>
      <w:r>
        <w:rPr>
          <w:noProof/>
        </w:rPr>
        <w:fldChar w:fldCharType="separate"/>
      </w:r>
      <w:ins w:id="236" w:author="Victor Cameo" w:date="2018-01-08T15:35:00Z">
        <w:r>
          <w:rPr>
            <w:noProof/>
          </w:rPr>
          <w:t>19</w:t>
        </w:r>
        <w:r>
          <w:rPr>
            <w:noProof/>
          </w:rPr>
          <w:fldChar w:fldCharType="end"/>
        </w:r>
      </w:ins>
    </w:p>
    <w:p w14:paraId="0C7F6316" w14:textId="77777777" w:rsidR="00150CFD" w:rsidRDefault="00150CFD">
      <w:pPr>
        <w:pStyle w:val="TOC3"/>
        <w:tabs>
          <w:tab w:val="left" w:pos="1680"/>
        </w:tabs>
        <w:rPr>
          <w:ins w:id="237" w:author="Victor Cameo" w:date="2018-01-08T15:35:00Z"/>
          <w:rFonts w:asciiTheme="minorHAnsi" w:eastAsiaTheme="minorEastAsia" w:hAnsiTheme="minorHAnsi" w:cstheme="minorBidi"/>
          <w:i w:val="0"/>
          <w:noProof/>
          <w:sz w:val="24"/>
          <w:szCs w:val="24"/>
        </w:rPr>
      </w:pPr>
      <w:ins w:id="238" w:author="Victor Cameo" w:date="2018-01-08T15:35:00Z">
        <w:r w:rsidRPr="005266CB">
          <w:rPr>
            <w:i w:val="0"/>
            <w:noProof/>
            <w:color w:val="000000"/>
          </w:rPr>
          <w:t>3.13.2</w:t>
        </w:r>
        <w:r>
          <w:rPr>
            <w:rFonts w:asciiTheme="minorHAnsi" w:eastAsiaTheme="minorEastAsia" w:hAnsiTheme="minorHAnsi" w:cstheme="minorBidi"/>
            <w:i w:val="0"/>
            <w:noProof/>
            <w:sz w:val="24"/>
            <w:szCs w:val="24"/>
          </w:rPr>
          <w:tab/>
        </w:r>
        <w:r>
          <w:rPr>
            <w:noProof/>
          </w:rPr>
          <w:t>Test case 2</w:t>
        </w:r>
        <w:r>
          <w:rPr>
            <w:noProof/>
          </w:rPr>
          <w:tab/>
        </w:r>
        <w:r>
          <w:rPr>
            <w:noProof/>
          </w:rPr>
          <w:fldChar w:fldCharType="begin"/>
        </w:r>
        <w:r>
          <w:rPr>
            <w:noProof/>
          </w:rPr>
          <w:instrText xml:space="preserve"> PAGEREF _Toc503189121 \h </w:instrText>
        </w:r>
        <w:r>
          <w:rPr>
            <w:noProof/>
          </w:rPr>
        </w:r>
      </w:ins>
      <w:r>
        <w:rPr>
          <w:noProof/>
        </w:rPr>
        <w:fldChar w:fldCharType="separate"/>
      </w:r>
      <w:ins w:id="239" w:author="Victor Cameo" w:date="2018-01-08T15:35:00Z">
        <w:r>
          <w:rPr>
            <w:noProof/>
          </w:rPr>
          <w:t>19</w:t>
        </w:r>
        <w:r>
          <w:rPr>
            <w:noProof/>
          </w:rPr>
          <w:fldChar w:fldCharType="end"/>
        </w:r>
      </w:ins>
    </w:p>
    <w:p w14:paraId="0E09036F" w14:textId="77777777" w:rsidR="00150CFD" w:rsidRDefault="00150CFD">
      <w:pPr>
        <w:pStyle w:val="TOC2"/>
        <w:rPr>
          <w:ins w:id="240" w:author="Victor Cameo" w:date="2018-01-08T15:35:00Z"/>
          <w:rFonts w:asciiTheme="minorHAnsi" w:eastAsiaTheme="minorEastAsia" w:hAnsiTheme="minorHAnsi" w:cstheme="minorBidi"/>
          <w:b w:val="0"/>
          <w:bCs w:val="0"/>
          <w:sz w:val="24"/>
          <w:szCs w:val="24"/>
        </w:rPr>
      </w:pPr>
      <w:ins w:id="241" w:author="Victor Cameo" w:date="2018-01-08T15:35:00Z">
        <w:r>
          <w:t>3.14</w:t>
        </w:r>
        <w:r>
          <w:rPr>
            <w:rFonts w:asciiTheme="minorHAnsi" w:eastAsiaTheme="minorEastAsia" w:hAnsiTheme="minorHAnsi" w:cstheme="minorBidi"/>
            <w:b w:val="0"/>
            <w:bCs w:val="0"/>
            <w:sz w:val="24"/>
            <w:szCs w:val="24"/>
          </w:rPr>
          <w:tab/>
        </w:r>
        <w:r>
          <w:t>Wrap-up table</w:t>
        </w:r>
        <w:r>
          <w:tab/>
        </w:r>
        <w:r>
          <w:fldChar w:fldCharType="begin"/>
        </w:r>
        <w:r>
          <w:instrText xml:space="preserve"> PAGEREF _Toc503189122 \h </w:instrText>
        </w:r>
      </w:ins>
      <w:r>
        <w:fldChar w:fldCharType="separate"/>
      </w:r>
      <w:ins w:id="242" w:author="Victor Cameo" w:date="2018-01-08T15:35:00Z">
        <w:r>
          <w:t>19</w:t>
        </w:r>
        <w:r>
          <w:fldChar w:fldCharType="end"/>
        </w:r>
      </w:ins>
    </w:p>
    <w:p w14:paraId="0AD574E5" w14:textId="77777777" w:rsidR="00150CFD" w:rsidRDefault="00150CFD">
      <w:pPr>
        <w:pStyle w:val="TOC1"/>
        <w:tabs>
          <w:tab w:val="left" w:pos="442"/>
        </w:tabs>
        <w:rPr>
          <w:ins w:id="243" w:author="Victor Cameo" w:date="2018-01-08T15:35:00Z"/>
          <w:rFonts w:asciiTheme="minorHAnsi" w:eastAsiaTheme="minorEastAsia" w:hAnsiTheme="minorHAnsi" w:cstheme="minorBidi"/>
          <w:b w:val="0"/>
          <w:noProof/>
          <w:sz w:val="24"/>
          <w:lang w:eastAsia="en-GB"/>
        </w:rPr>
      </w:pPr>
      <w:ins w:id="244" w:author="Victor Cameo" w:date="2018-01-08T15:35:00Z">
        <w:r>
          <w:rPr>
            <w:noProof/>
          </w:rPr>
          <w:t>4</w:t>
        </w:r>
        <w:r>
          <w:rPr>
            <w:rFonts w:asciiTheme="minorHAnsi" w:eastAsiaTheme="minorEastAsia" w:hAnsiTheme="minorHAnsi" w:cstheme="minorBidi"/>
            <w:b w:val="0"/>
            <w:noProof/>
            <w:sz w:val="24"/>
            <w:lang w:eastAsia="en-GB"/>
          </w:rPr>
          <w:tab/>
        </w:r>
        <w:r>
          <w:rPr>
            <w:noProof/>
          </w:rPr>
          <w:t>Energetic Analysis of a Solver Stack for Frequency-Domain Electromagnetics</w:t>
        </w:r>
        <w:r>
          <w:rPr>
            <w:noProof/>
          </w:rPr>
          <w:tab/>
        </w:r>
        <w:r>
          <w:rPr>
            <w:noProof/>
          </w:rPr>
          <w:fldChar w:fldCharType="begin"/>
        </w:r>
        <w:r>
          <w:rPr>
            <w:noProof/>
          </w:rPr>
          <w:instrText xml:space="preserve"> PAGEREF _Toc503189123 \h </w:instrText>
        </w:r>
        <w:r>
          <w:rPr>
            <w:noProof/>
          </w:rPr>
        </w:r>
      </w:ins>
      <w:r>
        <w:rPr>
          <w:noProof/>
        </w:rPr>
        <w:fldChar w:fldCharType="separate"/>
      </w:r>
      <w:ins w:id="245" w:author="Victor Cameo" w:date="2018-01-08T15:35:00Z">
        <w:r>
          <w:rPr>
            <w:noProof/>
          </w:rPr>
          <w:t>19</w:t>
        </w:r>
        <w:r>
          <w:rPr>
            <w:noProof/>
          </w:rPr>
          <w:fldChar w:fldCharType="end"/>
        </w:r>
      </w:ins>
    </w:p>
    <w:p w14:paraId="39F2382E" w14:textId="77777777" w:rsidR="00150CFD" w:rsidRDefault="00150CFD">
      <w:pPr>
        <w:pStyle w:val="TOC2"/>
        <w:rPr>
          <w:ins w:id="246" w:author="Victor Cameo" w:date="2018-01-08T15:35:00Z"/>
          <w:rFonts w:asciiTheme="minorHAnsi" w:eastAsiaTheme="minorEastAsia" w:hAnsiTheme="minorHAnsi" w:cstheme="minorBidi"/>
          <w:b w:val="0"/>
          <w:bCs w:val="0"/>
          <w:sz w:val="24"/>
          <w:szCs w:val="24"/>
        </w:rPr>
      </w:pPr>
      <w:ins w:id="247" w:author="Victor Cameo" w:date="2018-01-08T15:35:00Z">
        <w:r>
          <w:t>4.1</w:t>
        </w:r>
        <w:r>
          <w:rPr>
            <w:rFonts w:asciiTheme="minorHAnsi" w:eastAsiaTheme="minorEastAsia" w:hAnsiTheme="minorHAnsi" w:cstheme="minorBidi"/>
            <w:b w:val="0"/>
            <w:bCs w:val="0"/>
            <w:sz w:val="24"/>
            <w:szCs w:val="24"/>
          </w:rPr>
          <w:tab/>
        </w:r>
        <w:r>
          <w:t>Numerical approach</w:t>
        </w:r>
        <w:r>
          <w:tab/>
        </w:r>
        <w:r>
          <w:fldChar w:fldCharType="begin"/>
        </w:r>
        <w:r>
          <w:instrText xml:space="preserve"> PAGEREF _Toc503189124 \h </w:instrText>
        </w:r>
      </w:ins>
      <w:r>
        <w:fldChar w:fldCharType="separate"/>
      </w:r>
      <w:ins w:id="248" w:author="Victor Cameo" w:date="2018-01-08T15:35:00Z">
        <w:r>
          <w:t>19</w:t>
        </w:r>
        <w:r>
          <w:fldChar w:fldCharType="end"/>
        </w:r>
      </w:ins>
    </w:p>
    <w:p w14:paraId="1C61FF06" w14:textId="77777777" w:rsidR="00150CFD" w:rsidRDefault="00150CFD">
      <w:pPr>
        <w:pStyle w:val="TOC2"/>
        <w:rPr>
          <w:ins w:id="249" w:author="Victor Cameo" w:date="2018-01-08T15:35:00Z"/>
          <w:rFonts w:asciiTheme="minorHAnsi" w:eastAsiaTheme="minorEastAsia" w:hAnsiTheme="minorHAnsi" w:cstheme="minorBidi"/>
          <w:b w:val="0"/>
          <w:bCs w:val="0"/>
          <w:sz w:val="24"/>
          <w:szCs w:val="24"/>
        </w:rPr>
      </w:pPr>
      <w:ins w:id="250" w:author="Victor Cameo" w:date="2018-01-08T15:35:00Z">
        <w:r>
          <w:t>4.2</w:t>
        </w:r>
        <w:r>
          <w:rPr>
            <w:rFonts w:asciiTheme="minorHAnsi" w:eastAsiaTheme="minorEastAsia" w:hAnsiTheme="minorHAnsi" w:cstheme="minorBidi"/>
            <w:b w:val="0"/>
            <w:bCs w:val="0"/>
            <w:sz w:val="24"/>
            <w:szCs w:val="24"/>
          </w:rPr>
          <w:tab/>
        </w:r>
        <w:r>
          <w:t>Simulation software</w:t>
        </w:r>
        <w:r>
          <w:tab/>
        </w:r>
        <w:r>
          <w:fldChar w:fldCharType="begin"/>
        </w:r>
        <w:r>
          <w:instrText xml:space="preserve"> PAGEREF _Toc503189125 \h </w:instrText>
        </w:r>
      </w:ins>
      <w:r>
        <w:fldChar w:fldCharType="separate"/>
      </w:r>
      <w:ins w:id="251" w:author="Victor Cameo" w:date="2018-01-08T15:35:00Z">
        <w:r>
          <w:t>20</w:t>
        </w:r>
        <w:r>
          <w:fldChar w:fldCharType="end"/>
        </w:r>
      </w:ins>
    </w:p>
    <w:p w14:paraId="76815980" w14:textId="77777777" w:rsidR="00150CFD" w:rsidRDefault="00150CFD">
      <w:pPr>
        <w:pStyle w:val="TOC2"/>
        <w:rPr>
          <w:ins w:id="252" w:author="Victor Cameo" w:date="2018-01-08T15:35:00Z"/>
          <w:rFonts w:asciiTheme="minorHAnsi" w:eastAsiaTheme="minorEastAsia" w:hAnsiTheme="minorHAnsi" w:cstheme="minorBidi"/>
          <w:b w:val="0"/>
          <w:bCs w:val="0"/>
          <w:sz w:val="24"/>
          <w:szCs w:val="24"/>
        </w:rPr>
      </w:pPr>
      <w:ins w:id="253" w:author="Victor Cameo" w:date="2018-01-08T15:35:00Z">
        <w:r>
          <w:t>4.3</w:t>
        </w:r>
        <w:r>
          <w:rPr>
            <w:rFonts w:asciiTheme="minorHAnsi" w:eastAsiaTheme="minorEastAsia" w:hAnsiTheme="minorHAnsi" w:cstheme="minorBidi"/>
            <w:b w:val="0"/>
            <w:bCs w:val="0"/>
            <w:sz w:val="24"/>
            <w:szCs w:val="24"/>
          </w:rPr>
          <w:tab/>
        </w:r>
        <w:r>
          <w:t>MaPHyS algebraic solver</w:t>
        </w:r>
        <w:r>
          <w:tab/>
        </w:r>
        <w:r>
          <w:fldChar w:fldCharType="begin"/>
        </w:r>
        <w:r>
          <w:instrText xml:space="preserve"> PAGEREF _Toc503189126 \h </w:instrText>
        </w:r>
      </w:ins>
      <w:r>
        <w:fldChar w:fldCharType="separate"/>
      </w:r>
      <w:ins w:id="254" w:author="Victor Cameo" w:date="2018-01-08T15:35:00Z">
        <w:r>
          <w:t>20</w:t>
        </w:r>
        <w:r>
          <w:fldChar w:fldCharType="end"/>
        </w:r>
      </w:ins>
    </w:p>
    <w:p w14:paraId="5B5378E9" w14:textId="77777777" w:rsidR="00150CFD" w:rsidRDefault="00150CFD">
      <w:pPr>
        <w:pStyle w:val="TOC2"/>
        <w:rPr>
          <w:ins w:id="255" w:author="Victor Cameo" w:date="2018-01-08T15:35:00Z"/>
          <w:rFonts w:asciiTheme="minorHAnsi" w:eastAsiaTheme="minorEastAsia" w:hAnsiTheme="minorHAnsi" w:cstheme="minorBidi"/>
          <w:b w:val="0"/>
          <w:bCs w:val="0"/>
          <w:sz w:val="24"/>
          <w:szCs w:val="24"/>
        </w:rPr>
      </w:pPr>
      <w:ins w:id="256" w:author="Victor Cameo" w:date="2018-01-08T15:35:00Z">
        <w:r>
          <w:t>4.4</w:t>
        </w:r>
        <w:r>
          <w:rPr>
            <w:rFonts w:asciiTheme="minorHAnsi" w:eastAsiaTheme="minorEastAsia" w:hAnsiTheme="minorHAnsi" w:cstheme="minorBidi"/>
            <w:b w:val="0"/>
            <w:bCs w:val="0"/>
            <w:sz w:val="24"/>
            <w:szCs w:val="24"/>
          </w:rPr>
          <w:tab/>
        </w:r>
        <w:r>
          <w:t>Numerical and performance results</w:t>
        </w:r>
        <w:r>
          <w:tab/>
        </w:r>
        <w:r>
          <w:fldChar w:fldCharType="begin"/>
        </w:r>
        <w:r>
          <w:instrText xml:space="preserve"> PAGEREF _Toc503189127 \h </w:instrText>
        </w:r>
      </w:ins>
      <w:r>
        <w:fldChar w:fldCharType="separate"/>
      </w:r>
      <w:ins w:id="257" w:author="Victor Cameo" w:date="2018-01-08T15:35:00Z">
        <w:r>
          <w:t>21</w:t>
        </w:r>
        <w:r>
          <w:fldChar w:fldCharType="end"/>
        </w:r>
      </w:ins>
    </w:p>
    <w:p w14:paraId="2C5274C3" w14:textId="77777777" w:rsidR="00150CFD" w:rsidRDefault="00150CFD">
      <w:pPr>
        <w:pStyle w:val="TOC3"/>
        <w:rPr>
          <w:ins w:id="258" w:author="Victor Cameo" w:date="2018-01-08T15:35:00Z"/>
          <w:rFonts w:asciiTheme="minorHAnsi" w:eastAsiaTheme="minorEastAsia" w:hAnsiTheme="minorHAnsi" w:cstheme="minorBidi"/>
          <w:i w:val="0"/>
          <w:noProof/>
          <w:sz w:val="24"/>
          <w:szCs w:val="24"/>
        </w:rPr>
      </w:pPr>
      <w:ins w:id="259" w:author="Victor Cameo" w:date="2018-01-08T15:35:00Z">
        <w:r w:rsidRPr="005266CB">
          <w:rPr>
            <w:i w:val="0"/>
            <w:noProof/>
            <w:color w:val="000000"/>
          </w:rPr>
          <w:t>4.4.1</w:t>
        </w:r>
        <w:r>
          <w:rPr>
            <w:rFonts w:asciiTheme="minorHAnsi" w:eastAsiaTheme="minorEastAsia" w:hAnsiTheme="minorHAnsi" w:cstheme="minorBidi"/>
            <w:i w:val="0"/>
            <w:noProof/>
            <w:sz w:val="24"/>
            <w:szCs w:val="24"/>
          </w:rPr>
          <w:tab/>
        </w:r>
        <w:r>
          <w:rPr>
            <w:noProof/>
          </w:rPr>
          <w:t>MaPHyS used in standalone mode</w:t>
        </w:r>
        <w:r>
          <w:rPr>
            <w:noProof/>
          </w:rPr>
          <w:tab/>
        </w:r>
        <w:r>
          <w:rPr>
            <w:noProof/>
          </w:rPr>
          <w:fldChar w:fldCharType="begin"/>
        </w:r>
        <w:r>
          <w:rPr>
            <w:noProof/>
          </w:rPr>
          <w:instrText xml:space="preserve"> PAGEREF _Toc503189128 \h </w:instrText>
        </w:r>
        <w:r>
          <w:rPr>
            <w:noProof/>
          </w:rPr>
        </w:r>
      </w:ins>
      <w:r>
        <w:rPr>
          <w:noProof/>
        </w:rPr>
        <w:fldChar w:fldCharType="separate"/>
      </w:r>
      <w:ins w:id="260" w:author="Victor Cameo" w:date="2018-01-08T15:35:00Z">
        <w:r>
          <w:rPr>
            <w:noProof/>
          </w:rPr>
          <w:t>21</w:t>
        </w:r>
        <w:r>
          <w:rPr>
            <w:noProof/>
          </w:rPr>
          <w:fldChar w:fldCharType="end"/>
        </w:r>
      </w:ins>
    </w:p>
    <w:p w14:paraId="725628D0" w14:textId="77777777" w:rsidR="00150CFD" w:rsidRDefault="00150CFD">
      <w:pPr>
        <w:pStyle w:val="TOC3"/>
        <w:rPr>
          <w:ins w:id="261" w:author="Victor Cameo" w:date="2018-01-08T15:35:00Z"/>
          <w:rFonts w:asciiTheme="minorHAnsi" w:eastAsiaTheme="minorEastAsia" w:hAnsiTheme="minorHAnsi" w:cstheme="minorBidi"/>
          <w:i w:val="0"/>
          <w:noProof/>
          <w:sz w:val="24"/>
          <w:szCs w:val="24"/>
        </w:rPr>
      </w:pPr>
      <w:ins w:id="262" w:author="Victor Cameo" w:date="2018-01-08T15:35:00Z">
        <w:r w:rsidRPr="005266CB">
          <w:rPr>
            <w:i w:val="0"/>
            <w:noProof/>
            <w:color w:val="000000"/>
          </w:rPr>
          <w:t>4.4.2</w:t>
        </w:r>
        <w:r>
          <w:rPr>
            <w:rFonts w:asciiTheme="minorHAnsi" w:eastAsiaTheme="minorEastAsia" w:hAnsiTheme="minorHAnsi" w:cstheme="minorBidi"/>
            <w:i w:val="0"/>
            <w:noProof/>
            <w:sz w:val="24"/>
            <w:szCs w:val="24"/>
          </w:rPr>
          <w:tab/>
        </w:r>
        <w:r>
          <w:rPr>
            <w:noProof/>
          </w:rPr>
          <w:t>Scattering of a plane wave by a PEC sphere</w:t>
        </w:r>
        <w:r>
          <w:rPr>
            <w:noProof/>
          </w:rPr>
          <w:tab/>
        </w:r>
        <w:r>
          <w:rPr>
            <w:noProof/>
          </w:rPr>
          <w:fldChar w:fldCharType="begin"/>
        </w:r>
        <w:r>
          <w:rPr>
            <w:noProof/>
          </w:rPr>
          <w:instrText xml:space="preserve"> PAGEREF _Toc503189129 \h </w:instrText>
        </w:r>
        <w:r>
          <w:rPr>
            <w:noProof/>
          </w:rPr>
        </w:r>
      </w:ins>
      <w:r>
        <w:rPr>
          <w:noProof/>
        </w:rPr>
        <w:fldChar w:fldCharType="separate"/>
      </w:r>
      <w:ins w:id="263" w:author="Victor Cameo" w:date="2018-01-08T15:35:00Z">
        <w:r>
          <w:rPr>
            <w:noProof/>
          </w:rPr>
          <w:t>23</w:t>
        </w:r>
        <w:r>
          <w:rPr>
            <w:noProof/>
          </w:rPr>
          <w:fldChar w:fldCharType="end"/>
        </w:r>
      </w:ins>
    </w:p>
    <w:p w14:paraId="6E68BACE" w14:textId="77777777" w:rsidR="00150CFD" w:rsidRDefault="00150CFD">
      <w:pPr>
        <w:pStyle w:val="TOC1"/>
        <w:tabs>
          <w:tab w:val="left" w:pos="442"/>
        </w:tabs>
        <w:rPr>
          <w:ins w:id="264" w:author="Victor Cameo" w:date="2018-01-08T15:35:00Z"/>
          <w:rFonts w:asciiTheme="minorHAnsi" w:eastAsiaTheme="minorEastAsia" w:hAnsiTheme="minorHAnsi" w:cstheme="minorBidi"/>
          <w:b w:val="0"/>
          <w:noProof/>
          <w:sz w:val="24"/>
          <w:lang w:eastAsia="en-GB"/>
        </w:rPr>
      </w:pPr>
      <w:ins w:id="265" w:author="Victor Cameo" w:date="2018-01-08T15:35:00Z">
        <w:r>
          <w:rPr>
            <w:noProof/>
          </w:rPr>
          <w:t>5</w:t>
        </w:r>
        <w:r>
          <w:rPr>
            <w:rFonts w:asciiTheme="minorHAnsi" w:eastAsiaTheme="minorEastAsia" w:hAnsiTheme="minorHAnsi" w:cstheme="minorBidi"/>
            <w:b w:val="0"/>
            <w:noProof/>
            <w:sz w:val="24"/>
            <w:lang w:eastAsia="en-GB"/>
          </w:rPr>
          <w:tab/>
        </w:r>
        <w:r>
          <w:rPr>
            <w:noProof/>
          </w:rPr>
          <w:t>Conclusion</w:t>
        </w:r>
        <w:r>
          <w:rPr>
            <w:noProof/>
          </w:rPr>
          <w:tab/>
        </w:r>
        <w:r>
          <w:rPr>
            <w:noProof/>
          </w:rPr>
          <w:fldChar w:fldCharType="begin"/>
        </w:r>
        <w:r>
          <w:rPr>
            <w:noProof/>
          </w:rPr>
          <w:instrText xml:space="preserve"> PAGEREF _Toc503189130 \h </w:instrText>
        </w:r>
        <w:r>
          <w:rPr>
            <w:noProof/>
          </w:rPr>
        </w:r>
      </w:ins>
      <w:r>
        <w:rPr>
          <w:noProof/>
        </w:rPr>
        <w:fldChar w:fldCharType="separate"/>
      </w:r>
      <w:ins w:id="266" w:author="Victor Cameo" w:date="2018-01-08T15:35:00Z">
        <w:r>
          <w:rPr>
            <w:noProof/>
          </w:rPr>
          <w:t>25</w:t>
        </w:r>
        <w:r>
          <w:rPr>
            <w:noProof/>
          </w:rPr>
          <w:fldChar w:fldCharType="end"/>
        </w:r>
      </w:ins>
    </w:p>
    <w:p w14:paraId="4FB96384" w14:textId="77777777" w:rsidR="00986B18" w:rsidRPr="00C642D6" w:rsidRDefault="00986B18" w:rsidP="00986B18">
      <w:pPr>
        <w:rPr>
          <w:rFonts w:ascii="Arial" w:hAnsi="Arial" w:cs="Arial"/>
          <w:b/>
          <w:szCs w:val="22"/>
        </w:rPr>
      </w:pPr>
      <w:r w:rsidRPr="00C642D6">
        <w:rPr>
          <w:b/>
          <w:sz w:val="22"/>
          <w:szCs w:val="22"/>
        </w:rPr>
        <w:fldChar w:fldCharType="end"/>
      </w:r>
    </w:p>
    <w:p w14:paraId="162BA768" w14:textId="77777777" w:rsidR="00C72EEB" w:rsidRPr="00C642D6" w:rsidRDefault="00C72EEB" w:rsidP="00DF71E1">
      <w:pPr>
        <w:pStyle w:val="Heading10"/>
        <w:tabs>
          <w:tab w:val="clear" w:pos="432"/>
        </w:tabs>
      </w:pPr>
      <w:bookmarkStart w:id="267" w:name="_Toc194478743"/>
      <w:bookmarkStart w:id="268" w:name="_Toc376680005"/>
      <w:bookmarkStart w:id="269" w:name="_Toc503189068"/>
      <w:r w:rsidRPr="00C642D6">
        <w:t>L</w:t>
      </w:r>
      <w:bookmarkStart w:id="270" w:name="_Toc75287373"/>
      <w:r w:rsidRPr="00C642D6">
        <w:t xml:space="preserve">ist of </w:t>
      </w:r>
      <w:commentRangeStart w:id="271"/>
      <w:commentRangeStart w:id="272"/>
      <w:r w:rsidRPr="00C642D6">
        <w:t>Figures</w:t>
      </w:r>
      <w:bookmarkEnd w:id="267"/>
      <w:bookmarkEnd w:id="268"/>
      <w:bookmarkEnd w:id="270"/>
      <w:commentRangeEnd w:id="271"/>
      <w:r w:rsidR="008A057D">
        <w:rPr>
          <w:rStyle w:val="CommentReference"/>
          <w:rFonts w:ascii="Times New Roman" w:hAnsi="Times New Roman" w:cs="Times New Roman"/>
          <w:b w:val="0"/>
          <w:bCs w:val="0"/>
          <w:kern w:val="0"/>
          <w:lang w:val="de-DE" w:eastAsia="de-DE"/>
        </w:rPr>
        <w:commentReference w:id="271"/>
      </w:r>
      <w:commentRangeEnd w:id="272"/>
      <w:r w:rsidR="00FD4DE9">
        <w:rPr>
          <w:rStyle w:val="CommentReference"/>
          <w:rFonts w:ascii="Times New Roman" w:hAnsi="Times New Roman" w:cs="Times New Roman"/>
          <w:b w:val="0"/>
          <w:bCs w:val="0"/>
          <w:kern w:val="0"/>
          <w:lang w:val="de-DE" w:eastAsia="de-DE"/>
        </w:rPr>
        <w:commentReference w:id="272"/>
      </w:r>
      <w:bookmarkEnd w:id="269"/>
    </w:p>
    <w:p w14:paraId="23C1FC34" w14:textId="77777777" w:rsidR="00C72EEB" w:rsidRPr="00C642D6" w:rsidRDefault="00C72EEB" w:rsidP="00EC1DD6">
      <w:pPr>
        <w:rPr>
          <w:lang w:eastAsia="en-US"/>
        </w:rPr>
      </w:pPr>
    </w:p>
    <w:p w14:paraId="0EED21D2" w14:textId="77777777" w:rsidR="00150CFD"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\h \z \c "Figure" </w:instrText>
      </w:r>
      <w:r w:rsidRPr="00C642D6">
        <w:fldChar w:fldCharType="separate"/>
      </w:r>
      <w:hyperlink w:anchor="_Toc503189131" w:history="1">
        <w:r w:rsidR="00150CFD" w:rsidRPr="00847F43">
          <w:rPr>
            <w:rStyle w:val="Hyperlink"/>
            <w:noProof/>
          </w:rPr>
          <w:t>Figure 1 PRACE-4IP-extension project timeline. On top of the figure are printed periods names and on the bottom key milestones. Periods in grey stand for task preparation, periods in blue stand for documentation redaction and period in green stand for technical work.</w:t>
        </w:r>
        <w:r w:rsidR="00150CFD">
          <w:rPr>
            <w:noProof/>
            <w:webHidden/>
          </w:rPr>
          <w:tab/>
        </w:r>
        <w:r w:rsidR="00150CFD">
          <w:rPr>
            <w:noProof/>
            <w:webHidden/>
          </w:rPr>
          <w:fldChar w:fldCharType="begin"/>
        </w:r>
        <w:r w:rsidR="00150CFD">
          <w:rPr>
            <w:noProof/>
            <w:webHidden/>
          </w:rPr>
          <w:instrText xml:space="preserve"> PAGEREF _Toc503189131 \h </w:instrText>
        </w:r>
        <w:r w:rsidR="00150CFD">
          <w:rPr>
            <w:noProof/>
            <w:webHidden/>
          </w:rPr>
        </w:r>
        <w:r w:rsidR="00150CFD">
          <w:rPr>
            <w:noProof/>
            <w:webHidden/>
          </w:rPr>
          <w:fldChar w:fldCharType="separate"/>
        </w:r>
        <w:r w:rsidR="00150CFD">
          <w:rPr>
            <w:noProof/>
            <w:webHidden/>
          </w:rPr>
          <w:t>2</w:t>
        </w:r>
        <w:r w:rsidR="00150CFD">
          <w:rPr>
            <w:noProof/>
            <w:webHidden/>
          </w:rPr>
          <w:fldChar w:fldCharType="end"/>
        </w:r>
      </w:hyperlink>
    </w:p>
    <w:p w14:paraId="3A3721CC"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hyperlink w:anchor="_Toc503189132" w:history="1">
        <w:r w:rsidRPr="00847F43">
          <w:rPr>
            <w:rStyle w:val="Hyperlink"/>
            <w:noProof/>
          </w:rPr>
          <w:t>Figure 2 Example of Grafana HTML output</w:t>
        </w:r>
        <w:r>
          <w:rPr>
            <w:noProof/>
            <w:webHidden/>
          </w:rPr>
          <w:tab/>
        </w:r>
        <w:r>
          <w:rPr>
            <w:noProof/>
            <w:webHidden/>
          </w:rPr>
          <w:fldChar w:fldCharType="begin"/>
        </w:r>
        <w:r>
          <w:rPr>
            <w:noProof/>
            <w:webHidden/>
          </w:rPr>
          <w:instrText xml:space="preserve"> PAGEREF _Toc503189132 \h </w:instrText>
        </w:r>
        <w:r>
          <w:rPr>
            <w:noProof/>
            <w:webHidden/>
          </w:rPr>
        </w:r>
        <w:r>
          <w:rPr>
            <w:noProof/>
            <w:webHidden/>
          </w:rPr>
          <w:fldChar w:fldCharType="separate"/>
        </w:r>
        <w:r>
          <w:rPr>
            <w:noProof/>
            <w:webHidden/>
          </w:rPr>
          <w:t>4</w:t>
        </w:r>
        <w:r>
          <w:rPr>
            <w:noProof/>
            <w:webHidden/>
          </w:rPr>
          <w:fldChar w:fldCharType="end"/>
        </w:r>
      </w:hyperlink>
    </w:p>
    <w:p w14:paraId="701864E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hyperlink w:anchor="_Toc503189133" w:history="1">
        <w:r w:rsidRPr="00847F43">
          <w:rPr>
            <w:rStyle w:val="Hyperlink"/>
            <w:noProof/>
          </w:rPr>
          <w:t>Figure 3 Weak scaling of MaPHyS from 1 to 5 nodes, with 64 subdomains per nodes and 1 core per subdomain</w:t>
        </w:r>
        <w:r>
          <w:rPr>
            <w:noProof/>
            <w:webHidden/>
          </w:rPr>
          <w:tab/>
        </w:r>
        <w:r>
          <w:rPr>
            <w:noProof/>
            <w:webHidden/>
          </w:rPr>
          <w:fldChar w:fldCharType="begin"/>
        </w:r>
        <w:r>
          <w:rPr>
            <w:noProof/>
            <w:webHidden/>
          </w:rPr>
          <w:instrText xml:space="preserve"> PAGEREF _Toc503189133 \h </w:instrText>
        </w:r>
        <w:r>
          <w:rPr>
            <w:noProof/>
            <w:webHidden/>
          </w:rPr>
        </w:r>
        <w:r>
          <w:rPr>
            <w:noProof/>
            <w:webHidden/>
          </w:rPr>
          <w:fldChar w:fldCharType="separate"/>
        </w:r>
        <w:r>
          <w:rPr>
            <w:noProof/>
            <w:webHidden/>
          </w:rPr>
          <w:t>22</w:t>
        </w:r>
        <w:r>
          <w:rPr>
            <w:noProof/>
            <w:webHidden/>
          </w:rPr>
          <w:fldChar w:fldCharType="end"/>
        </w:r>
      </w:hyperlink>
    </w:p>
    <w:p w14:paraId="72E3CAEE"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hyperlink w:anchor="_Toc503189134" w:history="1">
        <w:r w:rsidRPr="00847F43">
          <w:rPr>
            <w:rStyle w:val="Hyperlink"/>
            <w:noProof/>
          </w:rPr>
          <w:t>Figure 4 Energy consumption history for the dense preconditioner with hdeeviz (green=CPU, yellow=memory,cyan=total board).</w:t>
        </w:r>
        <w:r>
          <w:rPr>
            <w:noProof/>
            <w:webHidden/>
          </w:rPr>
          <w:tab/>
        </w:r>
        <w:r>
          <w:rPr>
            <w:noProof/>
            <w:webHidden/>
          </w:rPr>
          <w:fldChar w:fldCharType="begin"/>
        </w:r>
        <w:r>
          <w:rPr>
            <w:noProof/>
            <w:webHidden/>
          </w:rPr>
          <w:instrText xml:space="preserve"> PAGEREF _Toc503189134 \h </w:instrText>
        </w:r>
        <w:r>
          <w:rPr>
            <w:noProof/>
            <w:webHidden/>
          </w:rPr>
        </w:r>
        <w:r>
          <w:rPr>
            <w:noProof/>
            <w:webHidden/>
          </w:rPr>
          <w:fldChar w:fldCharType="separate"/>
        </w:r>
        <w:r>
          <w:rPr>
            <w:noProof/>
            <w:webHidden/>
          </w:rPr>
          <w:t>23</w:t>
        </w:r>
        <w:r>
          <w:rPr>
            <w:noProof/>
            <w:webHidden/>
          </w:rPr>
          <w:fldChar w:fldCharType="end"/>
        </w:r>
      </w:hyperlink>
    </w:p>
    <w:p w14:paraId="27ED0493"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hyperlink w:anchor="_Toc503189135" w:history="1">
        <w:r w:rsidRPr="00847F43">
          <w:rPr>
            <w:rStyle w:val="Hyperlink"/>
            <w:noProof/>
          </w:rPr>
          <w:t>Figure 5 Scattering of a plane wave by a perfectly electric conducting sphere: contour lines of the x-component of the electric field (left) and RCS (right).</w:t>
        </w:r>
        <w:r>
          <w:rPr>
            <w:noProof/>
            <w:webHidden/>
          </w:rPr>
          <w:tab/>
        </w:r>
        <w:r>
          <w:rPr>
            <w:noProof/>
            <w:webHidden/>
          </w:rPr>
          <w:fldChar w:fldCharType="begin"/>
        </w:r>
        <w:r>
          <w:rPr>
            <w:noProof/>
            <w:webHidden/>
          </w:rPr>
          <w:instrText xml:space="preserve"> PAGEREF _Toc503189135 \h </w:instrText>
        </w:r>
        <w:r>
          <w:rPr>
            <w:noProof/>
            <w:webHidden/>
          </w:rPr>
        </w:r>
        <w:r>
          <w:rPr>
            <w:noProof/>
            <w:webHidden/>
          </w:rPr>
          <w:fldChar w:fldCharType="separate"/>
        </w:r>
        <w:r>
          <w:rPr>
            <w:noProof/>
            <w:webHidden/>
          </w:rPr>
          <w:t>24</w:t>
        </w:r>
        <w:r>
          <w:rPr>
            <w:noProof/>
            <w:webHidden/>
          </w:rPr>
          <w:fldChar w:fldCharType="end"/>
        </w:r>
      </w:hyperlink>
    </w:p>
    <w:p w14:paraId="351B1310" w14:textId="77777777" w:rsidR="00C72EEB" w:rsidRPr="00C642D6" w:rsidRDefault="00A72824" w:rsidP="00EC1DD6">
      <w:r w:rsidRPr="00C642D6">
        <w:fldChar w:fldCharType="end"/>
      </w:r>
    </w:p>
    <w:p w14:paraId="0832734D" w14:textId="77777777" w:rsidR="00C72EEB" w:rsidRPr="00C642D6" w:rsidRDefault="00C72EEB" w:rsidP="00EC1DD6"/>
    <w:p w14:paraId="127DFA90" w14:textId="77777777" w:rsidR="00C72EEB" w:rsidRPr="00C642D6" w:rsidRDefault="00C72EEB" w:rsidP="00DF71E1">
      <w:pPr>
        <w:pStyle w:val="Heading10"/>
        <w:tabs>
          <w:tab w:val="clear" w:pos="432"/>
        </w:tabs>
      </w:pPr>
      <w:bookmarkStart w:id="273" w:name="_Toc75287374"/>
      <w:bookmarkStart w:id="274" w:name="_Toc194478744"/>
      <w:bookmarkStart w:id="275" w:name="_Toc376680006"/>
      <w:bookmarkStart w:id="276" w:name="_Toc503189069"/>
      <w:r w:rsidRPr="00C642D6">
        <w:t>List of Tables</w:t>
      </w:r>
      <w:bookmarkEnd w:id="273"/>
      <w:bookmarkEnd w:id="274"/>
      <w:bookmarkEnd w:id="275"/>
      <w:bookmarkEnd w:id="276"/>
    </w:p>
    <w:p w14:paraId="19A83448" w14:textId="77777777" w:rsidR="00150CFD"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\c "Table" </w:instrText>
      </w:r>
      <w:r w:rsidRPr="00C642D6">
        <w:fldChar w:fldCharType="separate"/>
      </w:r>
      <w:r w:rsidR="00150CFD">
        <w:rPr>
          <w:noProof/>
        </w:rPr>
        <w:t>Table 1 PCP Systems access dates</w:t>
      </w:r>
      <w:r w:rsidR="00150CFD">
        <w:rPr>
          <w:noProof/>
        </w:rPr>
        <w:tab/>
      </w:r>
      <w:r w:rsidR="00150CFD">
        <w:rPr>
          <w:noProof/>
        </w:rPr>
        <w:fldChar w:fldCharType="begin"/>
      </w:r>
      <w:r w:rsidR="00150CFD">
        <w:rPr>
          <w:noProof/>
        </w:rPr>
        <w:instrText xml:space="preserve"> PAGEREF _Toc503189136 \h </w:instrText>
      </w:r>
      <w:r w:rsidR="00150CFD">
        <w:rPr>
          <w:noProof/>
        </w:rPr>
      </w:r>
      <w:r w:rsidR="00150CFD">
        <w:rPr>
          <w:noProof/>
        </w:rPr>
        <w:fldChar w:fldCharType="separate"/>
      </w:r>
      <w:r w:rsidR="00150CFD">
        <w:rPr>
          <w:noProof/>
        </w:rPr>
        <w:t>2</w:t>
      </w:r>
      <w:r w:rsidR="00150CFD">
        <w:rPr>
          <w:noProof/>
        </w:rPr>
        <w:fldChar w:fldCharType="end"/>
      </w:r>
    </w:p>
    <w:p w14:paraId="64EA775C"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 Alya test case 1 metrics on Frioul-PCP</w:t>
      </w:r>
      <w:r>
        <w:rPr>
          <w:noProof/>
        </w:rPr>
        <w:tab/>
      </w:r>
      <w:r>
        <w:rPr>
          <w:noProof/>
        </w:rPr>
        <w:fldChar w:fldCharType="begin"/>
      </w:r>
      <w:r>
        <w:rPr>
          <w:noProof/>
        </w:rPr>
        <w:instrText xml:space="preserve"> PAGEREF _Toc503189137 \h </w:instrText>
      </w:r>
      <w:r>
        <w:rPr>
          <w:noProof/>
        </w:rPr>
      </w:r>
      <w:r>
        <w:rPr>
          <w:noProof/>
        </w:rPr>
        <w:fldChar w:fldCharType="separate"/>
      </w:r>
      <w:r>
        <w:rPr>
          <w:noProof/>
        </w:rPr>
        <w:t>6</w:t>
      </w:r>
      <w:r>
        <w:rPr>
          <w:noProof/>
        </w:rPr>
        <w:fldChar w:fldCharType="end"/>
      </w:r>
    </w:p>
    <w:p w14:paraId="11F1F00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 Alya test case 1 metrics on DAVIDE</w:t>
      </w:r>
      <w:r>
        <w:rPr>
          <w:noProof/>
        </w:rPr>
        <w:tab/>
      </w:r>
      <w:r>
        <w:rPr>
          <w:noProof/>
        </w:rPr>
        <w:fldChar w:fldCharType="begin"/>
      </w:r>
      <w:r>
        <w:rPr>
          <w:noProof/>
        </w:rPr>
        <w:instrText xml:space="preserve"> PAGEREF _Toc503189138 \h </w:instrText>
      </w:r>
      <w:r>
        <w:rPr>
          <w:noProof/>
        </w:rPr>
      </w:r>
      <w:r>
        <w:rPr>
          <w:noProof/>
        </w:rPr>
        <w:fldChar w:fldCharType="separate"/>
      </w:r>
      <w:r>
        <w:rPr>
          <w:noProof/>
        </w:rPr>
        <w:t>6</w:t>
      </w:r>
      <w:r>
        <w:rPr>
          <w:noProof/>
        </w:rPr>
        <w:fldChar w:fldCharType="end"/>
      </w:r>
    </w:p>
    <w:p w14:paraId="0991C35D"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5: Alya test case 2 metrics on DAVIDE</w:t>
      </w:r>
      <w:r>
        <w:rPr>
          <w:noProof/>
        </w:rPr>
        <w:tab/>
      </w:r>
      <w:r>
        <w:rPr>
          <w:noProof/>
        </w:rPr>
        <w:fldChar w:fldCharType="begin"/>
      </w:r>
      <w:r>
        <w:rPr>
          <w:noProof/>
        </w:rPr>
        <w:instrText xml:space="preserve"> PAGEREF _Toc503189139 \h </w:instrText>
      </w:r>
      <w:r>
        <w:rPr>
          <w:noProof/>
        </w:rPr>
      </w:r>
      <w:r>
        <w:rPr>
          <w:noProof/>
        </w:rPr>
        <w:fldChar w:fldCharType="separate"/>
      </w:r>
      <w:r>
        <w:rPr>
          <w:noProof/>
        </w:rPr>
        <w:t>7</w:t>
      </w:r>
      <w:r>
        <w:rPr>
          <w:noProof/>
        </w:rPr>
        <w:fldChar w:fldCharType="end"/>
      </w:r>
    </w:p>
    <w:p w14:paraId="38008E91"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7 Code Saturn test case 1 metrics on DAVIDE</w:t>
      </w:r>
      <w:r>
        <w:rPr>
          <w:noProof/>
        </w:rPr>
        <w:tab/>
      </w:r>
      <w:r>
        <w:rPr>
          <w:noProof/>
        </w:rPr>
        <w:fldChar w:fldCharType="begin"/>
      </w:r>
      <w:r>
        <w:rPr>
          <w:noProof/>
        </w:rPr>
        <w:instrText xml:space="preserve"> PAGEREF _Toc503189140 \h </w:instrText>
      </w:r>
      <w:r>
        <w:rPr>
          <w:noProof/>
        </w:rPr>
      </w:r>
      <w:r>
        <w:rPr>
          <w:noProof/>
        </w:rPr>
        <w:fldChar w:fldCharType="separate"/>
      </w:r>
      <w:r>
        <w:rPr>
          <w:noProof/>
        </w:rPr>
        <w:t>8</w:t>
      </w:r>
      <w:r>
        <w:rPr>
          <w:noProof/>
        </w:rPr>
        <w:fldChar w:fldCharType="end"/>
      </w:r>
    </w:p>
    <w:p w14:paraId="086A2AF8"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8 CP2K test case 1 metrics on Frioul-PCP</w:t>
      </w:r>
      <w:r>
        <w:rPr>
          <w:noProof/>
        </w:rPr>
        <w:tab/>
      </w:r>
      <w:r>
        <w:rPr>
          <w:noProof/>
        </w:rPr>
        <w:fldChar w:fldCharType="begin"/>
      </w:r>
      <w:r>
        <w:rPr>
          <w:noProof/>
        </w:rPr>
        <w:instrText xml:space="preserve"> PAGEREF _Toc503189141 \h </w:instrText>
      </w:r>
      <w:r>
        <w:rPr>
          <w:noProof/>
        </w:rPr>
      </w:r>
      <w:r>
        <w:rPr>
          <w:noProof/>
        </w:rPr>
        <w:fldChar w:fldCharType="separate"/>
      </w:r>
      <w:r>
        <w:rPr>
          <w:noProof/>
        </w:rPr>
        <w:t>8</w:t>
      </w:r>
      <w:r>
        <w:rPr>
          <w:noProof/>
        </w:rPr>
        <w:fldChar w:fldCharType="end"/>
      </w:r>
    </w:p>
    <w:p w14:paraId="6BFF1AD9"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9 CP2K test case 1 metrics on DAVIDE</w:t>
      </w:r>
      <w:r>
        <w:rPr>
          <w:noProof/>
        </w:rPr>
        <w:tab/>
      </w:r>
      <w:r>
        <w:rPr>
          <w:noProof/>
        </w:rPr>
        <w:fldChar w:fldCharType="begin"/>
      </w:r>
      <w:r>
        <w:rPr>
          <w:noProof/>
        </w:rPr>
        <w:instrText xml:space="preserve"> PAGEREF _Toc503189142 \h </w:instrText>
      </w:r>
      <w:r>
        <w:rPr>
          <w:noProof/>
        </w:rPr>
      </w:r>
      <w:r>
        <w:rPr>
          <w:noProof/>
        </w:rPr>
        <w:fldChar w:fldCharType="separate"/>
      </w:r>
      <w:r>
        <w:rPr>
          <w:noProof/>
        </w:rPr>
        <w:t>9</w:t>
      </w:r>
      <w:r>
        <w:rPr>
          <w:noProof/>
        </w:rPr>
        <w:fldChar w:fldCharType="end"/>
      </w:r>
    </w:p>
    <w:p w14:paraId="34B5DDDC"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10 CP2K test case 2 metrics on Frioul-PCP</w:t>
      </w:r>
      <w:r>
        <w:rPr>
          <w:noProof/>
        </w:rPr>
        <w:tab/>
      </w:r>
      <w:r>
        <w:rPr>
          <w:noProof/>
        </w:rPr>
        <w:fldChar w:fldCharType="begin"/>
      </w:r>
      <w:r>
        <w:rPr>
          <w:noProof/>
        </w:rPr>
        <w:instrText xml:space="preserve"> PAGEREF _Toc503189143 \h </w:instrText>
      </w:r>
      <w:r>
        <w:rPr>
          <w:noProof/>
        </w:rPr>
      </w:r>
      <w:r>
        <w:rPr>
          <w:noProof/>
        </w:rPr>
        <w:fldChar w:fldCharType="separate"/>
      </w:r>
      <w:r>
        <w:rPr>
          <w:noProof/>
        </w:rPr>
        <w:t>9</w:t>
      </w:r>
      <w:r>
        <w:rPr>
          <w:noProof/>
        </w:rPr>
        <w:fldChar w:fldCharType="end"/>
      </w:r>
    </w:p>
    <w:p w14:paraId="400D1178"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11 CP2K test case 2 metrics on DAVIDE</w:t>
      </w:r>
      <w:r>
        <w:rPr>
          <w:noProof/>
        </w:rPr>
        <w:tab/>
      </w:r>
      <w:r>
        <w:rPr>
          <w:noProof/>
        </w:rPr>
        <w:fldChar w:fldCharType="begin"/>
      </w:r>
      <w:r>
        <w:rPr>
          <w:noProof/>
        </w:rPr>
        <w:instrText xml:space="preserve"> PAGEREF _Toc503189144 \h </w:instrText>
      </w:r>
      <w:r>
        <w:rPr>
          <w:noProof/>
        </w:rPr>
      </w:r>
      <w:r>
        <w:rPr>
          <w:noProof/>
        </w:rPr>
        <w:fldChar w:fldCharType="separate"/>
      </w:r>
      <w:r>
        <w:rPr>
          <w:noProof/>
        </w:rPr>
        <w:t>9</w:t>
      </w:r>
      <w:r>
        <w:rPr>
          <w:noProof/>
        </w:rPr>
        <w:fldChar w:fldCharType="end"/>
      </w:r>
    </w:p>
    <w:p w14:paraId="50640C8C"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12 Gadget test case 1 metrics with 4 MPI task per node and 16 OpenMP thread per task</w:t>
      </w:r>
      <w:r>
        <w:rPr>
          <w:noProof/>
        </w:rPr>
        <w:tab/>
      </w:r>
      <w:r>
        <w:rPr>
          <w:noProof/>
        </w:rPr>
        <w:fldChar w:fldCharType="begin"/>
      </w:r>
      <w:r>
        <w:rPr>
          <w:noProof/>
        </w:rPr>
        <w:instrText xml:space="preserve"> PAGEREF _Toc503189145 \h </w:instrText>
      </w:r>
      <w:r>
        <w:rPr>
          <w:noProof/>
        </w:rPr>
      </w:r>
      <w:r>
        <w:rPr>
          <w:noProof/>
        </w:rPr>
        <w:fldChar w:fldCharType="separate"/>
      </w:r>
      <w:r>
        <w:rPr>
          <w:noProof/>
        </w:rPr>
        <w:t>10</w:t>
      </w:r>
      <w:r>
        <w:rPr>
          <w:noProof/>
        </w:rPr>
        <w:fldChar w:fldCharType="end"/>
      </w:r>
    </w:p>
    <w:p w14:paraId="29423C8A"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lastRenderedPageBreak/>
        <w:t>Table 13 Gadget test case 1 metrics on 8 Frioul-PCP nodes</w:t>
      </w:r>
      <w:r>
        <w:rPr>
          <w:noProof/>
        </w:rPr>
        <w:tab/>
      </w:r>
      <w:r>
        <w:rPr>
          <w:noProof/>
        </w:rPr>
        <w:fldChar w:fldCharType="begin"/>
      </w:r>
      <w:r>
        <w:rPr>
          <w:noProof/>
        </w:rPr>
        <w:instrText xml:space="preserve"> PAGEREF _Toc503189146 \h </w:instrText>
      </w:r>
      <w:r>
        <w:rPr>
          <w:noProof/>
        </w:rPr>
      </w:r>
      <w:r>
        <w:rPr>
          <w:noProof/>
        </w:rPr>
        <w:fldChar w:fldCharType="separate"/>
      </w:r>
      <w:r>
        <w:rPr>
          <w:noProof/>
        </w:rPr>
        <w:t>10</w:t>
      </w:r>
      <w:r>
        <w:rPr>
          <w:noProof/>
        </w:rPr>
        <w:fldChar w:fldCharType="end"/>
      </w:r>
    </w:p>
    <w:p w14:paraId="6D194043"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14 GPAW test case 1 metrics on Frioul-PCP</w:t>
      </w:r>
      <w:r>
        <w:rPr>
          <w:noProof/>
        </w:rPr>
        <w:tab/>
      </w:r>
      <w:r>
        <w:rPr>
          <w:noProof/>
        </w:rPr>
        <w:fldChar w:fldCharType="begin"/>
      </w:r>
      <w:r>
        <w:rPr>
          <w:noProof/>
        </w:rPr>
        <w:instrText xml:space="preserve"> PAGEREF _Toc503189147 \h </w:instrText>
      </w:r>
      <w:r>
        <w:rPr>
          <w:noProof/>
        </w:rPr>
      </w:r>
      <w:r>
        <w:rPr>
          <w:noProof/>
        </w:rPr>
        <w:fldChar w:fldCharType="separate"/>
      </w:r>
      <w:r>
        <w:rPr>
          <w:noProof/>
        </w:rPr>
        <w:t>11</w:t>
      </w:r>
      <w:r>
        <w:rPr>
          <w:noProof/>
        </w:rPr>
        <w:fldChar w:fldCharType="end"/>
      </w:r>
    </w:p>
    <w:p w14:paraId="7CC34B23"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15 GPAW test case 2 metrics on Frioul-PCP</w:t>
      </w:r>
      <w:r>
        <w:rPr>
          <w:noProof/>
        </w:rPr>
        <w:tab/>
      </w:r>
      <w:r>
        <w:rPr>
          <w:noProof/>
        </w:rPr>
        <w:fldChar w:fldCharType="begin"/>
      </w:r>
      <w:r>
        <w:rPr>
          <w:noProof/>
        </w:rPr>
        <w:instrText xml:space="preserve"> PAGEREF _Toc503189148 \h </w:instrText>
      </w:r>
      <w:r>
        <w:rPr>
          <w:noProof/>
        </w:rPr>
      </w:r>
      <w:r>
        <w:rPr>
          <w:noProof/>
        </w:rPr>
        <w:fldChar w:fldCharType="separate"/>
      </w:r>
      <w:r>
        <w:rPr>
          <w:noProof/>
        </w:rPr>
        <w:t>11</w:t>
      </w:r>
      <w:r>
        <w:rPr>
          <w:noProof/>
        </w:rPr>
        <w:fldChar w:fldCharType="end"/>
      </w:r>
    </w:p>
    <w:p w14:paraId="6B26873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16  GROMACS test case 1 metrics on Frioul-PCP</w:t>
      </w:r>
      <w:r>
        <w:rPr>
          <w:noProof/>
        </w:rPr>
        <w:tab/>
      </w:r>
      <w:r>
        <w:rPr>
          <w:noProof/>
        </w:rPr>
        <w:fldChar w:fldCharType="begin"/>
      </w:r>
      <w:r>
        <w:rPr>
          <w:noProof/>
        </w:rPr>
        <w:instrText xml:space="preserve"> PAGEREF _Toc503189149 \h </w:instrText>
      </w:r>
      <w:r>
        <w:rPr>
          <w:noProof/>
        </w:rPr>
      </w:r>
      <w:r>
        <w:rPr>
          <w:noProof/>
        </w:rPr>
        <w:fldChar w:fldCharType="separate"/>
      </w:r>
      <w:r>
        <w:rPr>
          <w:noProof/>
        </w:rPr>
        <w:t>11</w:t>
      </w:r>
      <w:r>
        <w:rPr>
          <w:noProof/>
        </w:rPr>
        <w:fldChar w:fldCharType="end"/>
      </w:r>
    </w:p>
    <w:p w14:paraId="401DE21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17  GROMACS test case 1 metrics on DAVIDE</w:t>
      </w:r>
      <w:r>
        <w:rPr>
          <w:noProof/>
        </w:rPr>
        <w:tab/>
      </w:r>
      <w:r>
        <w:rPr>
          <w:noProof/>
        </w:rPr>
        <w:fldChar w:fldCharType="begin"/>
      </w:r>
      <w:r>
        <w:rPr>
          <w:noProof/>
        </w:rPr>
        <w:instrText xml:space="preserve"> PAGEREF _Toc503189150 \h </w:instrText>
      </w:r>
      <w:r>
        <w:rPr>
          <w:noProof/>
        </w:rPr>
      </w:r>
      <w:r>
        <w:rPr>
          <w:noProof/>
        </w:rPr>
        <w:fldChar w:fldCharType="separate"/>
      </w:r>
      <w:r>
        <w:rPr>
          <w:noProof/>
        </w:rPr>
        <w:t>12</w:t>
      </w:r>
      <w:r>
        <w:rPr>
          <w:noProof/>
        </w:rPr>
        <w:fldChar w:fldCharType="end"/>
      </w:r>
    </w:p>
    <w:p w14:paraId="557713C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18  GROMACS test case 2 metrics on Frioul-PCP</w:t>
      </w:r>
      <w:r>
        <w:rPr>
          <w:noProof/>
        </w:rPr>
        <w:tab/>
      </w:r>
      <w:r>
        <w:rPr>
          <w:noProof/>
        </w:rPr>
        <w:fldChar w:fldCharType="begin"/>
      </w:r>
      <w:r>
        <w:rPr>
          <w:noProof/>
        </w:rPr>
        <w:instrText xml:space="preserve"> PAGEREF _Toc503189151 \h </w:instrText>
      </w:r>
      <w:r>
        <w:rPr>
          <w:noProof/>
        </w:rPr>
      </w:r>
      <w:r>
        <w:rPr>
          <w:noProof/>
        </w:rPr>
        <w:fldChar w:fldCharType="separate"/>
      </w:r>
      <w:r>
        <w:rPr>
          <w:noProof/>
        </w:rPr>
        <w:t>12</w:t>
      </w:r>
      <w:r>
        <w:rPr>
          <w:noProof/>
        </w:rPr>
        <w:fldChar w:fldCharType="end"/>
      </w:r>
    </w:p>
    <w:p w14:paraId="543E6C18"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19 GROMACS test case 2 metrics on DAVIDE with SMT off (i.e. SMT=1)</w:t>
      </w:r>
      <w:r>
        <w:rPr>
          <w:noProof/>
        </w:rPr>
        <w:tab/>
      </w:r>
      <w:r>
        <w:rPr>
          <w:noProof/>
        </w:rPr>
        <w:fldChar w:fldCharType="begin"/>
      </w:r>
      <w:r>
        <w:rPr>
          <w:noProof/>
        </w:rPr>
        <w:instrText xml:space="preserve"> PAGEREF _Toc503189152 \h </w:instrText>
      </w:r>
      <w:r>
        <w:rPr>
          <w:noProof/>
        </w:rPr>
      </w:r>
      <w:r>
        <w:rPr>
          <w:noProof/>
        </w:rPr>
        <w:fldChar w:fldCharType="separate"/>
      </w:r>
      <w:r>
        <w:rPr>
          <w:noProof/>
        </w:rPr>
        <w:t>12</w:t>
      </w:r>
      <w:r>
        <w:rPr>
          <w:noProof/>
        </w:rPr>
        <w:fldChar w:fldCharType="end"/>
      </w:r>
    </w:p>
    <w:p w14:paraId="79C5B46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20 GROMACS test case 2 metrics on DAVIDE with SMT=8</w:t>
      </w:r>
      <w:r>
        <w:rPr>
          <w:noProof/>
        </w:rPr>
        <w:tab/>
      </w:r>
      <w:r>
        <w:rPr>
          <w:noProof/>
        </w:rPr>
        <w:fldChar w:fldCharType="begin"/>
      </w:r>
      <w:r>
        <w:rPr>
          <w:noProof/>
        </w:rPr>
        <w:instrText xml:space="preserve"> PAGEREF _Toc503189153 \h </w:instrText>
      </w:r>
      <w:r>
        <w:rPr>
          <w:noProof/>
        </w:rPr>
      </w:r>
      <w:r>
        <w:rPr>
          <w:noProof/>
        </w:rPr>
        <w:fldChar w:fldCharType="separate"/>
      </w:r>
      <w:r>
        <w:rPr>
          <w:noProof/>
        </w:rPr>
        <w:t>12</w:t>
      </w:r>
      <w:r>
        <w:rPr>
          <w:noProof/>
        </w:rPr>
        <w:fldChar w:fldCharType="end"/>
      </w:r>
    </w:p>
    <w:p w14:paraId="30A6AB89"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21 NAMD test case 1 metrics on Frioul-PCP</w:t>
      </w:r>
      <w:r>
        <w:rPr>
          <w:noProof/>
        </w:rPr>
        <w:tab/>
      </w:r>
      <w:r>
        <w:rPr>
          <w:noProof/>
        </w:rPr>
        <w:fldChar w:fldCharType="begin"/>
      </w:r>
      <w:r>
        <w:rPr>
          <w:noProof/>
        </w:rPr>
        <w:instrText xml:space="preserve"> PAGEREF _Toc503189154 \h </w:instrText>
      </w:r>
      <w:r>
        <w:rPr>
          <w:noProof/>
        </w:rPr>
      </w:r>
      <w:r>
        <w:rPr>
          <w:noProof/>
        </w:rPr>
        <w:fldChar w:fldCharType="separate"/>
      </w:r>
      <w:r>
        <w:rPr>
          <w:noProof/>
        </w:rPr>
        <w:t>13</w:t>
      </w:r>
      <w:r>
        <w:rPr>
          <w:noProof/>
        </w:rPr>
        <w:fldChar w:fldCharType="end"/>
      </w:r>
    </w:p>
    <w:p w14:paraId="050F71A0"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22 NAMD test case 1 metrics on DAVIDE</w:t>
      </w:r>
      <w:r>
        <w:rPr>
          <w:noProof/>
        </w:rPr>
        <w:tab/>
      </w:r>
      <w:r>
        <w:rPr>
          <w:noProof/>
        </w:rPr>
        <w:fldChar w:fldCharType="begin"/>
      </w:r>
      <w:r>
        <w:rPr>
          <w:noProof/>
        </w:rPr>
        <w:instrText xml:space="preserve"> PAGEREF _Toc503189155 \h </w:instrText>
      </w:r>
      <w:r>
        <w:rPr>
          <w:noProof/>
        </w:rPr>
      </w:r>
      <w:r>
        <w:rPr>
          <w:noProof/>
        </w:rPr>
        <w:fldChar w:fldCharType="separate"/>
      </w:r>
      <w:r>
        <w:rPr>
          <w:noProof/>
        </w:rPr>
        <w:t>13</w:t>
      </w:r>
      <w:r>
        <w:rPr>
          <w:noProof/>
        </w:rPr>
        <w:fldChar w:fldCharType="end"/>
      </w:r>
    </w:p>
    <w:p w14:paraId="3C86CC3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23 NAMD test case 2 metrics on Frioul-PCP</w:t>
      </w:r>
      <w:r>
        <w:rPr>
          <w:noProof/>
        </w:rPr>
        <w:tab/>
      </w:r>
      <w:r>
        <w:rPr>
          <w:noProof/>
        </w:rPr>
        <w:fldChar w:fldCharType="begin"/>
      </w:r>
      <w:r>
        <w:rPr>
          <w:noProof/>
        </w:rPr>
        <w:instrText xml:space="preserve"> PAGEREF _Toc503189156 \h </w:instrText>
      </w:r>
      <w:r>
        <w:rPr>
          <w:noProof/>
        </w:rPr>
      </w:r>
      <w:r>
        <w:rPr>
          <w:noProof/>
        </w:rPr>
        <w:fldChar w:fldCharType="separate"/>
      </w:r>
      <w:r>
        <w:rPr>
          <w:noProof/>
        </w:rPr>
        <w:t>13</w:t>
      </w:r>
      <w:r>
        <w:rPr>
          <w:noProof/>
        </w:rPr>
        <w:fldChar w:fldCharType="end"/>
      </w:r>
    </w:p>
    <w:p w14:paraId="1A54F93A"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24 NAMD test case 2 metrics on DAVIDE</w:t>
      </w:r>
      <w:r>
        <w:rPr>
          <w:noProof/>
        </w:rPr>
        <w:tab/>
      </w:r>
      <w:r>
        <w:rPr>
          <w:noProof/>
        </w:rPr>
        <w:fldChar w:fldCharType="begin"/>
      </w:r>
      <w:r>
        <w:rPr>
          <w:noProof/>
        </w:rPr>
        <w:instrText xml:space="preserve"> PAGEREF _Toc503189157 \h </w:instrText>
      </w:r>
      <w:r>
        <w:rPr>
          <w:noProof/>
        </w:rPr>
      </w:r>
      <w:r>
        <w:rPr>
          <w:noProof/>
        </w:rPr>
        <w:fldChar w:fldCharType="separate"/>
      </w:r>
      <w:r>
        <w:rPr>
          <w:noProof/>
        </w:rPr>
        <w:t>13</w:t>
      </w:r>
      <w:r>
        <w:rPr>
          <w:noProof/>
        </w:rPr>
        <w:fldChar w:fldCharType="end"/>
      </w:r>
    </w:p>
    <w:p w14:paraId="48E9F618"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25 PFARM test case 1 metrics on Frioul-PCP</w:t>
      </w:r>
      <w:r>
        <w:rPr>
          <w:noProof/>
        </w:rPr>
        <w:tab/>
      </w:r>
      <w:r>
        <w:rPr>
          <w:noProof/>
        </w:rPr>
        <w:fldChar w:fldCharType="begin"/>
      </w:r>
      <w:r>
        <w:rPr>
          <w:noProof/>
        </w:rPr>
        <w:instrText xml:space="preserve"> PAGEREF _Toc503189158 \h </w:instrText>
      </w:r>
      <w:r>
        <w:rPr>
          <w:noProof/>
        </w:rPr>
      </w:r>
      <w:r>
        <w:rPr>
          <w:noProof/>
        </w:rPr>
        <w:fldChar w:fldCharType="separate"/>
      </w:r>
      <w:r>
        <w:rPr>
          <w:noProof/>
        </w:rPr>
        <w:t>14</w:t>
      </w:r>
      <w:r>
        <w:rPr>
          <w:noProof/>
        </w:rPr>
        <w:fldChar w:fldCharType="end"/>
      </w:r>
    </w:p>
    <w:p w14:paraId="5292D042"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26 PFARM test case 1 metrics on DAVIDE</w:t>
      </w:r>
      <w:r>
        <w:rPr>
          <w:noProof/>
        </w:rPr>
        <w:tab/>
      </w:r>
      <w:r>
        <w:rPr>
          <w:noProof/>
        </w:rPr>
        <w:fldChar w:fldCharType="begin"/>
      </w:r>
      <w:r>
        <w:rPr>
          <w:noProof/>
        </w:rPr>
        <w:instrText xml:space="preserve"> PAGEREF _Toc503189159 \h </w:instrText>
      </w:r>
      <w:r>
        <w:rPr>
          <w:noProof/>
        </w:rPr>
      </w:r>
      <w:r>
        <w:rPr>
          <w:noProof/>
        </w:rPr>
        <w:fldChar w:fldCharType="separate"/>
      </w:r>
      <w:r>
        <w:rPr>
          <w:noProof/>
        </w:rPr>
        <w:t>14</w:t>
      </w:r>
      <w:r>
        <w:rPr>
          <w:noProof/>
        </w:rPr>
        <w:fldChar w:fldCharType="end"/>
      </w:r>
    </w:p>
    <w:p w14:paraId="654C5023"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27 QCD part 1 test case 1 metrics on Frioul-PCP 68 OpenMP thread per node</w:t>
      </w:r>
      <w:r>
        <w:rPr>
          <w:noProof/>
        </w:rPr>
        <w:tab/>
      </w:r>
      <w:r>
        <w:rPr>
          <w:noProof/>
        </w:rPr>
        <w:fldChar w:fldCharType="begin"/>
      </w:r>
      <w:r>
        <w:rPr>
          <w:noProof/>
        </w:rPr>
        <w:instrText xml:space="preserve"> PAGEREF _Toc503189160 \h </w:instrText>
      </w:r>
      <w:r>
        <w:rPr>
          <w:noProof/>
        </w:rPr>
      </w:r>
      <w:r>
        <w:rPr>
          <w:noProof/>
        </w:rPr>
        <w:fldChar w:fldCharType="separate"/>
      </w:r>
      <w:r>
        <w:rPr>
          <w:noProof/>
        </w:rPr>
        <w:t>14</w:t>
      </w:r>
      <w:r>
        <w:rPr>
          <w:noProof/>
        </w:rPr>
        <w:fldChar w:fldCharType="end"/>
      </w:r>
    </w:p>
    <w:p w14:paraId="3BAB3897"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28 QCD part 1 test case 1 metrics on Frioul-PCP 68 MPI tasks per node</w:t>
      </w:r>
      <w:r>
        <w:rPr>
          <w:noProof/>
        </w:rPr>
        <w:tab/>
      </w:r>
      <w:r>
        <w:rPr>
          <w:noProof/>
        </w:rPr>
        <w:fldChar w:fldCharType="begin"/>
      </w:r>
      <w:r>
        <w:rPr>
          <w:noProof/>
        </w:rPr>
        <w:instrText xml:space="preserve"> PAGEREF _Toc503189161 \h </w:instrText>
      </w:r>
      <w:r>
        <w:rPr>
          <w:noProof/>
        </w:rPr>
      </w:r>
      <w:r>
        <w:rPr>
          <w:noProof/>
        </w:rPr>
        <w:fldChar w:fldCharType="separate"/>
      </w:r>
      <w:r>
        <w:rPr>
          <w:noProof/>
        </w:rPr>
        <w:t>14</w:t>
      </w:r>
      <w:r>
        <w:rPr>
          <w:noProof/>
        </w:rPr>
        <w:fldChar w:fldCharType="end"/>
      </w:r>
    </w:p>
    <w:p w14:paraId="32A6C59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29 QCD part 1 test case 1 metrics on DAVIDE</w:t>
      </w:r>
      <w:r>
        <w:rPr>
          <w:noProof/>
        </w:rPr>
        <w:tab/>
      </w:r>
      <w:r>
        <w:rPr>
          <w:noProof/>
        </w:rPr>
        <w:fldChar w:fldCharType="begin"/>
      </w:r>
      <w:r>
        <w:rPr>
          <w:noProof/>
        </w:rPr>
        <w:instrText xml:space="preserve"> PAGEREF _Toc503189162 \h </w:instrText>
      </w:r>
      <w:r>
        <w:rPr>
          <w:noProof/>
        </w:rPr>
      </w:r>
      <w:r>
        <w:rPr>
          <w:noProof/>
        </w:rPr>
        <w:fldChar w:fldCharType="separate"/>
      </w:r>
      <w:r>
        <w:rPr>
          <w:noProof/>
        </w:rPr>
        <w:t>15</w:t>
      </w:r>
      <w:r>
        <w:rPr>
          <w:noProof/>
        </w:rPr>
        <w:fldChar w:fldCharType="end"/>
      </w:r>
    </w:p>
    <w:p w14:paraId="42F6BEF8"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30  QCD part 2 test case 1 metrics on Frioul-PCP</w:t>
      </w:r>
      <w:r>
        <w:rPr>
          <w:noProof/>
        </w:rPr>
        <w:tab/>
      </w:r>
      <w:r>
        <w:rPr>
          <w:noProof/>
        </w:rPr>
        <w:fldChar w:fldCharType="begin"/>
      </w:r>
      <w:r>
        <w:rPr>
          <w:noProof/>
        </w:rPr>
        <w:instrText xml:space="preserve"> PAGEREF _Toc503189163 \h </w:instrText>
      </w:r>
      <w:r>
        <w:rPr>
          <w:noProof/>
        </w:rPr>
      </w:r>
      <w:r>
        <w:rPr>
          <w:noProof/>
        </w:rPr>
        <w:fldChar w:fldCharType="separate"/>
      </w:r>
      <w:r>
        <w:rPr>
          <w:noProof/>
        </w:rPr>
        <w:t>15</w:t>
      </w:r>
      <w:r>
        <w:rPr>
          <w:noProof/>
        </w:rPr>
        <w:fldChar w:fldCharType="end"/>
      </w:r>
    </w:p>
    <w:p w14:paraId="0F0901C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31 QCD part 2 test case 1 metrics on DAVIDE</w:t>
      </w:r>
      <w:r>
        <w:rPr>
          <w:noProof/>
        </w:rPr>
        <w:tab/>
      </w:r>
      <w:r>
        <w:rPr>
          <w:noProof/>
        </w:rPr>
        <w:fldChar w:fldCharType="begin"/>
      </w:r>
      <w:r>
        <w:rPr>
          <w:noProof/>
        </w:rPr>
        <w:instrText xml:space="preserve"> PAGEREF _Toc503189164 \h </w:instrText>
      </w:r>
      <w:r>
        <w:rPr>
          <w:noProof/>
        </w:rPr>
      </w:r>
      <w:r>
        <w:rPr>
          <w:noProof/>
        </w:rPr>
        <w:fldChar w:fldCharType="separate"/>
      </w:r>
      <w:r>
        <w:rPr>
          <w:noProof/>
        </w:rPr>
        <w:t>15</w:t>
      </w:r>
      <w:r>
        <w:rPr>
          <w:noProof/>
        </w:rPr>
        <w:fldChar w:fldCharType="end"/>
      </w:r>
    </w:p>
    <w:p w14:paraId="67959597"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32 QCD part 2 test case 2 metrics on Frioul-PCP</w:t>
      </w:r>
      <w:r>
        <w:rPr>
          <w:noProof/>
        </w:rPr>
        <w:tab/>
      </w:r>
      <w:r>
        <w:rPr>
          <w:noProof/>
        </w:rPr>
        <w:fldChar w:fldCharType="begin"/>
      </w:r>
      <w:r>
        <w:rPr>
          <w:noProof/>
        </w:rPr>
        <w:instrText xml:space="preserve"> PAGEREF _Toc503189165 \h </w:instrText>
      </w:r>
      <w:r>
        <w:rPr>
          <w:noProof/>
        </w:rPr>
      </w:r>
      <w:r>
        <w:rPr>
          <w:noProof/>
        </w:rPr>
        <w:fldChar w:fldCharType="separate"/>
      </w:r>
      <w:r>
        <w:rPr>
          <w:noProof/>
        </w:rPr>
        <w:t>15</w:t>
      </w:r>
      <w:r>
        <w:rPr>
          <w:noProof/>
        </w:rPr>
        <w:fldChar w:fldCharType="end"/>
      </w:r>
    </w:p>
    <w:p w14:paraId="7098B671"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33 Quantum Espresso test case 1 metrics on Frioul-PCP</w:t>
      </w:r>
      <w:r>
        <w:rPr>
          <w:noProof/>
        </w:rPr>
        <w:tab/>
      </w:r>
      <w:r>
        <w:rPr>
          <w:noProof/>
        </w:rPr>
        <w:fldChar w:fldCharType="begin"/>
      </w:r>
      <w:r>
        <w:rPr>
          <w:noProof/>
        </w:rPr>
        <w:instrText xml:space="preserve"> PAGEREF _Toc503189166 \h </w:instrText>
      </w:r>
      <w:r>
        <w:rPr>
          <w:noProof/>
        </w:rPr>
      </w:r>
      <w:r>
        <w:rPr>
          <w:noProof/>
        </w:rPr>
        <w:fldChar w:fldCharType="separate"/>
      </w:r>
      <w:r>
        <w:rPr>
          <w:noProof/>
        </w:rPr>
        <w:t>16</w:t>
      </w:r>
      <w:r>
        <w:rPr>
          <w:noProof/>
        </w:rPr>
        <w:fldChar w:fldCharType="end"/>
      </w:r>
    </w:p>
    <w:p w14:paraId="2D9BFF2B"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34 Quantum Espresso test case 1 metrics on DAVIDE</w:t>
      </w:r>
      <w:r>
        <w:rPr>
          <w:noProof/>
        </w:rPr>
        <w:tab/>
      </w:r>
      <w:r>
        <w:rPr>
          <w:noProof/>
        </w:rPr>
        <w:fldChar w:fldCharType="begin"/>
      </w:r>
      <w:r>
        <w:rPr>
          <w:noProof/>
        </w:rPr>
        <w:instrText xml:space="preserve"> PAGEREF _Toc503189167 \h </w:instrText>
      </w:r>
      <w:r>
        <w:rPr>
          <w:noProof/>
        </w:rPr>
      </w:r>
      <w:r>
        <w:rPr>
          <w:noProof/>
        </w:rPr>
        <w:fldChar w:fldCharType="separate"/>
      </w:r>
      <w:r>
        <w:rPr>
          <w:noProof/>
        </w:rPr>
        <w:t>16</w:t>
      </w:r>
      <w:r>
        <w:rPr>
          <w:noProof/>
        </w:rPr>
        <w:fldChar w:fldCharType="end"/>
      </w:r>
    </w:p>
    <w:p w14:paraId="5498E0AC"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35 Quantum Espresso test case 2 metrics on Frioul-PCP</w:t>
      </w:r>
      <w:r>
        <w:rPr>
          <w:noProof/>
        </w:rPr>
        <w:tab/>
      </w:r>
      <w:r>
        <w:rPr>
          <w:noProof/>
        </w:rPr>
        <w:fldChar w:fldCharType="begin"/>
      </w:r>
      <w:r>
        <w:rPr>
          <w:noProof/>
        </w:rPr>
        <w:instrText xml:space="preserve"> PAGEREF _Toc503189168 \h </w:instrText>
      </w:r>
      <w:r>
        <w:rPr>
          <w:noProof/>
        </w:rPr>
      </w:r>
      <w:r>
        <w:rPr>
          <w:noProof/>
        </w:rPr>
        <w:fldChar w:fldCharType="separate"/>
      </w:r>
      <w:r>
        <w:rPr>
          <w:noProof/>
        </w:rPr>
        <w:t>16</w:t>
      </w:r>
      <w:r>
        <w:rPr>
          <w:noProof/>
        </w:rPr>
        <w:fldChar w:fldCharType="end"/>
      </w:r>
    </w:p>
    <w:p w14:paraId="07F00E57"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36 Quantum Espresso test case 2 metrics on DAVIDE</w:t>
      </w:r>
      <w:r>
        <w:rPr>
          <w:noProof/>
        </w:rPr>
        <w:tab/>
      </w:r>
      <w:r>
        <w:rPr>
          <w:noProof/>
        </w:rPr>
        <w:fldChar w:fldCharType="begin"/>
      </w:r>
      <w:r>
        <w:rPr>
          <w:noProof/>
        </w:rPr>
        <w:instrText xml:space="preserve"> PAGEREF _Toc503189169 \h </w:instrText>
      </w:r>
      <w:r>
        <w:rPr>
          <w:noProof/>
        </w:rPr>
      </w:r>
      <w:r>
        <w:rPr>
          <w:noProof/>
        </w:rPr>
        <w:fldChar w:fldCharType="separate"/>
      </w:r>
      <w:r>
        <w:rPr>
          <w:noProof/>
        </w:rPr>
        <w:t>16</w:t>
      </w:r>
      <w:r>
        <w:rPr>
          <w:noProof/>
        </w:rPr>
        <w:fldChar w:fldCharType="end"/>
      </w:r>
    </w:p>
    <w:p w14:paraId="1F62C9A4"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37 SHOC metrics test case GEMM on DAVIDE</w:t>
      </w:r>
      <w:r>
        <w:rPr>
          <w:noProof/>
        </w:rPr>
        <w:tab/>
      </w:r>
      <w:r>
        <w:rPr>
          <w:noProof/>
        </w:rPr>
        <w:fldChar w:fldCharType="begin"/>
      </w:r>
      <w:r>
        <w:rPr>
          <w:noProof/>
        </w:rPr>
        <w:instrText xml:space="preserve"> PAGEREF _Toc503189170 \h </w:instrText>
      </w:r>
      <w:r>
        <w:rPr>
          <w:noProof/>
        </w:rPr>
      </w:r>
      <w:r>
        <w:rPr>
          <w:noProof/>
        </w:rPr>
        <w:fldChar w:fldCharType="separate"/>
      </w:r>
      <w:r>
        <w:rPr>
          <w:noProof/>
        </w:rPr>
        <w:t>17</w:t>
      </w:r>
      <w:r>
        <w:rPr>
          <w:noProof/>
        </w:rPr>
        <w:fldChar w:fldCharType="end"/>
      </w:r>
    </w:p>
    <w:p w14:paraId="2BDE6E99"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38 SHOC metrics test case FFT on DAVIDE</w:t>
      </w:r>
      <w:r>
        <w:rPr>
          <w:noProof/>
        </w:rPr>
        <w:tab/>
      </w:r>
      <w:r>
        <w:rPr>
          <w:noProof/>
        </w:rPr>
        <w:fldChar w:fldCharType="begin"/>
      </w:r>
      <w:r>
        <w:rPr>
          <w:noProof/>
        </w:rPr>
        <w:instrText xml:space="preserve"> PAGEREF _Toc503189171 \h </w:instrText>
      </w:r>
      <w:r>
        <w:rPr>
          <w:noProof/>
        </w:rPr>
      </w:r>
      <w:r>
        <w:rPr>
          <w:noProof/>
        </w:rPr>
        <w:fldChar w:fldCharType="separate"/>
      </w:r>
      <w:r>
        <w:rPr>
          <w:noProof/>
        </w:rPr>
        <w:t>17</w:t>
      </w:r>
      <w:r>
        <w:rPr>
          <w:noProof/>
        </w:rPr>
        <w:fldChar w:fldCharType="end"/>
      </w:r>
    </w:p>
    <w:p w14:paraId="0F45AB24"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39 SHOC metrics test case MaxFlops on DAVIDE</w:t>
      </w:r>
      <w:r>
        <w:rPr>
          <w:noProof/>
        </w:rPr>
        <w:tab/>
      </w:r>
      <w:r>
        <w:rPr>
          <w:noProof/>
        </w:rPr>
        <w:fldChar w:fldCharType="begin"/>
      </w:r>
      <w:r>
        <w:rPr>
          <w:noProof/>
        </w:rPr>
        <w:instrText xml:space="preserve"> PAGEREF _Toc503189172 \h </w:instrText>
      </w:r>
      <w:r>
        <w:rPr>
          <w:noProof/>
        </w:rPr>
      </w:r>
      <w:r>
        <w:rPr>
          <w:noProof/>
        </w:rPr>
        <w:fldChar w:fldCharType="separate"/>
      </w:r>
      <w:r>
        <w:rPr>
          <w:noProof/>
        </w:rPr>
        <w:t>17</w:t>
      </w:r>
      <w:r>
        <w:rPr>
          <w:noProof/>
        </w:rPr>
        <w:fldChar w:fldCharType="end"/>
      </w:r>
    </w:p>
    <w:p w14:paraId="7EC3497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40 SHOC metrics test case Triad on DAVIDE</w:t>
      </w:r>
      <w:r>
        <w:rPr>
          <w:noProof/>
        </w:rPr>
        <w:tab/>
      </w:r>
      <w:r>
        <w:rPr>
          <w:noProof/>
        </w:rPr>
        <w:fldChar w:fldCharType="begin"/>
      </w:r>
      <w:r>
        <w:rPr>
          <w:noProof/>
        </w:rPr>
        <w:instrText xml:space="preserve"> PAGEREF _Toc503189173 \h </w:instrText>
      </w:r>
      <w:r>
        <w:rPr>
          <w:noProof/>
        </w:rPr>
      </w:r>
      <w:r>
        <w:rPr>
          <w:noProof/>
        </w:rPr>
        <w:fldChar w:fldCharType="separate"/>
      </w:r>
      <w:r>
        <w:rPr>
          <w:noProof/>
        </w:rPr>
        <w:t>17</w:t>
      </w:r>
      <w:r>
        <w:rPr>
          <w:noProof/>
        </w:rPr>
        <w:fldChar w:fldCharType="end"/>
      </w:r>
    </w:p>
    <w:p w14:paraId="24E6155A"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41 SHOC metrics test case MD5Hash on DAVIDE</w:t>
      </w:r>
      <w:r>
        <w:rPr>
          <w:noProof/>
        </w:rPr>
        <w:tab/>
      </w:r>
      <w:r>
        <w:rPr>
          <w:noProof/>
        </w:rPr>
        <w:fldChar w:fldCharType="begin"/>
      </w:r>
      <w:r>
        <w:rPr>
          <w:noProof/>
        </w:rPr>
        <w:instrText xml:space="preserve"> PAGEREF _Toc503189174 \h </w:instrText>
      </w:r>
      <w:r>
        <w:rPr>
          <w:noProof/>
        </w:rPr>
      </w:r>
      <w:r>
        <w:rPr>
          <w:noProof/>
        </w:rPr>
        <w:fldChar w:fldCharType="separate"/>
      </w:r>
      <w:r>
        <w:rPr>
          <w:noProof/>
        </w:rPr>
        <w:t>17</w:t>
      </w:r>
      <w:r>
        <w:rPr>
          <w:noProof/>
        </w:rPr>
        <w:fldChar w:fldCharType="end"/>
      </w:r>
    </w:p>
    <w:p w14:paraId="29CDDD50"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42  SHOC full metrics on DAVIDE</w:t>
      </w:r>
      <w:r>
        <w:rPr>
          <w:noProof/>
        </w:rPr>
        <w:tab/>
      </w:r>
      <w:r>
        <w:rPr>
          <w:noProof/>
        </w:rPr>
        <w:fldChar w:fldCharType="begin"/>
      </w:r>
      <w:r>
        <w:rPr>
          <w:noProof/>
        </w:rPr>
        <w:instrText xml:space="preserve"> PAGEREF _Toc503189175 \h </w:instrText>
      </w:r>
      <w:r>
        <w:rPr>
          <w:noProof/>
        </w:rPr>
      </w:r>
      <w:r>
        <w:rPr>
          <w:noProof/>
        </w:rPr>
        <w:fldChar w:fldCharType="separate"/>
      </w:r>
      <w:r>
        <w:rPr>
          <w:noProof/>
        </w:rPr>
        <w:t>18</w:t>
      </w:r>
      <w:r>
        <w:rPr>
          <w:noProof/>
        </w:rPr>
        <w:fldChar w:fldCharType="end"/>
      </w:r>
    </w:p>
    <w:p w14:paraId="59B001B4"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43 Specfem3D Globe metrics test case 1 on Frioul-PCP</w:t>
      </w:r>
      <w:r>
        <w:rPr>
          <w:noProof/>
        </w:rPr>
        <w:tab/>
      </w:r>
      <w:r>
        <w:rPr>
          <w:noProof/>
        </w:rPr>
        <w:fldChar w:fldCharType="begin"/>
      </w:r>
      <w:r>
        <w:rPr>
          <w:noProof/>
        </w:rPr>
        <w:instrText xml:space="preserve"> PAGEREF _Toc503189176 \h </w:instrText>
      </w:r>
      <w:r>
        <w:rPr>
          <w:noProof/>
        </w:rPr>
      </w:r>
      <w:r>
        <w:rPr>
          <w:noProof/>
        </w:rPr>
        <w:fldChar w:fldCharType="separate"/>
      </w:r>
      <w:r>
        <w:rPr>
          <w:noProof/>
        </w:rPr>
        <w:t>19</w:t>
      </w:r>
      <w:r>
        <w:rPr>
          <w:noProof/>
        </w:rPr>
        <w:fldChar w:fldCharType="end"/>
      </w:r>
    </w:p>
    <w:p w14:paraId="503E46B5"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44 Specfem3D Globe metrics test case 2 on Frioul-PCP</w:t>
      </w:r>
      <w:r>
        <w:rPr>
          <w:noProof/>
        </w:rPr>
        <w:tab/>
      </w:r>
      <w:r>
        <w:rPr>
          <w:noProof/>
        </w:rPr>
        <w:fldChar w:fldCharType="begin"/>
      </w:r>
      <w:r>
        <w:rPr>
          <w:noProof/>
        </w:rPr>
        <w:instrText xml:space="preserve"> PAGEREF _Toc503189177 \h </w:instrText>
      </w:r>
      <w:r>
        <w:rPr>
          <w:noProof/>
        </w:rPr>
      </w:r>
      <w:r>
        <w:rPr>
          <w:noProof/>
        </w:rPr>
        <w:fldChar w:fldCharType="separate"/>
      </w:r>
      <w:r>
        <w:rPr>
          <w:noProof/>
        </w:rPr>
        <w:t>19</w:t>
      </w:r>
      <w:r>
        <w:rPr>
          <w:noProof/>
        </w:rPr>
        <w:fldChar w:fldCharType="end"/>
      </w:r>
    </w:p>
    <w:p w14:paraId="002B7250"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45 Size of the global matrix and the global Schur complement matrix solved by MaPHyS in weak scaling.</w:t>
      </w:r>
      <w:r>
        <w:rPr>
          <w:noProof/>
        </w:rPr>
        <w:tab/>
      </w:r>
      <w:r>
        <w:rPr>
          <w:noProof/>
        </w:rPr>
        <w:fldChar w:fldCharType="begin"/>
      </w:r>
      <w:r>
        <w:rPr>
          <w:noProof/>
        </w:rPr>
        <w:instrText xml:space="preserve"> PAGEREF _Toc503189178 \h </w:instrText>
      </w:r>
      <w:r>
        <w:rPr>
          <w:noProof/>
        </w:rPr>
      </w:r>
      <w:r>
        <w:rPr>
          <w:noProof/>
        </w:rPr>
        <w:fldChar w:fldCharType="separate"/>
      </w:r>
      <w:r>
        <w:rPr>
          <w:noProof/>
        </w:rPr>
        <w:t>23</w:t>
      </w:r>
      <w:r>
        <w:rPr>
          <w:noProof/>
        </w:rPr>
        <w:fldChar w:fldCharType="end"/>
      </w:r>
    </w:p>
    <w:p w14:paraId="1DCD1166" w14:textId="77777777" w:rsidR="00150CFD" w:rsidRDefault="00150CFD">
      <w:pPr>
        <w:pStyle w:val="TableofFigures"/>
        <w:tabs>
          <w:tab w:val="right" w:leader="dot" w:pos="9060"/>
        </w:tabs>
        <w:rPr>
          <w:rFonts w:asciiTheme="minorHAnsi" w:eastAsiaTheme="minorEastAsia" w:hAnsiTheme="minorHAnsi" w:cstheme="minorBidi"/>
          <w:noProof/>
          <w:sz w:val="24"/>
          <w:szCs w:val="24"/>
        </w:rPr>
      </w:pPr>
      <w:r>
        <w:rPr>
          <w:noProof/>
        </w:rPr>
        <w:t>Table 46 Performance figures of the coupled HORSE/MaPHyS numerical tool. Scattering of a plane wave by a PEC sphere. Timings for 100 iterations of the interface solver of MaPHyS.</w:t>
      </w:r>
      <w:r>
        <w:rPr>
          <w:noProof/>
        </w:rPr>
        <w:tab/>
      </w:r>
      <w:r>
        <w:rPr>
          <w:noProof/>
        </w:rPr>
        <w:fldChar w:fldCharType="begin"/>
      </w:r>
      <w:r>
        <w:rPr>
          <w:noProof/>
        </w:rPr>
        <w:instrText xml:space="preserve"> PAGEREF _Toc503189179 \h </w:instrText>
      </w:r>
      <w:r>
        <w:rPr>
          <w:noProof/>
        </w:rPr>
      </w:r>
      <w:r>
        <w:rPr>
          <w:noProof/>
        </w:rPr>
        <w:fldChar w:fldCharType="separate"/>
      </w:r>
      <w:r>
        <w:rPr>
          <w:noProof/>
        </w:rPr>
        <w:t>24</w:t>
      </w:r>
      <w:r>
        <w:rPr>
          <w:noProof/>
        </w:rPr>
        <w:fldChar w:fldCharType="end"/>
      </w:r>
    </w:p>
    <w:p w14:paraId="5ACADE96" w14:textId="08C0D8AE" w:rsidR="00DF1CAA" w:rsidRPr="0014404F" w:rsidRDefault="00A72824" w:rsidP="0014404F">
      <w:r w:rsidRPr="00C642D6">
        <w:fldChar w:fldCharType="end"/>
      </w:r>
    </w:p>
    <w:p w14:paraId="33CA1A40" w14:textId="77777777" w:rsidR="00C72EEB" w:rsidRPr="00C642D6" w:rsidRDefault="00C72EEB" w:rsidP="00EC1DD6"/>
    <w:p w14:paraId="0CD2100A" w14:textId="78305C16" w:rsidR="00C72EEB" w:rsidRPr="00E54CF2" w:rsidRDefault="00C72EEB" w:rsidP="00E54CF2">
      <w:pPr>
        <w:pStyle w:val="Heading10"/>
        <w:tabs>
          <w:tab w:val="clear" w:pos="432"/>
        </w:tabs>
      </w:pPr>
      <w:bookmarkStart w:id="277" w:name="_Toc75287377"/>
      <w:bookmarkStart w:id="278" w:name="_Ref193856865"/>
      <w:bookmarkStart w:id="279" w:name="_Toc194478745"/>
      <w:bookmarkStart w:id="280" w:name="_Toc376680007"/>
      <w:bookmarkStart w:id="281" w:name="_Toc503189070"/>
      <w:r w:rsidRPr="00C642D6">
        <w:t>References and Applicable Documents</w:t>
      </w:r>
      <w:bookmarkEnd w:id="277"/>
      <w:bookmarkEnd w:id="278"/>
      <w:bookmarkEnd w:id="279"/>
      <w:bookmarkEnd w:id="280"/>
      <w:bookmarkEnd w:id="281"/>
    </w:p>
    <w:p w14:paraId="71BDFDB6" w14:textId="77777777" w:rsidR="00C72EEB" w:rsidRPr="00C642D6" w:rsidRDefault="00C72EEB" w:rsidP="00EC1DD6">
      <w:pPr>
        <w:rPr>
          <w:snapToGrid w:val="0"/>
        </w:rPr>
      </w:pPr>
    </w:p>
    <w:p w14:paraId="082D592B" w14:textId="29A6E6B9" w:rsidR="006E0345" w:rsidRDefault="006E0345" w:rsidP="00F05F82">
      <w:pPr>
        <w:numPr>
          <w:ilvl w:val="0"/>
          <w:numId w:val="2"/>
        </w:numPr>
        <w:spacing w:after="60"/>
        <w:ind w:left="567" w:hanging="567"/>
        <w:rPr>
          <w:ins w:id="282" w:author="Victor Cameo" w:date="2018-01-08T07:01:00Z"/>
          <w:snapToGrid w:val="0"/>
        </w:rPr>
      </w:pPr>
      <w:bookmarkStart w:id="283" w:name="_Ref501609197"/>
      <w:bookmarkStart w:id="284" w:name="_Ref502828430"/>
      <w:proofErr w:type="spellStart"/>
      <w:r>
        <w:rPr>
          <w:snapToGrid w:val="0"/>
        </w:rPr>
        <w:t>Miletone</w:t>
      </w:r>
      <w:proofErr w:type="spellEnd"/>
      <w:r>
        <w:rPr>
          <w:snapToGrid w:val="0"/>
        </w:rPr>
        <w:t xml:space="preserve"> 33: Work plan definition: </w:t>
      </w:r>
      <w:ins w:id="285" w:author="Victor Cameo" w:date="2018-01-08T07:01:00Z">
        <w:r w:rsidR="003B1734">
          <w:rPr>
            <w:snapToGrid w:val="0"/>
          </w:rPr>
          <w:fldChar w:fldCharType="begin"/>
        </w:r>
        <w:r w:rsidR="003B1734">
          <w:rPr>
            <w:snapToGrid w:val="0"/>
          </w:rPr>
          <w:instrText xml:space="preserve"> HYPERLINK "</w:instrText>
        </w:r>
      </w:ins>
      <w:r w:rsidR="003B1734" w:rsidRPr="006E0345">
        <w:rPr>
          <w:snapToGrid w:val="0"/>
        </w:rPr>
        <w:instrText>https://misterfruits.gitlab.io/ueabs/ms33.html</w:instrText>
      </w:r>
      <w:ins w:id="286" w:author="Victor Cameo" w:date="2018-01-08T07:01:00Z">
        <w:r w:rsidR="003B1734">
          <w:rPr>
            <w:snapToGrid w:val="0"/>
          </w:rPr>
          <w:instrText xml:space="preserve">" </w:instrText>
        </w:r>
      </w:ins>
      <w:ins w:id="287" w:author="Victor Cameo" w:date="2018-01-08T15:35:00Z">
        <w:r w:rsidR="00150CFD">
          <w:rPr>
            <w:snapToGrid w:val="0"/>
          </w:rPr>
        </w:r>
      </w:ins>
      <w:ins w:id="288" w:author="Victor Cameo" w:date="2018-01-08T07:01:00Z">
        <w:r w:rsidR="003B1734">
          <w:rPr>
            <w:snapToGrid w:val="0"/>
          </w:rPr>
          <w:fldChar w:fldCharType="separate"/>
        </w:r>
      </w:ins>
      <w:r w:rsidR="003B1734" w:rsidRPr="008043E2">
        <w:rPr>
          <w:rStyle w:val="Hyperlink"/>
          <w:snapToGrid w:val="0"/>
        </w:rPr>
        <w:t>https://misterfruits.gitlab.io/ueabs/ms33.html</w:t>
      </w:r>
      <w:ins w:id="289" w:author="Victor Cameo" w:date="2018-01-08T07:01:00Z">
        <w:r w:rsidR="003B1734">
          <w:rPr>
            <w:snapToGrid w:val="0"/>
          </w:rPr>
          <w:fldChar w:fldCharType="end"/>
        </w:r>
        <w:bookmarkEnd w:id="284"/>
      </w:ins>
    </w:p>
    <w:p w14:paraId="6B915778" w14:textId="1ED7A173" w:rsidR="003B1734" w:rsidRPr="002753BA" w:rsidRDefault="003B1734" w:rsidP="00F05F82">
      <w:pPr>
        <w:numPr>
          <w:ilvl w:val="0"/>
          <w:numId w:val="2"/>
        </w:numPr>
        <w:spacing w:after="60"/>
        <w:ind w:left="567" w:hanging="567"/>
        <w:rPr>
          <w:snapToGrid w:val="0"/>
        </w:rPr>
      </w:pPr>
      <w:bookmarkStart w:id="290" w:name="_Ref503158326"/>
      <w:ins w:id="291" w:author="Victor Cameo" w:date="2018-01-08T07:01:00Z">
        <w:r w:rsidRPr="00D201D2">
          <w:t>Stephen Booth</w:t>
        </w:r>
        <w:r>
          <w:t xml:space="preserve"> et al., </w:t>
        </w:r>
        <w:r w:rsidRPr="003B1734">
          <w:t>Technical lessons learnt from the implementation of the joint PCP for PRACE-3IP</w:t>
        </w:r>
        <w:r>
          <w:t xml:space="preserve">, PRACE 3IP deliverable </w:t>
        </w:r>
      </w:ins>
      <w:ins w:id="292" w:author="Victor Cameo" w:date="2018-01-08T07:02:00Z">
        <w:r>
          <w:t>D8.3.4, 2018</w:t>
        </w:r>
      </w:ins>
      <w:bookmarkEnd w:id="290"/>
    </w:p>
    <w:p w14:paraId="20BB2428" w14:textId="2F5F2C33" w:rsidR="00C72EEB" w:rsidRPr="00C642D6" w:rsidRDefault="00EF3AEC" w:rsidP="00F05F82">
      <w:pPr>
        <w:numPr>
          <w:ilvl w:val="0"/>
          <w:numId w:val="2"/>
        </w:numPr>
        <w:spacing w:after="60"/>
        <w:ind w:left="567" w:hanging="567"/>
        <w:rPr>
          <w:snapToGrid w:val="0"/>
        </w:rPr>
      </w:pPr>
      <w:r>
        <w:t xml:space="preserve">Bull website: </w:t>
      </w:r>
      <w:r w:rsidR="00012EE7" w:rsidRPr="00012EE7">
        <w:t>https://bull.com/</w:t>
      </w:r>
      <w:bookmarkEnd w:id="283"/>
      <w:r w:rsidR="007933A0" w:rsidRPr="007933A0">
        <w:rPr>
          <w:snapToGrid w:val="0"/>
        </w:rPr>
        <w:t xml:space="preserve"> </w:t>
      </w:r>
    </w:p>
    <w:p w14:paraId="4666E1E1" w14:textId="6EAD0E6B" w:rsidR="00C72EEB" w:rsidRDefault="00FD4DE9" w:rsidP="00F05F82">
      <w:pPr>
        <w:numPr>
          <w:ilvl w:val="0"/>
          <w:numId w:val="2"/>
        </w:numPr>
        <w:spacing w:after="60"/>
        <w:ind w:left="567" w:hanging="567"/>
        <w:rPr>
          <w:snapToGrid w:val="0"/>
          <w:lang w:val="fr-FR"/>
        </w:rPr>
      </w:pPr>
      <w:bookmarkStart w:id="293" w:name="_Ref501609206"/>
      <w:proofErr w:type="gramStart"/>
      <w:r>
        <w:rPr>
          <w:snapToGrid w:val="0"/>
          <w:lang w:val="fr-FR"/>
        </w:rPr>
        <w:t>CINES</w:t>
      </w:r>
      <w:r w:rsidR="00A806B3" w:rsidRPr="00987AA3">
        <w:rPr>
          <w:snapToGrid w:val="0"/>
          <w:lang w:val="fr-FR"/>
        </w:rPr>
        <w:t>:</w:t>
      </w:r>
      <w:proofErr w:type="gramEnd"/>
      <w:r w:rsidR="00987AA3" w:rsidRPr="00987AA3">
        <w:rPr>
          <w:snapToGrid w:val="0"/>
          <w:lang w:val="fr-FR"/>
        </w:rPr>
        <w:t xml:space="preserve"> </w:t>
      </w:r>
      <w:r w:rsidR="004063A9">
        <w:fldChar w:fldCharType="begin"/>
      </w:r>
      <w:r w:rsidR="004063A9" w:rsidRPr="00150CFD">
        <w:rPr>
          <w:lang w:val="fr-FR"/>
          <w:rPrChange w:id="294" w:author="Victor Cameo" w:date="2018-01-08T15:36:00Z">
            <w:rPr/>
          </w:rPrChange>
        </w:rPr>
        <w:instrText xml:space="preserve"> HYPERLINK "https://www.cines.fr/" </w:instrText>
      </w:r>
      <w:ins w:id="295" w:author="Victor Cameo" w:date="2018-01-08T15:35:00Z"/>
      <w:r w:rsidR="004063A9">
        <w:fldChar w:fldCharType="separate"/>
      </w:r>
      <w:r w:rsidR="00987AA3" w:rsidRPr="00EC3FF7">
        <w:rPr>
          <w:rStyle w:val="Hyperlink"/>
          <w:snapToGrid w:val="0"/>
          <w:lang w:val="fr-FR"/>
        </w:rPr>
        <w:t>https://www.cines.fr/</w:t>
      </w:r>
      <w:r w:rsidR="004063A9">
        <w:rPr>
          <w:rStyle w:val="Hyperlink"/>
          <w:snapToGrid w:val="0"/>
          <w:lang w:val="fr-FR"/>
        </w:rPr>
        <w:fldChar w:fldCharType="end"/>
      </w:r>
      <w:bookmarkEnd w:id="293"/>
    </w:p>
    <w:p w14:paraId="20DFBE73" w14:textId="498F889D" w:rsidR="00987AA3" w:rsidRPr="00987AA3" w:rsidRDefault="00987AA3" w:rsidP="00F05F82">
      <w:pPr>
        <w:numPr>
          <w:ilvl w:val="0"/>
          <w:numId w:val="2"/>
        </w:numPr>
        <w:spacing w:after="60"/>
        <w:ind w:left="567" w:hanging="567"/>
        <w:rPr>
          <w:snapToGrid w:val="0"/>
        </w:rPr>
      </w:pPr>
      <w:bookmarkStart w:id="296" w:name="_Ref501609398"/>
      <w:r w:rsidRPr="00987AA3">
        <w:rPr>
          <w:snapToGrid w:val="0"/>
        </w:rPr>
        <w:t>DAVIDE dedicated webpage https://www.e4company.com/en/?id=press&amp;section=1&amp;page=&amp;new=davide_supercomputer</w:t>
      </w:r>
      <w:bookmarkEnd w:id="296"/>
    </w:p>
    <w:p w14:paraId="78FE5D51" w14:textId="1550D7B6" w:rsidR="00006BFC" w:rsidRDefault="00006BFC" w:rsidP="00F05F82">
      <w:pPr>
        <w:numPr>
          <w:ilvl w:val="0"/>
          <w:numId w:val="2"/>
        </w:numPr>
        <w:spacing w:after="60"/>
        <w:ind w:left="567" w:hanging="567"/>
        <w:rPr>
          <w:snapToGrid w:val="0"/>
        </w:rPr>
      </w:pPr>
      <w:bookmarkStart w:id="297" w:name="_Ref501609337"/>
      <w:bookmarkStart w:id="298" w:name="_Ref193856794"/>
      <w:bookmarkStart w:id="299" w:name="_Ref332790350"/>
      <w:r w:rsidRPr="00006BFC">
        <w:rPr>
          <w:snapToGrid w:val="0"/>
        </w:rPr>
        <w:t>E4 computer engineering: https://www.e4company.com</w:t>
      </w:r>
      <w:bookmarkEnd w:id="297"/>
    </w:p>
    <w:p w14:paraId="131E6EBF" w14:textId="5A5C66A0" w:rsidR="00BD6F46" w:rsidRDefault="00BD6F46" w:rsidP="00F05F82">
      <w:pPr>
        <w:numPr>
          <w:ilvl w:val="0"/>
          <w:numId w:val="2"/>
        </w:numPr>
        <w:spacing w:after="60"/>
        <w:ind w:left="567" w:hanging="567"/>
        <w:rPr>
          <w:snapToGrid w:val="0"/>
        </w:rPr>
      </w:pPr>
      <w:bookmarkStart w:id="300" w:name="_Ref501609384"/>
      <w:r>
        <w:rPr>
          <w:snapToGrid w:val="0"/>
        </w:rPr>
        <w:t>C</w:t>
      </w:r>
      <w:r w:rsidRPr="00BD6F46">
        <w:rPr>
          <w:snapToGrid w:val="0"/>
        </w:rPr>
        <w:t>INECA: http://hpc.cineca.it/</w:t>
      </w:r>
      <w:bookmarkEnd w:id="300"/>
    </w:p>
    <w:p w14:paraId="3DE77226" w14:textId="553BD436" w:rsidR="00E3140A" w:rsidRDefault="00FD4DE9" w:rsidP="00F05F82">
      <w:pPr>
        <w:numPr>
          <w:ilvl w:val="0"/>
          <w:numId w:val="2"/>
        </w:numPr>
        <w:spacing w:after="60"/>
        <w:ind w:left="567" w:hanging="567"/>
        <w:rPr>
          <w:snapToGrid w:val="0"/>
        </w:rPr>
      </w:pPr>
      <w:bookmarkStart w:id="301" w:name="_Ref501609562"/>
      <w:bookmarkStart w:id="302" w:name="_Ref503168637"/>
      <w:r>
        <w:rPr>
          <w:snapToGrid w:val="0"/>
        </w:rPr>
        <w:lastRenderedPageBreak/>
        <w:t xml:space="preserve">V. Cameo </w:t>
      </w:r>
      <w:proofErr w:type="spellStart"/>
      <w:r>
        <w:rPr>
          <w:snapToGrid w:val="0"/>
        </w:rPr>
        <w:t>Ponz</w:t>
      </w:r>
      <w:proofErr w:type="spellEnd"/>
      <w:r>
        <w:rPr>
          <w:snapToGrid w:val="0"/>
        </w:rPr>
        <w:t xml:space="preserve"> et al., </w:t>
      </w:r>
      <w:r w:rsidR="00E3140A">
        <w:rPr>
          <w:snapToGrid w:val="0"/>
        </w:rPr>
        <w:t>Application performance on</w:t>
      </w:r>
      <w:r w:rsidR="008C3DA2">
        <w:rPr>
          <w:snapToGrid w:val="0"/>
        </w:rPr>
        <w:t xml:space="preserve"> Accelerators</w:t>
      </w:r>
      <w:bookmarkEnd w:id="301"/>
      <w:r>
        <w:rPr>
          <w:snapToGrid w:val="0"/>
        </w:rPr>
        <w:t xml:space="preserve">, PRACE 4IP deliverable D7.5, </w:t>
      </w:r>
      <w:r w:rsidR="008C3DA2">
        <w:rPr>
          <w:snapToGrid w:val="0"/>
        </w:rPr>
        <w:t>2016</w:t>
      </w:r>
      <w:bookmarkEnd w:id="302"/>
    </w:p>
    <w:p w14:paraId="632F25C6" w14:textId="77777777" w:rsidR="008C3DA2" w:rsidRPr="00C32215" w:rsidRDefault="008C3DA2" w:rsidP="008C3DA2">
      <w:pPr>
        <w:numPr>
          <w:ilvl w:val="0"/>
          <w:numId w:val="2"/>
        </w:numPr>
        <w:spacing w:after="60"/>
        <w:ind w:left="567" w:hanging="567"/>
        <w:rPr>
          <w:snapToGrid w:val="0"/>
        </w:rPr>
      </w:pPr>
      <w:bookmarkStart w:id="303" w:name="_Ref476982133"/>
      <w:r w:rsidRPr="00C32215">
        <w:rPr>
          <w:snapToGrid w:val="0"/>
        </w:rPr>
        <w:t xml:space="preserve">The Unified European Application Benchmark Suite – </w:t>
      </w:r>
      <w:r w:rsidR="004063A9">
        <w:fldChar w:fldCharType="begin"/>
      </w:r>
      <w:r w:rsidR="004063A9">
        <w:instrText xml:space="preserve"> HYPERLINK "http://www.prace-ri.eu/ueabs/" </w:instrText>
      </w:r>
      <w:ins w:id="304" w:author="Victor Cameo" w:date="2018-01-08T15:35:00Z"/>
      <w:r w:rsidR="004063A9">
        <w:fldChar w:fldCharType="separate"/>
      </w:r>
      <w:r w:rsidRPr="00C32215">
        <w:rPr>
          <w:rStyle w:val="Hyperlink"/>
          <w:snapToGrid w:val="0"/>
        </w:rPr>
        <w:t>http://www.prace-ri.eu/ueabs/</w:t>
      </w:r>
      <w:r w:rsidR="004063A9">
        <w:rPr>
          <w:rStyle w:val="Hyperlink"/>
          <w:snapToGrid w:val="0"/>
        </w:rPr>
        <w:fldChar w:fldCharType="end"/>
      </w:r>
      <w:bookmarkEnd w:id="303"/>
    </w:p>
    <w:p w14:paraId="147300F0" w14:textId="1B2CE3D6" w:rsidR="008C3DA2" w:rsidRDefault="00E62682" w:rsidP="008C3DA2">
      <w:pPr>
        <w:numPr>
          <w:ilvl w:val="0"/>
          <w:numId w:val="2"/>
        </w:numPr>
        <w:spacing w:after="60"/>
        <w:ind w:left="567" w:hanging="567"/>
        <w:rPr>
          <w:snapToGrid w:val="0"/>
        </w:rPr>
      </w:pPr>
      <w:bookmarkStart w:id="305" w:name="_Ref476982292"/>
      <w:r w:rsidRPr="00C32215">
        <w:rPr>
          <w:snapToGrid w:val="0"/>
        </w:rPr>
        <w:t>Mark Bull et al.</w:t>
      </w:r>
      <w:r>
        <w:rPr>
          <w:snapToGrid w:val="0"/>
        </w:rPr>
        <w:t xml:space="preserve">, </w:t>
      </w:r>
      <w:r w:rsidR="008C3DA2" w:rsidRPr="00C32215">
        <w:rPr>
          <w:snapToGrid w:val="0"/>
        </w:rPr>
        <w:t>Unified Europea</w:t>
      </w:r>
      <w:r>
        <w:rPr>
          <w:snapToGrid w:val="0"/>
        </w:rPr>
        <w:t xml:space="preserve">n Applications Benchmark Suite, PRACE 4IP deliverable </w:t>
      </w:r>
      <w:r w:rsidRPr="00C32215">
        <w:rPr>
          <w:snapToGrid w:val="0"/>
        </w:rPr>
        <w:t>D7.4</w:t>
      </w:r>
      <w:r>
        <w:rPr>
          <w:snapToGrid w:val="0"/>
        </w:rPr>
        <w:t>,</w:t>
      </w:r>
      <w:r w:rsidR="008C3DA2" w:rsidRPr="00C32215">
        <w:rPr>
          <w:snapToGrid w:val="0"/>
        </w:rPr>
        <w:t xml:space="preserve"> 2013</w:t>
      </w:r>
      <w:bookmarkEnd w:id="305"/>
    </w:p>
    <w:p w14:paraId="6949C8DE" w14:textId="5CE697D1" w:rsidR="00480820" w:rsidRPr="00480820" w:rsidRDefault="00480820" w:rsidP="00480820">
      <w:pPr>
        <w:numPr>
          <w:ilvl w:val="0"/>
          <w:numId w:val="2"/>
        </w:numPr>
        <w:spacing w:after="60"/>
        <w:ind w:left="567" w:hanging="567"/>
        <w:rPr>
          <w:snapToGrid w:val="0"/>
        </w:rPr>
      </w:pPr>
      <w:bookmarkStart w:id="306" w:name="_Ref503187912"/>
      <w:r w:rsidRPr="00480820">
        <w:rPr>
          <w:snapToGrid w:val="0"/>
        </w:rPr>
        <w:t xml:space="preserve">A. M. Beck, G. </w:t>
      </w:r>
      <w:proofErr w:type="spellStart"/>
      <w:r w:rsidRPr="00480820">
        <w:rPr>
          <w:snapToGrid w:val="0"/>
        </w:rPr>
        <w:t>Murante</w:t>
      </w:r>
      <w:proofErr w:type="spellEnd"/>
      <w:r w:rsidRPr="00480820">
        <w:rPr>
          <w:snapToGrid w:val="0"/>
        </w:rPr>
        <w:t xml:space="preserve">, A. </w:t>
      </w:r>
      <w:proofErr w:type="spellStart"/>
      <w:r w:rsidRPr="00480820">
        <w:rPr>
          <w:snapToGrid w:val="0"/>
        </w:rPr>
        <w:t>Arth</w:t>
      </w:r>
      <w:proofErr w:type="spellEnd"/>
      <w:r w:rsidRPr="00480820">
        <w:rPr>
          <w:snapToGrid w:val="0"/>
        </w:rPr>
        <w:t xml:space="preserve">, R.-S. Remus, A. F. </w:t>
      </w:r>
      <w:proofErr w:type="spellStart"/>
      <w:r w:rsidRPr="00480820">
        <w:rPr>
          <w:snapToGrid w:val="0"/>
        </w:rPr>
        <w:t>Teklu</w:t>
      </w:r>
      <w:proofErr w:type="spellEnd"/>
      <w:r w:rsidRPr="00480820">
        <w:rPr>
          <w:snapToGrid w:val="0"/>
        </w:rPr>
        <w:t xml:space="preserve">, J. M. F. </w:t>
      </w:r>
      <w:proofErr w:type="spellStart"/>
      <w:r w:rsidRPr="00480820">
        <w:rPr>
          <w:snapToGrid w:val="0"/>
        </w:rPr>
        <w:t>Donnert</w:t>
      </w:r>
      <w:proofErr w:type="spellEnd"/>
      <w:r w:rsidRPr="00480820">
        <w:rPr>
          <w:snapToGrid w:val="0"/>
        </w:rPr>
        <w:t xml:space="preserve">, S. </w:t>
      </w:r>
      <w:proofErr w:type="spellStart"/>
      <w:r w:rsidRPr="00480820">
        <w:rPr>
          <w:snapToGrid w:val="0"/>
        </w:rPr>
        <w:t>Planelles</w:t>
      </w:r>
      <w:proofErr w:type="spellEnd"/>
      <w:r w:rsidRPr="00480820">
        <w:rPr>
          <w:snapToGrid w:val="0"/>
        </w:rPr>
        <w:t xml:space="preserve">, M. C. Beck, P. </w:t>
      </w:r>
      <w:proofErr w:type="spellStart"/>
      <w:r w:rsidRPr="00480820">
        <w:rPr>
          <w:snapToGrid w:val="0"/>
        </w:rPr>
        <w:t>Förster</w:t>
      </w:r>
      <w:proofErr w:type="spellEnd"/>
      <w:r w:rsidRPr="00480820">
        <w:rPr>
          <w:snapToGrid w:val="0"/>
        </w:rPr>
        <w:t xml:space="preserve">, M. </w:t>
      </w:r>
      <w:proofErr w:type="spellStart"/>
      <w:r w:rsidRPr="00480820">
        <w:rPr>
          <w:snapToGrid w:val="0"/>
        </w:rPr>
        <w:t>Imgrund</w:t>
      </w:r>
      <w:proofErr w:type="spellEnd"/>
      <w:r w:rsidRPr="00480820">
        <w:rPr>
          <w:snapToGrid w:val="0"/>
        </w:rPr>
        <w:t xml:space="preserve">, K. </w:t>
      </w:r>
      <w:proofErr w:type="spellStart"/>
      <w:r w:rsidRPr="00480820">
        <w:rPr>
          <w:snapToGrid w:val="0"/>
        </w:rPr>
        <w:t>Dolag</w:t>
      </w:r>
      <w:proofErr w:type="spellEnd"/>
      <w:r w:rsidRPr="00480820">
        <w:rPr>
          <w:snapToGrid w:val="0"/>
        </w:rPr>
        <w:t>, and</w:t>
      </w:r>
      <w:r>
        <w:rPr>
          <w:snapToGrid w:val="0"/>
        </w:rPr>
        <w:t xml:space="preserve"> </w:t>
      </w:r>
      <w:r w:rsidRPr="00480820">
        <w:rPr>
          <w:snapToGrid w:val="0"/>
        </w:rPr>
        <w:t xml:space="preserve">S. </w:t>
      </w:r>
      <w:proofErr w:type="spellStart"/>
      <w:r w:rsidRPr="00480820">
        <w:rPr>
          <w:snapToGrid w:val="0"/>
        </w:rPr>
        <w:t>Borgani</w:t>
      </w:r>
      <w:proofErr w:type="spellEnd"/>
      <w:r w:rsidRPr="00480820">
        <w:rPr>
          <w:snapToGrid w:val="0"/>
        </w:rPr>
        <w:t>, “An improved SPH scheme for cosmological simulations,” MNRAS, vol. 455, pp. 2110–2130, 2016.</w:t>
      </w:r>
      <w:bookmarkEnd w:id="306"/>
    </w:p>
    <w:p w14:paraId="3F5EC85B" w14:textId="6A3A0B3C" w:rsidR="00480820" w:rsidRPr="00480820" w:rsidRDefault="00480820" w:rsidP="00D16393">
      <w:pPr>
        <w:numPr>
          <w:ilvl w:val="0"/>
          <w:numId w:val="2"/>
        </w:numPr>
        <w:spacing w:after="60"/>
        <w:ind w:left="567" w:hanging="567"/>
        <w:rPr>
          <w:snapToGrid w:val="0"/>
        </w:rPr>
      </w:pPr>
      <w:bookmarkStart w:id="307" w:name="_Ref503187733"/>
      <w:r w:rsidRPr="00480820">
        <w:rPr>
          <w:snapToGrid w:val="0"/>
        </w:rPr>
        <w:t xml:space="preserve">F. </w:t>
      </w:r>
      <w:proofErr w:type="spellStart"/>
      <w:r w:rsidRPr="00480820">
        <w:rPr>
          <w:snapToGrid w:val="0"/>
        </w:rPr>
        <w:t>Baruffa</w:t>
      </w:r>
      <w:proofErr w:type="spellEnd"/>
      <w:r w:rsidRPr="00480820">
        <w:rPr>
          <w:snapToGrid w:val="0"/>
        </w:rPr>
        <w:t xml:space="preserve">, L. </w:t>
      </w:r>
      <w:proofErr w:type="spellStart"/>
      <w:r w:rsidRPr="00480820">
        <w:rPr>
          <w:snapToGrid w:val="0"/>
        </w:rPr>
        <w:t>Iapichino</w:t>
      </w:r>
      <w:proofErr w:type="spellEnd"/>
      <w:r w:rsidRPr="00480820">
        <w:rPr>
          <w:snapToGrid w:val="0"/>
        </w:rPr>
        <w:t xml:space="preserve">, V. </w:t>
      </w:r>
      <w:proofErr w:type="spellStart"/>
      <w:r w:rsidRPr="00480820">
        <w:rPr>
          <w:snapToGrid w:val="0"/>
        </w:rPr>
        <w:t>Karakasis</w:t>
      </w:r>
      <w:proofErr w:type="spellEnd"/>
      <w:r w:rsidRPr="00480820">
        <w:rPr>
          <w:snapToGrid w:val="0"/>
        </w:rPr>
        <w:t>, N.J. Hammer, "Performance optimisation of Smoothed Particle Hydrodynamics algorithms for multi/many-core architectures", proceedings of the 2017 International Conference on High Performance Computing &amp; Simulation (HPCS 2017), 381. DOI: 10.1109/HPCS.2017.64, 2017.</w:t>
      </w:r>
      <w:bookmarkEnd w:id="307"/>
    </w:p>
    <w:p w14:paraId="6D25AB94" w14:textId="32391BE8" w:rsidR="00480820" w:rsidRPr="00C32215" w:rsidRDefault="00480820" w:rsidP="00480820">
      <w:pPr>
        <w:numPr>
          <w:ilvl w:val="0"/>
          <w:numId w:val="2"/>
        </w:numPr>
        <w:spacing w:after="60"/>
        <w:ind w:left="567" w:hanging="567"/>
        <w:rPr>
          <w:snapToGrid w:val="0"/>
        </w:rPr>
      </w:pPr>
      <w:bookmarkStart w:id="308" w:name="_Ref503187778"/>
      <w:r w:rsidRPr="00480820">
        <w:rPr>
          <w:snapToGrid w:val="0"/>
        </w:rPr>
        <w:t xml:space="preserve">V. </w:t>
      </w:r>
      <w:proofErr w:type="spellStart"/>
      <w:r w:rsidRPr="00480820">
        <w:rPr>
          <w:snapToGrid w:val="0"/>
        </w:rPr>
        <w:t>Springel</w:t>
      </w:r>
      <w:proofErr w:type="spellEnd"/>
      <w:r w:rsidRPr="00480820">
        <w:rPr>
          <w:snapToGrid w:val="0"/>
        </w:rPr>
        <w:t>, “The cosmological simulation code GADGET-2,” MNRAS, vol. 364, pp. 1105–1134, 2005.</w:t>
      </w:r>
      <w:bookmarkEnd w:id="308"/>
    </w:p>
    <w:p w14:paraId="6803570B" w14:textId="1D90F643" w:rsidR="008C3DA2" w:rsidRDefault="0058115A" w:rsidP="00F05F82">
      <w:pPr>
        <w:numPr>
          <w:ilvl w:val="0"/>
          <w:numId w:val="2"/>
        </w:numPr>
        <w:spacing w:after="60"/>
        <w:ind w:left="567" w:hanging="567"/>
        <w:rPr>
          <w:snapToGrid w:val="0"/>
        </w:rPr>
      </w:pPr>
      <w:bookmarkStart w:id="309" w:name="_Ref501611367"/>
      <w:r>
        <w:rPr>
          <w:snapToGrid w:val="0"/>
        </w:rPr>
        <w:t xml:space="preserve">HORSE: </w:t>
      </w:r>
      <w:hyperlink r:id="rId14" w:history="1">
        <w:r w:rsidRPr="00EC3FF7">
          <w:rPr>
            <w:rStyle w:val="Hyperlink"/>
            <w:snapToGrid w:val="0"/>
          </w:rPr>
          <w:t>http://www-sop.inria.fr/nachos/index.php/Software/HORSE</w:t>
        </w:r>
      </w:hyperlink>
      <w:bookmarkEnd w:id="309"/>
    </w:p>
    <w:p w14:paraId="15AE32D9" w14:textId="33F70B94" w:rsidR="0058115A" w:rsidRDefault="006F6D77" w:rsidP="00F05F82">
      <w:pPr>
        <w:numPr>
          <w:ilvl w:val="0"/>
          <w:numId w:val="2"/>
        </w:numPr>
        <w:spacing w:after="60"/>
        <w:ind w:left="567" w:hanging="567"/>
        <w:rPr>
          <w:snapToGrid w:val="0"/>
        </w:rPr>
      </w:pPr>
      <w:proofErr w:type="spellStart"/>
      <w:r>
        <w:t>MaPHyS</w:t>
      </w:r>
      <w:proofErr w:type="spellEnd"/>
      <w:r>
        <w:t>:</w:t>
      </w:r>
      <w:r>
        <w:rPr>
          <w:snapToGrid w:val="0"/>
        </w:rPr>
        <w:t xml:space="preserve"> </w:t>
      </w:r>
      <w:hyperlink r:id="rId15" w:history="1">
        <w:bookmarkStart w:id="310" w:name="_Ref501611385"/>
        <w:r w:rsidR="0058115A" w:rsidRPr="00EC3FF7">
          <w:rPr>
            <w:rStyle w:val="Hyperlink"/>
            <w:snapToGrid w:val="0"/>
          </w:rPr>
          <w:t>https://gitlab.inria.fr/solverstack/maphys</w:t>
        </w:r>
        <w:bookmarkEnd w:id="310"/>
      </w:hyperlink>
    </w:p>
    <w:p w14:paraId="66A7938C" w14:textId="3904441B" w:rsidR="0058115A" w:rsidRDefault="006F6D77" w:rsidP="00F05F82">
      <w:pPr>
        <w:numPr>
          <w:ilvl w:val="0"/>
          <w:numId w:val="2"/>
        </w:numPr>
        <w:spacing w:after="60"/>
        <w:ind w:left="567" w:hanging="567"/>
        <w:rPr>
          <w:snapToGrid w:val="0"/>
        </w:rPr>
      </w:pPr>
      <w:bookmarkStart w:id="311" w:name="_Ref501611550"/>
      <w:bookmarkStart w:id="312" w:name="_Ref501611435"/>
      <w:r w:rsidRPr="00CA3A58">
        <w:rPr>
          <w:snapToGrid w:val="0"/>
          <w:lang w:val="de-DE"/>
        </w:rPr>
        <w:t xml:space="preserve">L. Li, S. </w:t>
      </w:r>
      <w:proofErr w:type="spellStart"/>
      <w:r w:rsidRPr="00CA3A58">
        <w:rPr>
          <w:snapToGrid w:val="0"/>
          <w:lang w:val="de-DE"/>
        </w:rPr>
        <w:t>Lanteri</w:t>
      </w:r>
      <w:proofErr w:type="spellEnd"/>
      <w:r w:rsidRPr="00CA3A58">
        <w:rPr>
          <w:snapToGrid w:val="0"/>
          <w:lang w:val="de-DE"/>
        </w:rPr>
        <w:t xml:space="preserve"> </w:t>
      </w:r>
      <w:proofErr w:type="spellStart"/>
      <w:r w:rsidRPr="00CA3A58">
        <w:rPr>
          <w:snapToGrid w:val="0"/>
          <w:lang w:val="de-DE"/>
        </w:rPr>
        <w:t>and</w:t>
      </w:r>
      <w:proofErr w:type="spellEnd"/>
      <w:r w:rsidRPr="00CA3A58">
        <w:rPr>
          <w:snapToGrid w:val="0"/>
          <w:lang w:val="de-DE"/>
        </w:rPr>
        <w:t xml:space="preserve"> R. </w:t>
      </w:r>
      <w:proofErr w:type="spellStart"/>
      <w:r w:rsidRPr="00CA3A58">
        <w:rPr>
          <w:snapToGrid w:val="0"/>
          <w:lang w:val="de-DE"/>
        </w:rPr>
        <w:t>Perrussel</w:t>
      </w:r>
      <w:proofErr w:type="spellEnd"/>
      <w:r w:rsidRPr="00CA3A58">
        <w:rPr>
          <w:snapToGrid w:val="0"/>
          <w:lang w:val="de-DE"/>
        </w:rPr>
        <w:t xml:space="preserve">. </w:t>
      </w:r>
      <w:r w:rsidRPr="006F6D77">
        <w:rPr>
          <w:snapToGrid w:val="0"/>
        </w:rPr>
        <w:t xml:space="preserve">A </w:t>
      </w:r>
      <w:proofErr w:type="spellStart"/>
      <w:r w:rsidRPr="006F6D77">
        <w:rPr>
          <w:snapToGrid w:val="0"/>
        </w:rPr>
        <w:t>hybridizable</w:t>
      </w:r>
      <w:proofErr w:type="spellEnd"/>
      <w:r w:rsidRPr="006F6D77">
        <w:rPr>
          <w:snapToGrid w:val="0"/>
        </w:rPr>
        <w:t xml:space="preserve"> discontinuous </w:t>
      </w:r>
      <w:proofErr w:type="spellStart"/>
      <w:r w:rsidRPr="006F6D77">
        <w:rPr>
          <w:snapToGrid w:val="0"/>
        </w:rPr>
        <w:t>Galerkin</w:t>
      </w:r>
      <w:proofErr w:type="spellEnd"/>
      <w:r w:rsidRPr="006F6D77">
        <w:rPr>
          <w:snapToGrid w:val="0"/>
        </w:rPr>
        <w:t xml:space="preserve"> method combined to a Schwarz algorithm for the solution of the 3d time-harmonic Maxwell’s equations. J. Comp. Phys., Vol. 256, pp. 563-581 (2014)</w:t>
      </w:r>
      <w:bookmarkEnd w:id="311"/>
    </w:p>
    <w:p w14:paraId="73B595C0" w14:textId="2DAE902A" w:rsidR="006F6D77" w:rsidRDefault="006F6D77" w:rsidP="00F05F82">
      <w:pPr>
        <w:numPr>
          <w:ilvl w:val="0"/>
          <w:numId w:val="2"/>
        </w:numPr>
        <w:spacing w:after="60"/>
        <w:ind w:left="567" w:hanging="567"/>
        <w:rPr>
          <w:snapToGrid w:val="0"/>
        </w:rPr>
      </w:pPr>
      <w:bookmarkStart w:id="313" w:name="_Ref501611588"/>
      <w:r w:rsidRPr="006F6D77">
        <w:rPr>
          <w:snapToGrid w:val="0"/>
        </w:rPr>
        <w:t xml:space="preserve">P.R. </w:t>
      </w:r>
      <w:proofErr w:type="spellStart"/>
      <w:r w:rsidRPr="006F6D77">
        <w:rPr>
          <w:snapToGrid w:val="0"/>
        </w:rPr>
        <w:t>Amestoy</w:t>
      </w:r>
      <w:proofErr w:type="spellEnd"/>
      <w:r w:rsidRPr="006F6D77">
        <w:rPr>
          <w:snapToGrid w:val="0"/>
        </w:rPr>
        <w:t xml:space="preserve">, I.S. Duff and J.-Y. </w:t>
      </w:r>
      <w:proofErr w:type="spellStart"/>
      <w:r w:rsidRPr="006F6D77">
        <w:rPr>
          <w:snapToGrid w:val="0"/>
        </w:rPr>
        <w:t>L'Excellent</w:t>
      </w:r>
      <w:proofErr w:type="spellEnd"/>
      <w:r w:rsidRPr="006F6D77">
        <w:rPr>
          <w:snapToGrid w:val="0"/>
        </w:rPr>
        <w:t xml:space="preserve">, </w:t>
      </w:r>
      <w:proofErr w:type="spellStart"/>
      <w:r w:rsidRPr="006F6D77">
        <w:rPr>
          <w:snapToGrid w:val="0"/>
        </w:rPr>
        <w:t>Multifrontal</w:t>
      </w:r>
      <w:proofErr w:type="spellEnd"/>
      <w:r w:rsidRPr="006F6D77">
        <w:rPr>
          <w:snapToGrid w:val="0"/>
        </w:rPr>
        <w:t xml:space="preserve"> parallel distributed symmetric and </w:t>
      </w:r>
      <w:proofErr w:type="spellStart"/>
      <w:r w:rsidRPr="006F6D77">
        <w:rPr>
          <w:snapToGrid w:val="0"/>
        </w:rPr>
        <w:t>unsymmetric</w:t>
      </w:r>
      <w:proofErr w:type="spellEnd"/>
      <w:r w:rsidRPr="006F6D77">
        <w:rPr>
          <w:snapToGrid w:val="0"/>
        </w:rPr>
        <w:t xml:space="preserve"> solvers. </w:t>
      </w:r>
      <w:proofErr w:type="spellStart"/>
      <w:r w:rsidRPr="006F6D77">
        <w:rPr>
          <w:snapToGrid w:val="0"/>
        </w:rPr>
        <w:t>Comput</w:t>
      </w:r>
      <w:proofErr w:type="spellEnd"/>
      <w:r w:rsidRPr="006F6D77">
        <w:rPr>
          <w:snapToGrid w:val="0"/>
        </w:rPr>
        <w:t>. Methods in Appl. Mech. Eng., Vol. 184, pp. 501-520 (2000)</w:t>
      </w:r>
      <w:bookmarkEnd w:id="313"/>
    </w:p>
    <w:p w14:paraId="1CDD67D6" w14:textId="153BEC5A" w:rsidR="006F6D77" w:rsidRDefault="006F6D77" w:rsidP="00F05F82">
      <w:pPr>
        <w:numPr>
          <w:ilvl w:val="0"/>
          <w:numId w:val="2"/>
        </w:numPr>
        <w:spacing w:after="60"/>
        <w:ind w:left="567" w:hanging="567"/>
        <w:rPr>
          <w:snapToGrid w:val="0"/>
        </w:rPr>
      </w:pPr>
      <w:bookmarkStart w:id="314" w:name="_Ref501611604"/>
      <w:r w:rsidRPr="006F6D77">
        <w:rPr>
          <w:snapToGrid w:val="0"/>
        </w:rPr>
        <w:t xml:space="preserve">P. </w:t>
      </w:r>
      <w:proofErr w:type="spellStart"/>
      <w:r w:rsidRPr="006F6D77">
        <w:rPr>
          <w:snapToGrid w:val="0"/>
        </w:rPr>
        <w:t>Hénon</w:t>
      </w:r>
      <w:proofErr w:type="spellEnd"/>
      <w:r w:rsidRPr="006F6D77">
        <w:rPr>
          <w:snapToGrid w:val="0"/>
        </w:rPr>
        <w:t xml:space="preserve">, P. </w:t>
      </w:r>
      <w:proofErr w:type="spellStart"/>
      <w:r w:rsidRPr="006F6D77">
        <w:rPr>
          <w:snapToGrid w:val="0"/>
        </w:rPr>
        <w:t>Ramet</w:t>
      </w:r>
      <w:proofErr w:type="spellEnd"/>
      <w:r w:rsidRPr="006F6D77">
        <w:rPr>
          <w:snapToGrid w:val="0"/>
        </w:rPr>
        <w:t xml:space="preserve"> and J. Roman. </w:t>
      </w:r>
      <w:proofErr w:type="spellStart"/>
      <w:r w:rsidRPr="006F6D77">
        <w:rPr>
          <w:snapToGrid w:val="0"/>
        </w:rPr>
        <w:t>PaStiX</w:t>
      </w:r>
      <w:proofErr w:type="spellEnd"/>
      <w:r w:rsidRPr="006F6D77">
        <w:rPr>
          <w:snapToGrid w:val="0"/>
        </w:rPr>
        <w:t xml:space="preserve">: A high-performance parallel direct solver for sparse symmetric definite systems. </w:t>
      </w:r>
      <w:proofErr w:type="spellStart"/>
      <w:r w:rsidRPr="006F6D77">
        <w:rPr>
          <w:snapToGrid w:val="0"/>
        </w:rPr>
        <w:t>Paral</w:t>
      </w:r>
      <w:proofErr w:type="spellEnd"/>
      <w:r w:rsidRPr="006F6D77">
        <w:rPr>
          <w:snapToGrid w:val="0"/>
        </w:rPr>
        <w:t xml:space="preserve">. </w:t>
      </w:r>
      <w:proofErr w:type="spellStart"/>
      <w:r w:rsidRPr="006F6D77">
        <w:rPr>
          <w:snapToGrid w:val="0"/>
        </w:rPr>
        <w:t>Comput</w:t>
      </w:r>
      <w:proofErr w:type="spellEnd"/>
      <w:r w:rsidRPr="006F6D77">
        <w:rPr>
          <w:snapToGrid w:val="0"/>
        </w:rPr>
        <w:t>., Vol. 28, No. 2, pp. 301-321 (2002)</w:t>
      </w:r>
      <w:bookmarkEnd w:id="314"/>
    </w:p>
    <w:p w14:paraId="36E6F011" w14:textId="6B56E0B9" w:rsidR="006F6D77" w:rsidRDefault="006F6D77" w:rsidP="00F05F82">
      <w:pPr>
        <w:numPr>
          <w:ilvl w:val="0"/>
          <w:numId w:val="2"/>
        </w:numPr>
        <w:spacing w:after="60"/>
        <w:ind w:left="567" w:hanging="567"/>
        <w:rPr>
          <w:snapToGrid w:val="0"/>
        </w:rPr>
      </w:pPr>
      <w:bookmarkStart w:id="315" w:name="_Ref501611659"/>
      <w:r w:rsidRPr="006F6D77">
        <w:rPr>
          <w:snapToGrid w:val="0"/>
        </w:rPr>
        <w:t xml:space="preserve">L. Giraud, A. </w:t>
      </w:r>
      <w:proofErr w:type="spellStart"/>
      <w:r w:rsidRPr="006F6D77">
        <w:rPr>
          <w:snapToGrid w:val="0"/>
        </w:rPr>
        <w:t>Haidar</w:t>
      </w:r>
      <w:proofErr w:type="spellEnd"/>
      <w:r w:rsidRPr="006F6D77">
        <w:rPr>
          <w:snapToGrid w:val="0"/>
        </w:rPr>
        <w:t xml:space="preserve"> and L.T. Watson. Parallel scalability study of hybrid preconditioners in three dimensions. </w:t>
      </w:r>
      <w:proofErr w:type="spellStart"/>
      <w:r w:rsidRPr="006F6D77">
        <w:rPr>
          <w:snapToGrid w:val="0"/>
        </w:rPr>
        <w:t>Paral</w:t>
      </w:r>
      <w:proofErr w:type="spellEnd"/>
      <w:r w:rsidRPr="006F6D77">
        <w:rPr>
          <w:snapToGrid w:val="0"/>
        </w:rPr>
        <w:t xml:space="preserve">. </w:t>
      </w:r>
      <w:proofErr w:type="spellStart"/>
      <w:r w:rsidRPr="006F6D77">
        <w:rPr>
          <w:snapToGrid w:val="0"/>
        </w:rPr>
        <w:t>Comput</w:t>
      </w:r>
      <w:proofErr w:type="spellEnd"/>
      <w:r w:rsidRPr="006F6D77">
        <w:rPr>
          <w:snapToGrid w:val="0"/>
        </w:rPr>
        <w:t>., Vol. 34, pp. 363-379 (2008)</w:t>
      </w:r>
      <w:bookmarkEnd w:id="315"/>
    </w:p>
    <w:p w14:paraId="7EF800C1" w14:textId="4C8F11A5" w:rsidR="006F6D77" w:rsidRDefault="006F6D77" w:rsidP="00F05F82">
      <w:pPr>
        <w:numPr>
          <w:ilvl w:val="0"/>
          <w:numId w:val="2"/>
        </w:numPr>
        <w:spacing w:after="60"/>
        <w:ind w:left="567" w:hanging="567"/>
        <w:rPr>
          <w:snapToGrid w:val="0"/>
          <w:lang w:val="fr-FR"/>
        </w:rPr>
      </w:pPr>
      <w:bookmarkStart w:id="316" w:name="_Ref501611661"/>
      <w:r w:rsidRPr="006F6D77">
        <w:rPr>
          <w:snapToGrid w:val="0"/>
        </w:rPr>
        <w:t xml:space="preserve">E. </w:t>
      </w:r>
      <w:proofErr w:type="spellStart"/>
      <w:r w:rsidRPr="006F6D77">
        <w:rPr>
          <w:snapToGrid w:val="0"/>
        </w:rPr>
        <w:t>Agullo</w:t>
      </w:r>
      <w:proofErr w:type="spellEnd"/>
      <w:r w:rsidRPr="006F6D77">
        <w:rPr>
          <w:snapToGrid w:val="0"/>
        </w:rPr>
        <w:t xml:space="preserve">, L. Giraud, A. </w:t>
      </w:r>
      <w:proofErr w:type="spellStart"/>
      <w:r w:rsidRPr="006F6D77">
        <w:rPr>
          <w:snapToGrid w:val="0"/>
        </w:rPr>
        <w:t>Guermouche</w:t>
      </w:r>
      <w:proofErr w:type="spellEnd"/>
      <w:r w:rsidRPr="006F6D77">
        <w:rPr>
          <w:snapToGrid w:val="0"/>
        </w:rPr>
        <w:t xml:space="preserve"> and J. Roman. Parallel hierarchical hybrid linear solvers for emerging computing platforms. </w:t>
      </w:r>
      <w:r w:rsidRPr="006F6D77">
        <w:rPr>
          <w:snapToGrid w:val="0"/>
          <w:lang w:val="fr-FR"/>
        </w:rPr>
        <w:t>Compte Rendu de l'Académie des Sciences – Mécanique, Vol. 339, No. 2-3, pp. 96-105 (2011)</w:t>
      </w:r>
      <w:bookmarkEnd w:id="316"/>
    </w:p>
    <w:p w14:paraId="138B23F6" w14:textId="77777777" w:rsidR="006F6D77" w:rsidRPr="006F6D77" w:rsidRDefault="006F6D77" w:rsidP="006F6D77">
      <w:pPr>
        <w:numPr>
          <w:ilvl w:val="0"/>
          <w:numId w:val="2"/>
        </w:numPr>
        <w:spacing w:after="60"/>
        <w:ind w:left="567" w:hanging="567"/>
        <w:rPr>
          <w:snapToGrid w:val="0"/>
        </w:rPr>
      </w:pPr>
      <w:bookmarkStart w:id="317" w:name="_Ref501611761"/>
      <w:r w:rsidRPr="006F6D77">
        <w:rPr>
          <w:snapToGrid w:val="0"/>
        </w:rPr>
        <w:t xml:space="preserve">E. </w:t>
      </w:r>
      <w:proofErr w:type="spellStart"/>
      <w:r w:rsidRPr="006F6D77">
        <w:rPr>
          <w:snapToGrid w:val="0"/>
        </w:rPr>
        <w:t>Agullo</w:t>
      </w:r>
      <w:proofErr w:type="spellEnd"/>
      <w:r w:rsidRPr="006F6D77">
        <w:rPr>
          <w:snapToGrid w:val="0"/>
        </w:rPr>
        <w:t xml:space="preserve">, L. Giraud and L. </w:t>
      </w:r>
      <w:proofErr w:type="spellStart"/>
      <w:r w:rsidRPr="006F6D77">
        <w:rPr>
          <w:snapToGrid w:val="0"/>
        </w:rPr>
        <w:t>Poirel</w:t>
      </w:r>
      <w:proofErr w:type="spellEnd"/>
      <w:r w:rsidRPr="006F6D77">
        <w:rPr>
          <w:snapToGrid w:val="0"/>
        </w:rPr>
        <w:t xml:space="preserve">, Robust coarse spaces for Abstract Schwarz preconditioners via generalized </w:t>
      </w:r>
      <w:proofErr w:type="spellStart"/>
      <w:r w:rsidRPr="006F6D77">
        <w:rPr>
          <w:snapToGrid w:val="0"/>
        </w:rPr>
        <w:t>eigenproblems</w:t>
      </w:r>
      <w:proofErr w:type="spellEnd"/>
      <w:r w:rsidRPr="006F6D77">
        <w:rPr>
          <w:snapToGrid w:val="0"/>
        </w:rPr>
        <w:t xml:space="preserve">, </w:t>
      </w:r>
      <w:proofErr w:type="spellStart"/>
      <w:r w:rsidRPr="006F6D77">
        <w:rPr>
          <w:snapToGrid w:val="0"/>
        </w:rPr>
        <w:t>Inria</w:t>
      </w:r>
      <w:proofErr w:type="spellEnd"/>
      <w:r w:rsidRPr="006F6D77">
        <w:rPr>
          <w:snapToGrid w:val="0"/>
        </w:rPr>
        <w:t xml:space="preserve"> Research Report RR-8978 (2016)</w:t>
      </w:r>
      <w:bookmarkEnd w:id="317"/>
    </w:p>
    <w:bookmarkEnd w:id="298"/>
    <w:bookmarkEnd w:id="299"/>
    <w:bookmarkEnd w:id="312"/>
    <w:p w14:paraId="00855DC6" w14:textId="77777777" w:rsidR="00C72EEB" w:rsidRPr="00C642D6" w:rsidRDefault="00C72EEB" w:rsidP="00EC1DD6">
      <w:pPr>
        <w:rPr>
          <w:snapToGrid w:val="0"/>
        </w:rPr>
      </w:pPr>
    </w:p>
    <w:p w14:paraId="06E29979" w14:textId="26AE0743" w:rsidR="00C72EEB" w:rsidRPr="00117D72" w:rsidRDefault="00C72EEB" w:rsidP="00117D72">
      <w:pPr>
        <w:pStyle w:val="Heading10"/>
        <w:tabs>
          <w:tab w:val="clear" w:pos="432"/>
        </w:tabs>
      </w:pPr>
      <w:bookmarkStart w:id="318" w:name="_Toc75287379"/>
      <w:bookmarkStart w:id="319" w:name="_Toc194478746"/>
      <w:bookmarkStart w:id="320" w:name="_Toc376680008"/>
      <w:bookmarkStart w:id="321" w:name="_Toc503189071"/>
      <w:r w:rsidRPr="00C642D6">
        <w:t>List of Acronyms and Abbreviations</w:t>
      </w:r>
      <w:bookmarkEnd w:id="318"/>
      <w:bookmarkEnd w:id="319"/>
      <w:bookmarkEnd w:id="320"/>
      <w:bookmarkEnd w:id="321"/>
    </w:p>
    <w:p w14:paraId="3E266B72" w14:textId="77777777" w:rsidR="008A173E" w:rsidRDefault="008A173E" w:rsidP="00EC1DD6">
      <w:pPr>
        <w:tabs>
          <w:tab w:val="left" w:pos="1418"/>
        </w:tabs>
        <w:spacing w:before="80"/>
        <w:ind w:left="1418" w:hanging="1418"/>
        <w:rPr>
          <w:rFonts w:ascii="Arial" w:hAnsi="Arial" w:cs="Arial"/>
          <w:szCs w:val="22"/>
        </w:rPr>
      </w:pPr>
    </w:p>
    <w:p w14:paraId="62F4C440" w14:textId="77777777" w:rsidR="000673BA" w:rsidRPr="00013018" w:rsidRDefault="000673BA" w:rsidP="000673BA">
      <w:pPr>
        <w:rPr>
          <w:rFonts w:ascii="Arial" w:hAnsi="Arial" w:cs="Arial"/>
          <w:lang w:val="en-US"/>
        </w:rPr>
      </w:pPr>
      <w:proofErr w:type="spellStart"/>
      <w:r>
        <w:rPr>
          <w:rFonts w:ascii="Arial" w:hAnsi="Arial" w:cs="Arial"/>
          <w:lang w:val="en-US"/>
        </w:rPr>
        <w:t>aisbl</w:t>
      </w:r>
      <w:proofErr w:type="spellEnd"/>
      <w:r w:rsidRPr="00013018">
        <w:rPr>
          <w:rFonts w:ascii="Arial" w:hAnsi="Arial" w:cs="Arial"/>
          <w:lang w:val="en-US"/>
        </w:rPr>
        <w:tab/>
      </w:r>
      <w:r w:rsidRPr="00013018">
        <w:rPr>
          <w:rFonts w:ascii="Arial" w:hAnsi="Arial" w:cs="Arial"/>
          <w:lang w:val="en-US"/>
        </w:rPr>
        <w:tab/>
        <w:t xml:space="preserve">Association International Sans </w:t>
      </w:r>
      <w:proofErr w:type="gramStart"/>
      <w:r w:rsidRPr="00013018">
        <w:rPr>
          <w:rFonts w:ascii="Arial" w:hAnsi="Arial" w:cs="Arial"/>
          <w:lang w:val="en-US"/>
        </w:rPr>
        <w:t>But</w:t>
      </w:r>
      <w:proofErr w:type="gramEnd"/>
      <w:r w:rsidRPr="00013018">
        <w:rPr>
          <w:rFonts w:ascii="Arial" w:hAnsi="Arial" w:cs="Arial"/>
          <w:lang w:val="en-US"/>
        </w:rPr>
        <w:t xml:space="preserve"> </w:t>
      </w:r>
      <w:proofErr w:type="spellStart"/>
      <w:r w:rsidRPr="00013018">
        <w:rPr>
          <w:rFonts w:ascii="Arial" w:hAnsi="Arial" w:cs="Arial"/>
          <w:lang w:val="en-US"/>
        </w:rPr>
        <w:t>Lucratif</w:t>
      </w:r>
      <w:proofErr w:type="spellEnd"/>
      <w:r w:rsidRPr="00E41BFF">
        <w:rPr>
          <w:rFonts w:ascii="Courier New" w:hAnsi="Courier New" w:cs="Courier New"/>
          <w:sz w:val="20"/>
          <w:szCs w:val="20"/>
          <w:lang w:val="en-US"/>
        </w:rPr>
        <w:t xml:space="preserve"> </w:t>
      </w:r>
      <w:r>
        <w:rPr>
          <w:rFonts w:ascii="Courier New" w:hAnsi="Courier New" w:cs="Courier New"/>
          <w:sz w:val="20"/>
          <w:szCs w:val="20"/>
          <w:lang w:val="en-US"/>
        </w:rPr>
        <w:br/>
        <w:t xml:space="preserve"> </w:t>
      </w:r>
      <w:r>
        <w:rPr>
          <w:rFonts w:ascii="Courier New" w:hAnsi="Courier New" w:cs="Courier New"/>
          <w:sz w:val="20"/>
          <w:szCs w:val="20"/>
          <w:lang w:val="en-US"/>
        </w:rPr>
        <w:tab/>
      </w:r>
      <w:r>
        <w:rPr>
          <w:rFonts w:ascii="Courier New" w:hAnsi="Courier New" w:cs="Courier New"/>
          <w:sz w:val="20"/>
          <w:szCs w:val="20"/>
          <w:lang w:val="en-US"/>
        </w:rPr>
        <w:tab/>
      </w:r>
      <w:r w:rsidRPr="00013018">
        <w:rPr>
          <w:rFonts w:ascii="Arial" w:hAnsi="Arial" w:cs="Arial"/>
          <w:lang w:val="en-US"/>
        </w:rPr>
        <w:t>(legal form of the PRACE-RI)</w:t>
      </w:r>
    </w:p>
    <w:p w14:paraId="6319A683" w14:textId="77777777" w:rsidR="000673BA" w:rsidRPr="004918D5" w:rsidRDefault="000673BA" w:rsidP="000673BA">
      <w:pPr>
        <w:rPr>
          <w:rFonts w:ascii="Arial" w:hAnsi="Arial" w:cs="Arial"/>
          <w:lang w:val="en-US"/>
        </w:rPr>
      </w:pPr>
      <w:r w:rsidRPr="004918D5">
        <w:rPr>
          <w:rFonts w:ascii="Arial" w:hAnsi="Arial" w:cs="Arial"/>
          <w:lang w:val="en-US"/>
        </w:rPr>
        <w:t>BCO</w:t>
      </w:r>
      <w:r w:rsidRPr="004918D5">
        <w:rPr>
          <w:rFonts w:ascii="Arial" w:hAnsi="Arial" w:cs="Arial"/>
          <w:lang w:val="en-US"/>
        </w:rPr>
        <w:tab/>
      </w:r>
      <w:r w:rsidRPr="004918D5">
        <w:rPr>
          <w:rFonts w:ascii="Arial" w:hAnsi="Arial" w:cs="Arial"/>
          <w:lang w:val="en-US"/>
        </w:rPr>
        <w:tab/>
        <w:t xml:space="preserve">Benchmark Code Owner </w:t>
      </w:r>
    </w:p>
    <w:p w14:paraId="6A15D291" w14:textId="77777777" w:rsidR="000673BA" w:rsidRPr="007E4B79" w:rsidRDefault="000673BA" w:rsidP="000673BA">
      <w:pPr>
        <w:rPr>
          <w:rFonts w:ascii="Arial" w:hAnsi="Arial" w:cs="Arial"/>
          <w:lang w:val="en-US"/>
        </w:rPr>
      </w:pPr>
      <w:proofErr w:type="spellStart"/>
      <w:r w:rsidRPr="007E4B79">
        <w:rPr>
          <w:rFonts w:ascii="Arial" w:hAnsi="Arial" w:cs="Arial"/>
          <w:lang w:val="en-US"/>
        </w:rPr>
        <w:t>CoE</w:t>
      </w:r>
      <w:proofErr w:type="spellEnd"/>
      <w:r w:rsidRPr="007E4B79">
        <w:rPr>
          <w:rFonts w:ascii="Arial" w:hAnsi="Arial" w:cs="Arial"/>
          <w:lang w:val="en-US"/>
        </w:rPr>
        <w:tab/>
      </w:r>
      <w:r w:rsidRPr="007E4B79">
        <w:rPr>
          <w:rFonts w:ascii="Arial" w:hAnsi="Arial" w:cs="Arial"/>
          <w:lang w:val="en-US"/>
        </w:rPr>
        <w:tab/>
        <w:t xml:space="preserve">Center of Excellence </w:t>
      </w:r>
    </w:p>
    <w:p w14:paraId="623C02DA" w14:textId="77777777" w:rsidR="000673BA" w:rsidRPr="007E4B79" w:rsidRDefault="000673BA" w:rsidP="000673BA">
      <w:pPr>
        <w:rPr>
          <w:rFonts w:ascii="Arial" w:hAnsi="Arial" w:cs="Arial"/>
          <w:lang w:val="en-US"/>
        </w:rPr>
      </w:pPr>
      <w:r w:rsidRPr="007E4B79">
        <w:rPr>
          <w:rFonts w:ascii="Arial" w:hAnsi="Arial" w:cs="Arial"/>
          <w:lang w:val="en-US"/>
        </w:rPr>
        <w:t>CPU</w:t>
      </w:r>
      <w:r w:rsidRPr="007E4B79">
        <w:rPr>
          <w:rFonts w:ascii="Arial" w:hAnsi="Arial" w:cs="Arial"/>
          <w:lang w:val="en-US"/>
        </w:rPr>
        <w:tab/>
      </w:r>
      <w:r w:rsidRPr="007E4B79">
        <w:rPr>
          <w:rFonts w:ascii="Arial" w:hAnsi="Arial" w:cs="Arial"/>
          <w:lang w:val="en-US"/>
        </w:rPr>
        <w:tab/>
        <w:t>Central Processing Unit</w:t>
      </w:r>
    </w:p>
    <w:p w14:paraId="334660E7" w14:textId="77777777" w:rsidR="000673BA" w:rsidRPr="008A173E" w:rsidRDefault="000673BA" w:rsidP="000673BA">
      <w:pPr>
        <w:rPr>
          <w:rFonts w:ascii="Arial" w:hAnsi="Arial" w:cs="Arial"/>
        </w:rPr>
      </w:pPr>
      <w:r w:rsidRPr="008A173E">
        <w:rPr>
          <w:rFonts w:ascii="Arial" w:hAnsi="Arial" w:cs="Arial"/>
        </w:rPr>
        <w:t>CUDA</w:t>
      </w:r>
      <w:r w:rsidRPr="008A173E">
        <w:rPr>
          <w:rFonts w:ascii="Arial" w:hAnsi="Arial" w:cs="Arial"/>
        </w:rPr>
        <w:tab/>
      </w:r>
      <w:r w:rsidRPr="008A173E">
        <w:rPr>
          <w:rFonts w:ascii="Arial" w:hAnsi="Arial" w:cs="Arial"/>
        </w:rPr>
        <w:tab/>
        <w:t>Compute Unified Device Architecture (NVIDIA)</w:t>
      </w:r>
    </w:p>
    <w:p w14:paraId="2E00537D" w14:textId="77777777" w:rsidR="000673BA" w:rsidRPr="008A173E" w:rsidRDefault="000673BA" w:rsidP="000673BA">
      <w:pPr>
        <w:rPr>
          <w:rFonts w:ascii="Arial" w:hAnsi="Arial" w:cs="Arial"/>
        </w:rPr>
      </w:pPr>
      <w:r w:rsidRPr="008A173E">
        <w:rPr>
          <w:rFonts w:ascii="Arial" w:hAnsi="Arial" w:cs="Arial"/>
        </w:rPr>
        <w:t>DARPA</w:t>
      </w:r>
      <w:r w:rsidRPr="008A173E">
        <w:rPr>
          <w:rFonts w:ascii="Arial" w:hAnsi="Arial" w:cs="Arial"/>
        </w:rPr>
        <w:tab/>
      </w:r>
      <w:proofErr w:type="spellStart"/>
      <w:r w:rsidRPr="008A173E">
        <w:rPr>
          <w:rFonts w:ascii="Arial" w:hAnsi="Arial" w:cs="Arial"/>
        </w:rPr>
        <w:t>Defense</w:t>
      </w:r>
      <w:proofErr w:type="spellEnd"/>
      <w:r w:rsidRPr="008A173E">
        <w:rPr>
          <w:rFonts w:ascii="Arial" w:hAnsi="Arial" w:cs="Arial"/>
        </w:rPr>
        <w:t xml:space="preserve"> Advanced Research Projects Agency</w:t>
      </w:r>
    </w:p>
    <w:p w14:paraId="5D8FA685" w14:textId="77777777" w:rsidR="000673BA" w:rsidRPr="008A173E" w:rsidRDefault="000673BA" w:rsidP="000673BA">
      <w:pPr>
        <w:ind w:left="1418" w:hanging="1418"/>
        <w:rPr>
          <w:rFonts w:ascii="Arial" w:hAnsi="Arial" w:cs="Arial"/>
        </w:rPr>
      </w:pPr>
      <w:r w:rsidRPr="008A173E">
        <w:rPr>
          <w:rFonts w:ascii="Arial" w:hAnsi="Arial" w:cs="Arial"/>
        </w:rPr>
        <w:t>DEISA</w:t>
      </w:r>
      <w:r w:rsidRPr="008A173E">
        <w:rPr>
          <w:rFonts w:ascii="Arial" w:hAnsi="Arial" w:cs="Arial"/>
        </w:rPr>
        <w:tab/>
        <w:t>Distributed European Infrastructure for Supercomputing Applications EU project by leading national HPC centres</w:t>
      </w:r>
    </w:p>
    <w:p w14:paraId="6AF41A6D" w14:textId="77777777" w:rsidR="000673BA" w:rsidRDefault="000673BA" w:rsidP="000673BA">
      <w:pPr>
        <w:rPr>
          <w:rFonts w:ascii="Arial" w:hAnsi="Arial" w:cs="Arial"/>
        </w:rPr>
      </w:pPr>
      <w:proofErr w:type="spellStart"/>
      <w:r>
        <w:rPr>
          <w:rFonts w:ascii="Arial" w:hAnsi="Arial" w:cs="Arial"/>
        </w:rPr>
        <w:t>DoA</w:t>
      </w:r>
      <w:proofErr w:type="spellEnd"/>
      <w:r>
        <w:rPr>
          <w:rFonts w:ascii="Arial" w:hAnsi="Arial" w:cs="Arial"/>
        </w:rPr>
        <w:tab/>
      </w:r>
      <w:r>
        <w:rPr>
          <w:rFonts w:ascii="Arial" w:hAnsi="Arial" w:cs="Arial"/>
        </w:rPr>
        <w:tab/>
        <w:t xml:space="preserve">Description of Action (formerly known as </w:t>
      </w:r>
      <w:proofErr w:type="spellStart"/>
      <w:r>
        <w:rPr>
          <w:rFonts w:ascii="Arial" w:hAnsi="Arial" w:cs="Arial"/>
        </w:rPr>
        <w:t>DoW</w:t>
      </w:r>
      <w:proofErr w:type="spellEnd"/>
      <w:r>
        <w:rPr>
          <w:rFonts w:ascii="Arial" w:hAnsi="Arial" w:cs="Arial"/>
        </w:rPr>
        <w:t>)</w:t>
      </w:r>
    </w:p>
    <w:p w14:paraId="31A6A6D5" w14:textId="77777777" w:rsidR="000673BA" w:rsidRPr="008A173E" w:rsidRDefault="000673BA" w:rsidP="000673BA">
      <w:pPr>
        <w:rPr>
          <w:rFonts w:ascii="Arial" w:hAnsi="Arial" w:cs="Arial"/>
        </w:rPr>
      </w:pPr>
      <w:r w:rsidRPr="008A173E">
        <w:rPr>
          <w:rFonts w:ascii="Arial" w:hAnsi="Arial" w:cs="Arial"/>
        </w:rPr>
        <w:t>EC</w:t>
      </w:r>
      <w:r w:rsidRPr="008A173E">
        <w:rPr>
          <w:rFonts w:ascii="Arial" w:hAnsi="Arial" w:cs="Arial"/>
        </w:rPr>
        <w:tab/>
      </w:r>
      <w:r w:rsidRPr="008A173E">
        <w:rPr>
          <w:rFonts w:ascii="Arial" w:hAnsi="Arial" w:cs="Arial"/>
        </w:rPr>
        <w:tab/>
        <w:t>European Comm</w:t>
      </w:r>
      <w:r>
        <w:rPr>
          <w:rFonts w:ascii="Arial" w:hAnsi="Arial" w:cs="Arial"/>
        </w:rPr>
        <w:t>ission</w:t>
      </w:r>
    </w:p>
    <w:p w14:paraId="615B0E1F" w14:textId="77777777" w:rsidR="000673BA" w:rsidRPr="008A173E" w:rsidRDefault="000673BA" w:rsidP="000673BA">
      <w:pPr>
        <w:rPr>
          <w:rFonts w:ascii="Arial" w:hAnsi="Arial" w:cs="Arial"/>
        </w:rPr>
      </w:pPr>
      <w:r w:rsidRPr="008A173E">
        <w:rPr>
          <w:rFonts w:ascii="Arial" w:hAnsi="Arial" w:cs="Arial"/>
        </w:rPr>
        <w:t>EESI</w:t>
      </w:r>
      <w:r w:rsidRPr="008A173E">
        <w:rPr>
          <w:rFonts w:ascii="Arial" w:hAnsi="Arial" w:cs="Arial"/>
        </w:rPr>
        <w:tab/>
      </w:r>
      <w:r w:rsidRPr="008A173E">
        <w:rPr>
          <w:rFonts w:ascii="Arial" w:hAnsi="Arial" w:cs="Arial"/>
        </w:rPr>
        <w:tab/>
        <w:t xml:space="preserve">European </w:t>
      </w:r>
      <w:proofErr w:type="spellStart"/>
      <w:r w:rsidRPr="008A173E">
        <w:rPr>
          <w:rFonts w:ascii="Arial" w:hAnsi="Arial" w:cs="Arial"/>
        </w:rPr>
        <w:t>Exascale</w:t>
      </w:r>
      <w:proofErr w:type="spellEnd"/>
      <w:r w:rsidRPr="008A173E">
        <w:rPr>
          <w:rFonts w:ascii="Arial" w:hAnsi="Arial" w:cs="Arial"/>
        </w:rPr>
        <w:t xml:space="preserve"> Software Initiative</w:t>
      </w:r>
    </w:p>
    <w:p w14:paraId="7D39A5CE" w14:textId="77777777" w:rsidR="000673BA" w:rsidRPr="008A173E" w:rsidRDefault="000673BA" w:rsidP="000673BA">
      <w:pPr>
        <w:rPr>
          <w:rFonts w:ascii="Arial" w:hAnsi="Arial" w:cs="Arial"/>
        </w:rPr>
      </w:pPr>
      <w:proofErr w:type="spellStart"/>
      <w:r w:rsidRPr="008A173E">
        <w:rPr>
          <w:rFonts w:ascii="Arial" w:hAnsi="Arial" w:cs="Arial"/>
        </w:rPr>
        <w:lastRenderedPageBreak/>
        <w:t>EoI</w:t>
      </w:r>
      <w:proofErr w:type="spellEnd"/>
      <w:r w:rsidRPr="008A173E">
        <w:rPr>
          <w:rFonts w:ascii="Arial" w:hAnsi="Arial" w:cs="Arial"/>
        </w:rPr>
        <w:tab/>
      </w:r>
      <w:r w:rsidRPr="008A173E">
        <w:rPr>
          <w:rFonts w:ascii="Arial" w:hAnsi="Arial" w:cs="Arial"/>
        </w:rPr>
        <w:tab/>
        <w:t>Expression of Interest</w:t>
      </w:r>
    </w:p>
    <w:p w14:paraId="279ADB48" w14:textId="77777777" w:rsidR="000673BA" w:rsidRDefault="000673BA" w:rsidP="000673BA">
      <w:pPr>
        <w:tabs>
          <w:tab w:val="left" w:pos="1418"/>
        </w:tabs>
        <w:ind w:left="1418" w:hanging="1418"/>
        <w:rPr>
          <w:rFonts w:ascii="Arial" w:hAnsi="Arial" w:cs="Arial"/>
          <w:szCs w:val="22"/>
        </w:rPr>
      </w:pPr>
      <w:r w:rsidRPr="00C642D6">
        <w:rPr>
          <w:rFonts w:ascii="Arial" w:hAnsi="Arial" w:cs="Arial"/>
          <w:szCs w:val="22"/>
        </w:rPr>
        <w:t>ESFRI</w:t>
      </w:r>
      <w:r w:rsidRPr="00C642D6">
        <w:rPr>
          <w:rFonts w:ascii="Arial" w:hAnsi="Arial" w:cs="Arial"/>
          <w:szCs w:val="22"/>
        </w:rPr>
        <w:tab/>
        <w:t xml:space="preserve">European Strategy Forum on Research Infrastructures </w:t>
      </w:r>
    </w:p>
    <w:p w14:paraId="68DF710F" w14:textId="4315B235" w:rsidR="00720854" w:rsidRPr="00C642D6" w:rsidRDefault="00720854" w:rsidP="000673BA">
      <w:pPr>
        <w:tabs>
          <w:tab w:val="left" w:pos="1418"/>
        </w:tabs>
        <w:ind w:left="1418" w:hanging="1418"/>
        <w:rPr>
          <w:rFonts w:ascii="Arial" w:hAnsi="Arial" w:cs="Arial"/>
          <w:szCs w:val="22"/>
        </w:rPr>
      </w:pPr>
      <w:r>
        <w:rPr>
          <w:rFonts w:ascii="Arial" w:hAnsi="Arial" w:cs="Arial"/>
          <w:szCs w:val="22"/>
        </w:rPr>
        <w:t>FPGA</w:t>
      </w:r>
      <w:r>
        <w:rPr>
          <w:rFonts w:ascii="Arial" w:hAnsi="Arial" w:cs="Arial"/>
          <w:szCs w:val="22"/>
        </w:rPr>
        <w:tab/>
      </w:r>
      <w:r w:rsidRPr="00720854">
        <w:rPr>
          <w:rFonts w:ascii="Arial" w:hAnsi="Arial" w:cs="Arial"/>
          <w:szCs w:val="22"/>
        </w:rPr>
        <w:t>Field-programmable gate array</w:t>
      </w:r>
    </w:p>
    <w:p w14:paraId="7ADB0DFA" w14:textId="77777777" w:rsidR="000673BA" w:rsidRPr="002B3519" w:rsidRDefault="000673BA" w:rsidP="000673BA">
      <w:pPr>
        <w:rPr>
          <w:rFonts w:ascii="Arial" w:hAnsi="Arial" w:cs="Arial"/>
          <w:lang w:val="en-US"/>
        </w:rPr>
      </w:pPr>
      <w:r w:rsidRPr="002B3519">
        <w:rPr>
          <w:rFonts w:ascii="Arial" w:hAnsi="Arial" w:cs="Arial"/>
          <w:lang w:val="en-US"/>
        </w:rPr>
        <w:t>GB</w:t>
      </w:r>
      <w:r w:rsidRPr="002B3519">
        <w:rPr>
          <w:rFonts w:ascii="Arial" w:hAnsi="Arial" w:cs="Arial"/>
          <w:lang w:val="en-US"/>
        </w:rPr>
        <w:tab/>
      </w:r>
      <w:r w:rsidRPr="002B3519">
        <w:rPr>
          <w:rFonts w:ascii="Arial" w:hAnsi="Arial" w:cs="Arial"/>
          <w:lang w:val="en-US"/>
        </w:rPr>
        <w:tab/>
        <w:t>Giga (= 2</w:t>
      </w:r>
      <w:r w:rsidRPr="002B3519">
        <w:rPr>
          <w:rFonts w:ascii="Arial" w:hAnsi="Arial" w:cs="Arial"/>
          <w:vertAlign w:val="superscript"/>
          <w:lang w:val="en-US"/>
        </w:rPr>
        <w:t>30</w:t>
      </w:r>
      <w:r w:rsidRPr="002B3519">
        <w:rPr>
          <w:rFonts w:ascii="Arial" w:hAnsi="Arial" w:cs="Arial"/>
          <w:lang w:val="en-US"/>
        </w:rPr>
        <w:t xml:space="preserve"> ~ 10</w:t>
      </w:r>
      <w:r w:rsidRPr="002B3519">
        <w:rPr>
          <w:rFonts w:ascii="Arial" w:hAnsi="Arial" w:cs="Arial"/>
          <w:vertAlign w:val="superscript"/>
          <w:lang w:val="en-US"/>
        </w:rPr>
        <w:t>9</w:t>
      </w:r>
      <w:r w:rsidRPr="002B3519">
        <w:rPr>
          <w:rFonts w:ascii="Arial" w:hAnsi="Arial" w:cs="Arial"/>
          <w:lang w:val="en-US"/>
        </w:rPr>
        <w:t xml:space="preserve">) Bytes (= 8 bits), also </w:t>
      </w:r>
      <w:proofErr w:type="spellStart"/>
      <w:r w:rsidRPr="002B3519">
        <w:rPr>
          <w:rFonts w:ascii="Arial" w:hAnsi="Arial" w:cs="Arial"/>
          <w:lang w:val="en-US"/>
        </w:rPr>
        <w:t>GByte</w:t>
      </w:r>
      <w:proofErr w:type="spellEnd"/>
    </w:p>
    <w:p w14:paraId="40B43232" w14:textId="77777777" w:rsidR="000673BA" w:rsidRPr="008A173E"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xml:space="preserve">) bits per second, also </w:t>
      </w:r>
      <w:proofErr w:type="spellStart"/>
      <w:r w:rsidRPr="008A173E">
        <w:rPr>
          <w:rFonts w:ascii="Arial" w:hAnsi="Arial" w:cs="Arial"/>
        </w:rPr>
        <w:t>Gbit</w:t>
      </w:r>
      <w:proofErr w:type="spellEnd"/>
      <w:r w:rsidRPr="008A173E">
        <w:rPr>
          <w:rFonts w:ascii="Arial" w:hAnsi="Arial" w:cs="Arial"/>
        </w:rPr>
        <w:t>/s</w:t>
      </w:r>
    </w:p>
    <w:p w14:paraId="5BF6841A" w14:textId="77777777" w:rsidR="000673BA"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xml:space="preserve">) Bytes (= 8 bits) per second, also </w:t>
      </w:r>
      <w:proofErr w:type="spellStart"/>
      <w:r w:rsidRPr="008A173E">
        <w:rPr>
          <w:rFonts w:ascii="Arial" w:hAnsi="Arial" w:cs="Arial"/>
        </w:rPr>
        <w:t>GByte</w:t>
      </w:r>
      <w:proofErr w:type="spellEnd"/>
      <w:r w:rsidRPr="008A173E">
        <w:rPr>
          <w:rFonts w:ascii="Arial" w:hAnsi="Arial" w:cs="Arial"/>
        </w:rPr>
        <w:t>/s</w:t>
      </w:r>
    </w:p>
    <w:p w14:paraId="1B36AE6B"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GÉANT</w:t>
      </w:r>
      <w:r w:rsidRPr="00C642D6">
        <w:rPr>
          <w:rFonts w:ascii="Arial" w:hAnsi="Arial" w:cs="Arial"/>
          <w:szCs w:val="22"/>
        </w:rPr>
        <w:tab/>
        <w:t>Collaboration between National Research and Education Networks to build a multi-gigabit pan-European network.</w:t>
      </w:r>
      <w:r>
        <w:rPr>
          <w:rFonts w:ascii="Arial" w:hAnsi="Arial" w:cs="Arial"/>
          <w:szCs w:val="22"/>
        </w:rPr>
        <w:t xml:space="preserve"> The current EC-funded project as of 2015 is GN4.</w:t>
      </w:r>
    </w:p>
    <w:p w14:paraId="1BCDF19A" w14:textId="77777777" w:rsidR="000673BA" w:rsidRPr="008A173E" w:rsidRDefault="000673BA" w:rsidP="000673BA">
      <w:pPr>
        <w:ind w:left="1418" w:hanging="1418"/>
        <w:rPr>
          <w:rFonts w:ascii="Arial" w:hAnsi="Arial" w:cs="Arial"/>
        </w:rPr>
      </w:pPr>
      <w:proofErr w:type="spellStart"/>
      <w:r w:rsidRPr="008A173E">
        <w:rPr>
          <w:rFonts w:ascii="Arial" w:hAnsi="Arial" w:cs="Arial"/>
        </w:rPr>
        <w:t>GFlop</w:t>
      </w:r>
      <w:proofErr w:type="spellEnd"/>
      <w:r w:rsidRPr="008A173E">
        <w:rPr>
          <w:rFonts w:ascii="Arial" w:hAnsi="Arial" w:cs="Arial"/>
        </w:rPr>
        <w:t>/s</w:t>
      </w:r>
      <w:r w:rsidRPr="008A173E">
        <w:rPr>
          <w:rFonts w:ascii="Arial" w:hAnsi="Arial" w:cs="Arial"/>
        </w:rPr>
        <w:tab/>
        <w:t>Giga (= 10</w:t>
      </w:r>
      <w:r w:rsidRPr="008A173E">
        <w:rPr>
          <w:rFonts w:ascii="Arial" w:hAnsi="Arial" w:cs="Arial"/>
          <w:vertAlign w:val="superscript"/>
        </w:rPr>
        <w:t>9</w:t>
      </w:r>
      <w:r w:rsidRPr="008A173E">
        <w:rPr>
          <w:rFonts w:ascii="Arial" w:hAnsi="Arial" w:cs="Arial"/>
        </w:rPr>
        <w:t>) Floating point operations (usually in 64-bit, i.e. DP) per second, also GF/s</w:t>
      </w:r>
    </w:p>
    <w:p w14:paraId="46BA534C" w14:textId="77777777" w:rsidR="000673BA" w:rsidRPr="008A173E" w:rsidRDefault="000673BA" w:rsidP="000673BA">
      <w:pPr>
        <w:rPr>
          <w:rFonts w:ascii="Arial" w:hAnsi="Arial" w:cs="Arial"/>
        </w:rPr>
      </w:pPr>
      <w:r w:rsidRPr="008A173E">
        <w:rPr>
          <w:rFonts w:ascii="Arial" w:hAnsi="Arial" w:cs="Arial"/>
        </w:rPr>
        <w:t>GHz</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Hertz, frequency =10</w:t>
      </w:r>
      <w:r w:rsidRPr="008A173E">
        <w:rPr>
          <w:rFonts w:ascii="Arial" w:hAnsi="Arial" w:cs="Arial"/>
          <w:vertAlign w:val="superscript"/>
        </w:rPr>
        <w:t>9</w:t>
      </w:r>
      <w:r w:rsidRPr="008A173E">
        <w:rPr>
          <w:rFonts w:ascii="Arial" w:hAnsi="Arial" w:cs="Arial"/>
        </w:rPr>
        <w:t xml:space="preserve"> periods or clock cycles per second</w:t>
      </w:r>
    </w:p>
    <w:p w14:paraId="751A66D8" w14:textId="77777777" w:rsidR="000673BA" w:rsidRDefault="000673BA" w:rsidP="000673BA">
      <w:pPr>
        <w:rPr>
          <w:rFonts w:ascii="Arial" w:hAnsi="Arial" w:cs="Arial"/>
        </w:rPr>
      </w:pPr>
      <w:r w:rsidRPr="008A173E">
        <w:rPr>
          <w:rFonts w:ascii="Arial" w:hAnsi="Arial" w:cs="Arial"/>
        </w:rPr>
        <w:t>GPU</w:t>
      </w:r>
      <w:r w:rsidRPr="008A173E">
        <w:rPr>
          <w:rFonts w:ascii="Arial" w:hAnsi="Arial" w:cs="Arial"/>
        </w:rPr>
        <w:tab/>
      </w:r>
      <w:r w:rsidRPr="008A173E">
        <w:rPr>
          <w:rFonts w:ascii="Arial" w:hAnsi="Arial" w:cs="Arial"/>
        </w:rPr>
        <w:tab/>
        <w:t>Graphic Processing Unit</w:t>
      </w:r>
    </w:p>
    <w:p w14:paraId="00700CA0" w14:textId="1E882AD2" w:rsidR="00720854" w:rsidRPr="008A173E" w:rsidRDefault="00720854" w:rsidP="000673BA">
      <w:pPr>
        <w:rPr>
          <w:rFonts w:ascii="Arial" w:hAnsi="Arial" w:cs="Arial"/>
        </w:rPr>
      </w:pPr>
      <w:r>
        <w:rPr>
          <w:rFonts w:ascii="Arial" w:hAnsi="Arial" w:cs="Arial"/>
        </w:rPr>
        <w:t>HDEEM</w:t>
      </w:r>
      <w:r>
        <w:rPr>
          <w:rFonts w:ascii="Arial" w:hAnsi="Arial" w:cs="Arial"/>
        </w:rPr>
        <w:tab/>
      </w:r>
      <w:r w:rsidRPr="00720854">
        <w:rPr>
          <w:rFonts w:ascii="Arial" w:hAnsi="Arial" w:cs="Arial"/>
        </w:rPr>
        <w:t>High Definition Energy Efficiency Monitoring</w:t>
      </w:r>
    </w:p>
    <w:p w14:paraId="10E85D50"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HET</w:t>
      </w:r>
      <w:r w:rsidRPr="00C642D6">
        <w:rPr>
          <w:rFonts w:ascii="Arial" w:hAnsi="Arial" w:cs="Arial"/>
          <w:szCs w:val="22"/>
        </w:rPr>
        <w:tab/>
      </w:r>
      <w:r w:rsidRPr="00C642D6">
        <w:rPr>
          <w:rFonts w:ascii="Arial" w:hAnsi="Arial" w:cs="Arial"/>
          <w:iCs/>
          <w:szCs w:val="22"/>
        </w:rPr>
        <w:t>High Performance Computing in Europe Taskforce. Taskforce by representatives from European HPC community to shape the European HPC Research Infrastructure. Produced the scientific case and valuable groundwork for the PRACE project.</w:t>
      </w:r>
    </w:p>
    <w:p w14:paraId="3D508ED2" w14:textId="77777777" w:rsidR="000673BA" w:rsidRPr="008A173E" w:rsidRDefault="000673BA" w:rsidP="000673BA">
      <w:pPr>
        <w:rPr>
          <w:rFonts w:ascii="Arial" w:hAnsi="Arial" w:cs="Arial"/>
        </w:rPr>
      </w:pPr>
      <w:r w:rsidRPr="008A173E">
        <w:rPr>
          <w:rFonts w:ascii="Arial" w:hAnsi="Arial" w:cs="Arial"/>
        </w:rPr>
        <w:t>HMM</w:t>
      </w:r>
      <w:r w:rsidRPr="008A173E">
        <w:rPr>
          <w:rFonts w:ascii="Arial" w:hAnsi="Arial" w:cs="Arial"/>
        </w:rPr>
        <w:tab/>
      </w:r>
      <w:r w:rsidRPr="008A173E">
        <w:rPr>
          <w:rFonts w:ascii="Arial" w:hAnsi="Arial" w:cs="Arial"/>
        </w:rPr>
        <w:tab/>
        <w:t>Hidden Markov Model</w:t>
      </w:r>
    </w:p>
    <w:p w14:paraId="5683D013" w14:textId="77777777" w:rsidR="000673BA" w:rsidRPr="008A173E" w:rsidRDefault="000673BA" w:rsidP="000673BA">
      <w:pPr>
        <w:ind w:left="1418" w:hanging="1418"/>
        <w:rPr>
          <w:rFonts w:ascii="Arial" w:hAnsi="Arial" w:cs="Arial"/>
        </w:rPr>
      </w:pPr>
      <w:r w:rsidRPr="008A173E">
        <w:rPr>
          <w:rFonts w:ascii="Arial" w:hAnsi="Arial" w:cs="Arial"/>
        </w:rPr>
        <w:t>HPC</w:t>
      </w:r>
      <w:r w:rsidRPr="008A173E">
        <w:rPr>
          <w:rFonts w:ascii="Arial" w:hAnsi="Arial" w:cs="Arial"/>
        </w:rPr>
        <w:tab/>
        <w:t xml:space="preserve">High Performance Computing; Computing at a </w:t>
      </w:r>
      <w:proofErr w:type="gramStart"/>
      <w:r w:rsidRPr="008A173E">
        <w:rPr>
          <w:rFonts w:ascii="Arial" w:hAnsi="Arial" w:cs="Arial"/>
        </w:rPr>
        <w:t>high performance</w:t>
      </w:r>
      <w:proofErr w:type="gramEnd"/>
      <w:r w:rsidRPr="008A173E">
        <w:rPr>
          <w:rFonts w:ascii="Arial" w:hAnsi="Arial" w:cs="Arial"/>
        </w:rPr>
        <w:t xml:space="preserve"> level at any given time; often used synonym with Supercomputing</w:t>
      </w:r>
    </w:p>
    <w:p w14:paraId="19D2552D" w14:textId="77777777" w:rsidR="000673BA" w:rsidRPr="004918D5" w:rsidRDefault="000673BA" w:rsidP="000673BA">
      <w:pPr>
        <w:rPr>
          <w:rFonts w:ascii="Arial" w:hAnsi="Arial" w:cs="Arial"/>
          <w:lang w:val="en-US"/>
        </w:rPr>
      </w:pPr>
      <w:r w:rsidRPr="004918D5">
        <w:rPr>
          <w:rFonts w:ascii="Arial" w:hAnsi="Arial" w:cs="Arial"/>
          <w:lang w:val="en-US"/>
        </w:rPr>
        <w:t>HPL</w:t>
      </w:r>
      <w:r w:rsidRPr="004918D5">
        <w:rPr>
          <w:rFonts w:ascii="Arial" w:hAnsi="Arial" w:cs="Arial"/>
          <w:lang w:val="en-US"/>
        </w:rPr>
        <w:tab/>
      </w:r>
      <w:r w:rsidRPr="004918D5">
        <w:rPr>
          <w:rFonts w:ascii="Arial" w:hAnsi="Arial" w:cs="Arial"/>
          <w:lang w:val="en-US"/>
        </w:rPr>
        <w:tab/>
        <w:t xml:space="preserve">High Performance LINPACK </w:t>
      </w:r>
    </w:p>
    <w:p w14:paraId="351A64E2"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ISC</w:t>
      </w:r>
      <w:r w:rsidRPr="00C642D6">
        <w:rPr>
          <w:rFonts w:ascii="Arial" w:hAnsi="Arial" w:cs="Arial"/>
          <w:szCs w:val="22"/>
        </w:rPr>
        <w:tab/>
        <w:t xml:space="preserve">International Supercomputing Conference; European equivalent to the US based </w:t>
      </w:r>
      <w:proofErr w:type="spellStart"/>
      <w:r w:rsidRPr="00C642D6">
        <w:rPr>
          <w:rFonts w:ascii="Arial" w:hAnsi="Arial" w:cs="Arial"/>
          <w:szCs w:val="22"/>
        </w:rPr>
        <w:t>SC</w:t>
      </w:r>
      <w:r>
        <w:rPr>
          <w:rFonts w:ascii="Arial" w:hAnsi="Arial" w:cs="Arial"/>
          <w:szCs w:val="22"/>
        </w:rPr>
        <w:t>xx</w:t>
      </w:r>
      <w:proofErr w:type="spellEnd"/>
      <w:r w:rsidRPr="00C642D6">
        <w:rPr>
          <w:rFonts w:ascii="Arial" w:hAnsi="Arial" w:cs="Arial"/>
          <w:szCs w:val="22"/>
        </w:rPr>
        <w:t xml:space="preserve"> conference. Held annually in Germany.</w:t>
      </w:r>
    </w:p>
    <w:p w14:paraId="509CFB28" w14:textId="77777777" w:rsidR="000673BA" w:rsidRPr="002B3519" w:rsidRDefault="000673BA" w:rsidP="000673BA">
      <w:pPr>
        <w:rPr>
          <w:rFonts w:ascii="Arial" w:hAnsi="Arial" w:cs="Arial"/>
          <w:lang w:val="en-US"/>
        </w:rPr>
      </w:pPr>
      <w:r w:rsidRPr="002B3519">
        <w:rPr>
          <w:rFonts w:ascii="Arial" w:hAnsi="Arial" w:cs="Arial"/>
          <w:lang w:val="en-US"/>
        </w:rPr>
        <w:t>KB</w:t>
      </w:r>
      <w:r w:rsidRPr="002B3519">
        <w:rPr>
          <w:rFonts w:ascii="Arial" w:hAnsi="Arial" w:cs="Arial"/>
          <w:lang w:val="en-US"/>
        </w:rPr>
        <w:tab/>
      </w:r>
      <w:r w:rsidRPr="002B3519">
        <w:rPr>
          <w:rFonts w:ascii="Arial" w:hAnsi="Arial" w:cs="Arial"/>
          <w:lang w:val="en-US"/>
        </w:rPr>
        <w:tab/>
        <w:t>Kilo (= 2</w:t>
      </w:r>
      <w:r w:rsidRPr="002B3519">
        <w:rPr>
          <w:rFonts w:ascii="Arial" w:hAnsi="Arial" w:cs="Arial"/>
          <w:vertAlign w:val="superscript"/>
          <w:lang w:val="en-US"/>
        </w:rPr>
        <w:t>10</w:t>
      </w:r>
      <w:r w:rsidRPr="002B3519">
        <w:rPr>
          <w:rFonts w:ascii="Arial" w:hAnsi="Arial" w:cs="Arial"/>
          <w:lang w:val="en-US"/>
        </w:rPr>
        <w:t xml:space="preserve"> ~10</w:t>
      </w:r>
      <w:r w:rsidRPr="002B3519">
        <w:rPr>
          <w:rFonts w:ascii="Arial" w:hAnsi="Arial" w:cs="Arial"/>
          <w:vertAlign w:val="superscript"/>
          <w:lang w:val="en-US"/>
        </w:rPr>
        <w:t>3</w:t>
      </w:r>
      <w:r w:rsidRPr="002B3519">
        <w:rPr>
          <w:rFonts w:ascii="Arial" w:hAnsi="Arial" w:cs="Arial"/>
          <w:lang w:val="en-US"/>
        </w:rPr>
        <w:t xml:space="preserve">) Bytes (= 8 bits), also </w:t>
      </w:r>
      <w:proofErr w:type="spellStart"/>
      <w:r w:rsidRPr="002B3519">
        <w:rPr>
          <w:rFonts w:ascii="Arial" w:hAnsi="Arial" w:cs="Arial"/>
          <w:lang w:val="en-US"/>
        </w:rPr>
        <w:t>KByte</w:t>
      </w:r>
      <w:proofErr w:type="spellEnd"/>
    </w:p>
    <w:p w14:paraId="315C0B31" w14:textId="77777777" w:rsidR="000673BA" w:rsidRPr="008A173E" w:rsidRDefault="000673BA" w:rsidP="000673BA">
      <w:pPr>
        <w:rPr>
          <w:rFonts w:ascii="Arial" w:hAnsi="Arial" w:cs="Arial"/>
        </w:rPr>
      </w:pPr>
      <w:r w:rsidRPr="008A173E">
        <w:rPr>
          <w:rFonts w:ascii="Arial" w:hAnsi="Arial" w:cs="Arial"/>
        </w:rPr>
        <w:t>LINPACK</w:t>
      </w:r>
      <w:r w:rsidRPr="008A173E">
        <w:rPr>
          <w:rFonts w:ascii="Arial" w:hAnsi="Arial" w:cs="Arial"/>
        </w:rPr>
        <w:tab/>
        <w:t>Software library for Linear Algebra</w:t>
      </w:r>
    </w:p>
    <w:p w14:paraId="33263297" w14:textId="77777777" w:rsidR="000673BA" w:rsidRDefault="000673BA" w:rsidP="000673BA">
      <w:pPr>
        <w:rPr>
          <w:rFonts w:ascii="Arial" w:hAnsi="Arial" w:cs="Arial"/>
        </w:rPr>
      </w:pPr>
      <w:r>
        <w:rPr>
          <w:rFonts w:ascii="Arial" w:hAnsi="Arial" w:cs="Arial"/>
        </w:rPr>
        <w:t>MB</w:t>
      </w:r>
      <w:r>
        <w:rPr>
          <w:rFonts w:ascii="Arial" w:hAnsi="Arial" w:cs="Arial"/>
        </w:rPr>
        <w:tab/>
      </w:r>
      <w:r>
        <w:rPr>
          <w:rFonts w:ascii="Arial" w:hAnsi="Arial" w:cs="Arial"/>
        </w:rPr>
        <w:tab/>
        <w:t>Management Board (highest decision making body of the project)</w:t>
      </w:r>
    </w:p>
    <w:p w14:paraId="5B6F91E3" w14:textId="77777777" w:rsidR="000673BA" w:rsidRPr="008A173E" w:rsidRDefault="000673BA" w:rsidP="000673BA">
      <w:pPr>
        <w:rPr>
          <w:rFonts w:ascii="Arial" w:hAnsi="Arial" w:cs="Arial"/>
        </w:rPr>
      </w:pPr>
      <w:r w:rsidRPr="008A173E">
        <w:rPr>
          <w:rFonts w:ascii="Arial" w:hAnsi="Arial" w:cs="Arial"/>
        </w:rPr>
        <w:t>MB</w:t>
      </w:r>
      <w:r w:rsidRPr="008A173E">
        <w:rPr>
          <w:rFonts w:ascii="Arial" w:hAnsi="Arial" w:cs="Arial"/>
        </w:rPr>
        <w:tab/>
      </w:r>
      <w:r w:rsidRPr="008A173E">
        <w:rPr>
          <w:rFonts w:ascii="Arial" w:hAnsi="Arial" w:cs="Arial"/>
        </w:rPr>
        <w:tab/>
        <w:t>Mega (= 2</w:t>
      </w:r>
      <w:r w:rsidRPr="008A173E">
        <w:rPr>
          <w:rFonts w:ascii="Arial" w:hAnsi="Arial" w:cs="Arial"/>
          <w:vertAlign w:val="superscript"/>
        </w:rPr>
        <w:t>20</w:t>
      </w:r>
      <w:r w:rsidRPr="008A173E">
        <w:rPr>
          <w:rFonts w:ascii="Arial" w:hAnsi="Arial" w:cs="Arial"/>
        </w:rPr>
        <w:t xml:space="preserve"> ~ 10</w:t>
      </w:r>
      <w:r w:rsidRPr="008A173E">
        <w:rPr>
          <w:rFonts w:ascii="Arial" w:hAnsi="Arial" w:cs="Arial"/>
          <w:vertAlign w:val="superscript"/>
        </w:rPr>
        <w:t>6</w:t>
      </w:r>
      <w:r w:rsidRPr="008A173E">
        <w:rPr>
          <w:rFonts w:ascii="Arial" w:hAnsi="Arial" w:cs="Arial"/>
        </w:rPr>
        <w:t xml:space="preserve">) Bytes (= 8 bits), also </w:t>
      </w:r>
      <w:proofErr w:type="spellStart"/>
      <w:r w:rsidRPr="008A173E">
        <w:rPr>
          <w:rFonts w:ascii="Arial" w:hAnsi="Arial" w:cs="Arial"/>
        </w:rPr>
        <w:t>MByte</w:t>
      </w:r>
      <w:proofErr w:type="spellEnd"/>
    </w:p>
    <w:p w14:paraId="623C92CC" w14:textId="77777777" w:rsidR="000673BA" w:rsidRPr="008A173E" w:rsidRDefault="000673BA" w:rsidP="000673BA">
      <w:pPr>
        <w:rPr>
          <w:rFonts w:ascii="Arial" w:hAnsi="Arial" w:cs="Arial"/>
        </w:rPr>
      </w:pPr>
      <w:r w:rsidRPr="008A173E">
        <w:rPr>
          <w:rFonts w:ascii="Arial" w:hAnsi="Arial" w:cs="Arial"/>
        </w:rPr>
        <w:t>MB/s</w:t>
      </w:r>
      <w:r w:rsidRPr="008A173E">
        <w:rPr>
          <w:rFonts w:ascii="Arial" w:hAnsi="Arial" w:cs="Arial"/>
        </w:rPr>
        <w:tab/>
      </w:r>
      <w:r w:rsidRPr="008A173E">
        <w:rPr>
          <w:rFonts w:ascii="Arial" w:hAnsi="Arial" w:cs="Arial"/>
        </w:rPr>
        <w:tab/>
        <w:t>Mega (= 10</w:t>
      </w:r>
      <w:r w:rsidRPr="008A173E">
        <w:rPr>
          <w:rFonts w:ascii="Arial" w:hAnsi="Arial" w:cs="Arial"/>
          <w:vertAlign w:val="superscript"/>
        </w:rPr>
        <w:t>6</w:t>
      </w:r>
      <w:r w:rsidRPr="008A173E">
        <w:rPr>
          <w:rFonts w:ascii="Arial" w:hAnsi="Arial" w:cs="Arial"/>
        </w:rPr>
        <w:t xml:space="preserve">) Bytes (= 8 bits) per second, also </w:t>
      </w:r>
      <w:proofErr w:type="spellStart"/>
      <w:r w:rsidRPr="008A173E">
        <w:rPr>
          <w:rFonts w:ascii="Arial" w:hAnsi="Arial" w:cs="Arial"/>
        </w:rPr>
        <w:t>MByte</w:t>
      </w:r>
      <w:proofErr w:type="spellEnd"/>
      <w:r w:rsidRPr="008A173E">
        <w:rPr>
          <w:rFonts w:ascii="Arial" w:hAnsi="Arial" w:cs="Arial"/>
        </w:rPr>
        <w:t>/s</w:t>
      </w:r>
    </w:p>
    <w:p w14:paraId="48D87413" w14:textId="77777777" w:rsidR="000673BA" w:rsidRPr="008A173E" w:rsidRDefault="000673BA" w:rsidP="000673BA">
      <w:pPr>
        <w:ind w:left="1418" w:hanging="1418"/>
        <w:rPr>
          <w:rFonts w:ascii="Arial" w:hAnsi="Arial" w:cs="Arial"/>
          <w:highlight w:val="yellow"/>
        </w:rPr>
      </w:pPr>
      <w:proofErr w:type="spellStart"/>
      <w:r w:rsidRPr="008A173E">
        <w:rPr>
          <w:rFonts w:ascii="Arial" w:hAnsi="Arial" w:cs="Arial"/>
        </w:rPr>
        <w:t>MFlop</w:t>
      </w:r>
      <w:proofErr w:type="spellEnd"/>
      <w:r w:rsidRPr="008A173E">
        <w:rPr>
          <w:rFonts w:ascii="Arial" w:hAnsi="Arial" w:cs="Arial"/>
        </w:rPr>
        <w:t>/s</w:t>
      </w:r>
      <w:r w:rsidRPr="008A173E">
        <w:rPr>
          <w:rFonts w:ascii="Arial" w:hAnsi="Arial" w:cs="Arial"/>
        </w:rPr>
        <w:tab/>
        <w:t>Mega (= 10</w:t>
      </w:r>
      <w:r w:rsidRPr="008A173E">
        <w:rPr>
          <w:rFonts w:ascii="Arial" w:hAnsi="Arial" w:cs="Arial"/>
          <w:vertAlign w:val="superscript"/>
        </w:rPr>
        <w:t>6</w:t>
      </w:r>
      <w:r w:rsidRPr="008A173E">
        <w:rPr>
          <w:rFonts w:ascii="Arial" w:hAnsi="Arial" w:cs="Arial"/>
        </w:rPr>
        <w:t>) Floating point operations (usually in 64-bit, i.e. DP) per second, also MF/s</w:t>
      </w:r>
    </w:p>
    <w:p w14:paraId="32E9E02F" w14:textId="77777777" w:rsidR="000673BA" w:rsidRDefault="000673BA" w:rsidP="000673BA">
      <w:pPr>
        <w:rPr>
          <w:rFonts w:ascii="Arial" w:hAnsi="Arial" w:cs="Arial"/>
        </w:rPr>
      </w:pPr>
      <w:proofErr w:type="spellStart"/>
      <w:r>
        <w:rPr>
          <w:rFonts w:ascii="Arial" w:hAnsi="Arial" w:cs="Arial"/>
        </w:rPr>
        <w:t>MooC</w:t>
      </w:r>
      <w:proofErr w:type="spellEnd"/>
      <w:r>
        <w:rPr>
          <w:rFonts w:ascii="Arial" w:hAnsi="Arial" w:cs="Arial"/>
        </w:rPr>
        <w:tab/>
      </w:r>
      <w:r>
        <w:rPr>
          <w:rFonts w:ascii="Arial" w:hAnsi="Arial" w:cs="Arial"/>
        </w:rPr>
        <w:tab/>
        <w:t>Massively open online Course</w:t>
      </w:r>
    </w:p>
    <w:p w14:paraId="514A3866" w14:textId="77777777" w:rsidR="000673BA" w:rsidRPr="00AC7B1D" w:rsidRDefault="000673BA" w:rsidP="000673BA">
      <w:pPr>
        <w:rPr>
          <w:rFonts w:ascii="Arial" w:hAnsi="Arial" w:cs="Arial"/>
        </w:rPr>
      </w:pPr>
      <w:r w:rsidRPr="00AC7B1D">
        <w:rPr>
          <w:rFonts w:ascii="Arial" w:hAnsi="Arial" w:cs="Arial"/>
        </w:rPr>
        <w:t>MoU</w:t>
      </w:r>
      <w:r w:rsidRPr="00AC7B1D">
        <w:rPr>
          <w:rFonts w:ascii="Arial" w:hAnsi="Arial" w:cs="Arial"/>
        </w:rPr>
        <w:tab/>
      </w:r>
      <w:r>
        <w:rPr>
          <w:rFonts w:ascii="Arial" w:hAnsi="Arial" w:cs="Arial"/>
        </w:rPr>
        <w:tab/>
      </w:r>
      <w:r w:rsidRPr="00AC7B1D">
        <w:rPr>
          <w:rFonts w:ascii="Arial" w:hAnsi="Arial" w:cs="Arial"/>
        </w:rPr>
        <w:t>Memorandum of Understanding.</w:t>
      </w:r>
    </w:p>
    <w:p w14:paraId="27628C47" w14:textId="77777777" w:rsidR="000673BA" w:rsidRPr="008A173E" w:rsidRDefault="000673BA" w:rsidP="000673BA">
      <w:pPr>
        <w:rPr>
          <w:rFonts w:ascii="Arial" w:hAnsi="Arial" w:cs="Arial"/>
        </w:rPr>
      </w:pPr>
      <w:r w:rsidRPr="008A173E">
        <w:rPr>
          <w:rFonts w:ascii="Arial" w:hAnsi="Arial" w:cs="Arial"/>
        </w:rPr>
        <w:t>MPI</w:t>
      </w:r>
      <w:r w:rsidRPr="008A173E">
        <w:rPr>
          <w:rFonts w:ascii="Arial" w:hAnsi="Arial" w:cs="Arial"/>
        </w:rPr>
        <w:tab/>
      </w:r>
      <w:r w:rsidRPr="008A173E">
        <w:rPr>
          <w:rFonts w:ascii="Arial" w:hAnsi="Arial" w:cs="Arial"/>
        </w:rPr>
        <w:tab/>
        <w:t>Message Passing Interface</w:t>
      </w:r>
    </w:p>
    <w:p w14:paraId="0AAC56DD" w14:textId="446E10E7" w:rsidR="000673BA" w:rsidRDefault="000673BA" w:rsidP="000673BA">
      <w:pPr>
        <w:tabs>
          <w:tab w:val="left" w:pos="1418"/>
        </w:tabs>
        <w:ind w:left="1418" w:hanging="1418"/>
        <w:rPr>
          <w:rFonts w:ascii="Arial" w:hAnsi="Arial" w:cs="Arial"/>
          <w:szCs w:val="22"/>
        </w:rPr>
      </w:pPr>
      <w:r w:rsidRPr="00C642D6">
        <w:rPr>
          <w:rFonts w:ascii="Arial" w:hAnsi="Arial" w:cs="Arial"/>
          <w:szCs w:val="22"/>
        </w:rPr>
        <w:t>NDA</w:t>
      </w:r>
      <w:r w:rsidRPr="00C642D6">
        <w:rPr>
          <w:rFonts w:ascii="Arial" w:hAnsi="Arial" w:cs="Arial"/>
          <w:szCs w:val="22"/>
        </w:rPr>
        <w:tab/>
        <w:t>Non-Disclosure Agreement. Typically signed between vendors and customers working together on products prior to their general availability or announcement.</w:t>
      </w:r>
    </w:p>
    <w:p w14:paraId="108D1250" w14:textId="77777777" w:rsidR="000673BA" w:rsidRDefault="000673BA" w:rsidP="000673BA">
      <w:pPr>
        <w:tabs>
          <w:tab w:val="left" w:pos="1418"/>
        </w:tabs>
        <w:spacing w:before="80"/>
        <w:ind w:left="1418" w:hanging="1418"/>
        <w:rPr>
          <w:rFonts w:ascii="Arial" w:hAnsi="Arial" w:cs="Arial"/>
          <w:szCs w:val="22"/>
        </w:rPr>
      </w:pPr>
      <w:r>
        <w:rPr>
          <w:rFonts w:ascii="Arial" w:hAnsi="Arial" w:cs="Arial"/>
          <w:szCs w:val="22"/>
        </w:rPr>
        <w:t>PA</w:t>
      </w:r>
      <w:r>
        <w:rPr>
          <w:rFonts w:ascii="Arial" w:hAnsi="Arial" w:cs="Arial"/>
          <w:szCs w:val="22"/>
        </w:rPr>
        <w:tab/>
        <w:t>Preparatory Access (to PRACE resources)</w:t>
      </w:r>
    </w:p>
    <w:p w14:paraId="0F04391E" w14:textId="77777777" w:rsidR="000673BA" w:rsidRPr="00C642D6" w:rsidRDefault="000673BA" w:rsidP="000673BA">
      <w:pPr>
        <w:tabs>
          <w:tab w:val="left" w:pos="1418"/>
        </w:tabs>
        <w:spacing w:before="80"/>
        <w:ind w:left="1418" w:hanging="1418"/>
        <w:rPr>
          <w:rFonts w:ascii="Arial" w:hAnsi="Arial" w:cs="Arial"/>
          <w:szCs w:val="22"/>
        </w:rPr>
      </w:pPr>
      <w:r>
        <w:rPr>
          <w:rFonts w:ascii="Arial" w:hAnsi="Arial" w:cs="Arial"/>
          <w:szCs w:val="22"/>
        </w:rPr>
        <w:t>PATC</w:t>
      </w:r>
      <w:r>
        <w:rPr>
          <w:rFonts w:ascii="Arial" w:hAnsi="Arial" w:cs="Arial"/>
          <w:szCs w:val="22"/>
        </w:rPr>
        <w:tab/>
        <w:t>PRACE Advanced Training Centres</w:t>
      </w:r>
    </w:p>
    <w:p w14:paraId="300FF443" w14:textId="77777777" w:rsidR="000673BA" w:rsidRDefault="000673BA" w:rsidP="000673BA">
      <w:pPr>
        <w:rPr>
          <w:rFonts w:ascii="Arial" w:hAnsi="Arial" w:cs="Arial"/>
        </w:rPr>
      </w:pPr>
      <w:r w:rsidRPr="008A173E">
        <w:rPr>
          <w:rFonts w:ascii="Arial" w:hAnsi="Arial" w:cs="Arial"/>
        </w:rPr>
        <w:t>PRACE</w:t>
      </w:r>
      <w:r w:rsidRPr="008A173E">
        <w:rPr>
          <w:rFonts w:ascii="Arial" w:hAnsi="Arial" w:cs="Arial"/>
        </w:rPr>
        <w:tab/>
        <w:t>Partnership for Advanced Computing in Europe; Project Acronym</w:t>
      </w:r>
    </w:p>
    <w:p w14:paraId="6F1A894D" w14:textId="77777777" w:rsidR="000673BA" w:rsidRDefault="000673BA" w:rsidP="000673BA">
      <w:pPr>
        <w:ind w:left="1418" w:hanging="1418"/>
        <w:rPr>
          <w:rFonts w:ascii="Arial" w:hAnsi="Arial" w:cs="Arial"/>
        </w:rPr>
      </w:pPr>
      <w:r>
        <w:rPr>
          <w:rFonts w:ascii="Arial" w:hAnsi="Arial" w:cs="Arial"/>
        </w:rPr>
        <w:t>PRACE 2</w:t>
      </w:r>
      <w:r>
        <w:rPr>
          <w:rFonts w:ascii="Arial" w:hAnsi="Arial" w:cs="Arial"/>
        </w:rPr>
        <w:tab/>
        <w:t xml:space="preserve">The upcoming next phase of the PRACE Research Infrastructure following the initial </w:t>
      </w:r>
      <w:proofErr w:type="gramStart"/>
      <w:r>
        <w:rPr>
          <w:rFonts w:ascii="Arial" w:hAnsi="Arial" w:cs="Arial"/>
        </w:rPr>
        <w:t>five year</w:t>
      </w:r>
      <w:proofErr w:type="gramEnd"/>
      <w:r>
        <w:rPr>
          <w:rFonts w:ascii="Arial" w:hAnsi="Arial" w:cs="Arial"/>
        </w:rPr>
        <w:t xml:space="preserve"> period.</w:t>
      </w:r>
    </w:p>
    <w:p w14:paraId="68123C71" w14:textId="77777777" w:rsidR="000673BA" w:rsidRPr="00CF5D46" w:rsidRDefault="000673BA" w:rsidP="000673BA">
      <w:pPr>
        <w:ind w:left="1418" w:hanging="1418"/>
        <w:rPr>
          <w:rFonts w:ascii="Arial" w:hAnsi="Arial" w:cs="Arial"/>
        </w:rPr>
      </w:pPr>
      <w:r w:rsidRPr="00CF5D46">
        <w:rPr>
          <w:rFonts w:ascii="Arial" w:hAnsi="Arial" w:cs="Arial"/>
        </w:rPr>
        <w:t>PRIDE</w:t>
      </w:r>
      <w:r w:rsidRPr="00CF5D46">
        <w:rPr>
          <w:rFonts w:ascii="Arial" w:hAnsi="Arial" w:cs="Arial"/>
        </w:rPr>
        <w:tab/>
        <w:t>Project Information and Dissemination Event</w:t>
      </w:r>
    </w:p>
    <w:p w14:paraId="1EA5A36E" w14:textId="77777777" w:rsidR="000673BA" w:rsidRPr="008A173E" w:rsidRDefault="000673BA" w:rsidP="000673BA">
      <w:pPr>
        <w:ind w:left="1418" w:hanging="1418"/>
        <w:rPr>
          <w:rFonts w:ascii="Arial" w:hAnsi="Arial" w:cs="Arial"/>
        </w:rPr>
      </w:pPr>
      <w:r>
        <w:rPr>
          <w:rFonts w:ascii="Arial" w:hAnsi="Arial" w:cs="Arial"/>
        </w:rPr>
        <w:t>RI</w:t>
      </w:r>
      <w:r>
        <w:rPr>
          <w:rFonts w:ascii="Arial" w:hAnsi="Arial" w:cs="Arial"/>
        </w:rPr>
        <w:tab/>
        <w:t>Research Infrastructure</w:t>
      </w:r>
    </w:p>
    <w:p w14:paraId="537B6769" w14:textId="77777777" w:rsidR="000673BA" w:rsidRDefault="000673BA" w:rsidP="000673BA">
      <w:pPr>
        <w:ind w:left="1418" w:hanging="1418"/>
        <w:rPr>
          <w:rFonts w:ascii="Arial" w:hAnsi="Arial" w:cs="Arial"/>
        </w:rPr>
      </w:pPr>
      <w:r>
        <w:rPr>
          <w:rFonts w:ascii="Arial" w:hAnsi="Arial" w:cs="Arial"/>
        </w:rPr>
        <w:t>TB</w:t>
      </w:r>
      <w:r>
        <w:rPr>
          <w:rFonts w:ascii="Arial" w:hAnsi="Arial" w:cs="Arial"/>
        </w:rPr>
        <w:tab/>
        <w:t>Technical Board (group of Work Package leaders)</w:t>
      </w:r>
    </w:p>
    <w:p w14:paraId="403B06AE" w14:textId="77777777" w:rsidR="000673BA" w:rsidRPr="008A173E" w:rsidRDefault="000673BA" w:rsidP="000673BA">
      <w:pPr>
        <w:ind w:left="1418" w:hanging="1418"/>
        <w:rPr>
          <w:rFonts w:ascii="Arial" w:hAnsi="Arial" w:cs="Arial"/>
        </w:rPr>
      </w:pPr>
      <w:r w:rsidRPr="008A173E">
        <w:rPr>
          <w:rFonts w:ascii="Arial" w:hAnsi="Arial" w:cs="Arial"/>
        </w:rPr>
        <w:t>TB</w:t>
      </w:r>
      <w:r w:rsidRPr="008A173E">
        <w:rPr>
          <w:rFonts w:ascii="Arial" w:hAnsi="Arial" w:cs="Arial"/>
        </w:rPr>
        <w:tab/>
        <w:t>Tera (= 2</w:t>
      </w:r>
      <w:r w:rsidRPr="00BD51E2">
        <w:rPr>
          <w:rFonts w:ascii="Arial" w:hAnsi="Arial" w:cs="Arial"/>
          <w:vertAlign w:val="superscript"/>
        </w:rPr>
        <w:t>40</w:t>
      </w:r>
      <w:r w:rsidRPr="008A173E">
        <w:rPr>
          <w:rFonts w:ascii="Arial" w:hAnsi="Arial" w:cs="Arial"/>
        </w:rPr>
        <w:t xml:space="preserve"> ~ 10</w:t>
      </w:r>
      <w:r w:rsidRPr="00BD51E2">
        <w:rPr>
          <w:rFonts w:ascii="Arial" w:hAnsi="Arial" w:cs="Arial"/>
          <w:vertAlign w:val="superscript"/>
        </w:rPr>
        <w:t>12</w:t>
      </w:r>
      <w:r w:rsidRPr="008A173E">
        <w:rPr>
          <w:rFonts w:ascii="Arial" w:hAnsi="Arial" w:cs="Arial"/>
        </w:rPr>
        <w:t xml:space="preserve">) Bytes (= 8 bits), also </w:t>
      </w:r>
      <w:proofErr w:type="spellStart"/>
      <w:r w:rsidRPr="008A173E">
        <w:rPr>
          <w:rFonts w:ascii="Arial" w:hAnsi="Arial" w:cs="Arial"/>
        </w:rPr>
        <w:t>TByte</w:t>
      </w:r>
      <w:proofErr w:type="spellEnd"/>
    </w:p>
    <w:p w14:paraId="337C0B64" w14:textId="77777777" w:rsidR="000673BA" w:rsidRPr="00AC7B1D" w:rsidRDefault="000673BA" w:rsidP="000673BA">
      <w:pPr>
        <w:ind w:left="1418" w:hanging="1418"/>
        <w:rPr>
          <w:rFonts w:ascii="Arial" w:hAnsi="Arial" w:cs="Arial"/>
        </w:rPr>
      </w:pPr>
      <w:r w:rsidRPr="00AC7B1D">
        <w:rPr>
          <w:rFonts w:ascii="Arial" w:hAnsi="Arial" w:cs="Arial"/>
        </w:rPr>
        <w:t>TCO</w:t>
      </w:r>
      <w:r w:rsidRPr="00AC7B1D">
        <w:rPr>
          <w:rFonts w:ascii="Arial" w:hAnsi="Arial" w:cs="Arial"/>
        </w:rPr>
        <w:tab/>
        <w:t xml:space="preserve">Total Cost of Ownership. Includes </w:t>
      </w:r>
      <w:r>
        <w:rPr>
          <w:rFonts w:ascii="Arial" w:hAnsi="Arial" w:cs="Arial"/>
        </w:rPr>
        <w:t>recurring</w:t>
      </w:r>
      <w:r w:rsidRPr="00AC7B1D">
        <w:rPr>
          <w:rFonts w:ascii="Arial" w:hAnsi="Arial" w:cs="Arial"/>
        </w:rPr>
        <w:t xml:space="preserve"> costs (</w:t>
      </w:r>
      <w:r>
        <w:rPr>
          <w:rFonts w:ascii="Arial" w:hAnsi="Arial" w:cs="Arial"/>
        </w:rPr>
        <w:t xml:space="preserve">e.g. </w:t>
      </w:r>
      <w:r w:rsidRPr="00AC7B1D">
        <w:rPr>
          <w:rFonts w:ascii="Arial" w:hAnsi="Arial" w:cs="Arial"/>
        </w:rPr>
        <w:t>personnel, power, cooling, maintenance) in addition to the purchase cost.</w:t>
      </w:r>
    </w:p>
    <w:p w14:paraId="38CDCE6D" w14:textId="77777777" w:rsidR="000673BA" w:rsidRPr="008A173E" w:rsidRDefault="000673BA" w:rsidP="000673BA">
      <w:pPr>
        <w:ind w:left="1418" w:hanging="1418"/>
        <w:rPr>
          <w:rFonts w:ascii="Arial" w:hAnsi="Arial" w:cs="Arial"/>
        </w:rPr>
      </w:pPr>
      <w:r w:rsidRPr="008A173E">
        <w:rPr>
          <w:rFonts w:ascii="Arial" w:hAnsi="Arial" w:cs="Arial"/>
        </w:rPr>
        <w:t>TDP</w:t>
      </w:r>
      <w:r w:rsidRPr="008A173E">
        <w:rPr>
          <w:rFonts w:ascii="Arial" w:hAnsi="Arial" w:cs="Arial"/>
        </w:rPr>
        <w:tab/>
        <w:t>Thermal Design Power</w:t>
      </w:r>
    </w:p>
    <w:p w14:paraId="4A74EFEF" w14:textId="77777777" w:rsidR="000673BA" w:rsidRPr="008A173E" w:rsidRDefault="000673BA" w:rsidP="000673BA">
      <w:pPr>
        <w:ind w:left="1418" w:hanging="1418"/>
        <w:rPr>
          <w:rFonts w:ascii="Arial" w:hAnsi="Arial" w:cs="Arial"/>
        </w:rPr>
      </w:pPr>
      <w:proofErr w:type="spellStart"/>
      <w:r w:rsidRPr="008A173E">
        <w:rPr>
          <w:rFonts w:ascii="Arial" w:hAnsi="Arial" w:cs="Arial"/>
        </w:rPr>
        <w:t>TFlop</w:t>
      </w:r>
      <w:proofErr w:type="spellEnd"/>
      <w:r w:rsidRPr="008A173E">
        <w:rPr>
          <w:rFonts w:ascii="Arial" w:hAnsi="Arial" w:cs="Arial"/>
        </w:rPr>
        <w:t>/s</w:t>
      </w:r>
      <w:r w:rsidRPr="008A173E">
        <w:rPr>
          <w:rFonts w:ascii="Arial" w:hAnsi="Arial" w:cs="Arial"/>
        </w:rPr>
        <w:tab/>
        <w:t>Tera (= 10</w:t>
      </w:r>
      <w:r w:rsidRPr="00BD51E2">
        <w:rPr>
          <w:rFonts w:ascii="Arial" w:hAnsi="Arial" w:cs="Arial"/>
          <w:vertAlign w:val="superscript"/>
        </w:rPr>
        <w:t>12</w:t>
      </w:r>
      <w:r w:rsidRPr="008A173E">
        <w:rPr>
          <w:rFonts w:ascii="Arial" w:hAnsi="Arial" w:cs="Arial"/>
        </w:rPr>
        <w:t>) Floating-point operations (usually in 64-bit, i.e. DP) per second, also TF/s</w:t>
      </w:r>
    </w:p>
    <w:p w14:paraId="0325707B" w14:textId="77777777" w:rsidR="000673BA" w:rsidRPr="008A173E" w:rsidRDefault="000673BA" w:rsidP="000673BA">
      <w:pPr>
        <w:ind w:left="1418" w:hanging="1418"/>
        <w:rPr>
          <w:rFonts w:ascii="Arial" w:hAnsi="Arial" w:cs="Arial"/>
        </w:rPr>
      </w:pPr>
      <w:r w:rsidRPr="008A173E">
        <w:rPr>
          <w:rFonts w:ascii="Arial" w:hAnsi="Arial" w:cs="Arial"/>
        </w:rPr>
        <w:lastRenderedPageBreak/>
        <w:t>Tier-0</w:t>
      </w:r>
      <w:r w:rsidRPr="008A173E">
        <w:rPr>
          <w:rFonts w:ascii="Arial" w:hAnsi="Arial" w:cs="Arial"/>
        </w:rPr>
        <w:tab/>
        <w:t xml:space="preserve">Denotes the apex of a conceptual pyramid of HPC systems. In this </w:t>
      </w:r>
      <w:proofErr w:type="gramStart"/>
      <w:r w:rsidRPr="008A173E">
        <w:rPr>
          <w:rFonts w:ascii="Arial" w:hAnsi="Arial" w:cs="Arial"/>
        </w:rPr>
        <w:t>context</w:t>
      </w:r>
      <w:proofErr w:type="gramEnd"/>
      <w:r w:rsidRPr="008A173E">
        <w:rPr>
          <w:rFonts w:ascii="Arial" w:hAnsi="Arial" w:cs="Arial"/>
        </w:rPr>
        <w:t xml:space="preserve"> the Supercomputing Research Infrastructure would host the Tier-0 systems; national or topical HPC centres would constitute Tier-1</w:t>
      </w:r>
    </w:p>
    <w:p w14:paraId="4E58CB31" w14:textId="77777777" w:rsidR="000673BA" w:rsidRPr="00AC7B1D" w:rsidRDefault="000673BA" w:rsidP="000673BA">
      <w:pPr>
        <w:ind w:left="1418" w:hanging="1418"/>
        <w:rPr>
          <w:rFonts w:ascii="Arial" w:hAnsi="Arial" w:cs="Arial"/>
        </w:rPr>
      </w:pPr>
      <w:r w:rsidRPr="00AC7B1D">
        <w:rPr>
          <w:rFonts w:ascii="Arial" w:hAnsi="Arial" w:cs="Arial"/>
        </w:rPr>
        <w:t>UNICORE</w:t>
      </w:r>
      <w:r w:rsidRPr="00AC7B1D">
        <w:rPr>
          <w:rFonts w:ascii="Arial" w:hAnsi="Arial" w:cs="Arial"/>
        </w:rPr>
        <w:tab/>
        <w:t>Uniform Interface to Computing Resources. Grid software for seamless access to distributed resources.</w:t>
      </w:r>
    </w:p>
    <w:p w14:paraId="3F77EC99" w14:textId="77777777" w:rsidR="000673BA" w:rsidRDefault="000673BA" w:rsidP="000673BA">
      <w:pPr>
        <w:rPr>
          <w:rFonts w:ascii="Arial" w:hAnsi="Arial" w:cs="Arial"/>
        </w:rPr>
      </w:pPr>
      <w:r>
        <w:rPr>
          <w:rFonts w:ascii="Arial" w:hAnsi="Arial" w:cs="Arial"/>
        </w:rPr>
        <w:br w:type="page"/>
      </w:r>
    </w:p>
    <w:p w14:paraId="76BC733C" w14:textId="77777777" w:rsidR="000673BA" w:rsidRPr="009F21BE" w:rsidRDefault="000673BA" w:rsidP="000673BA">
      <w:pPr>
        <w:pStyle w:val="Heading10"/>
        <w:tabs>
          <w:tab w:val="clear" w:pos="432"/>
          <w:tab w:val="left" w:pos="708"/>
        </w:tabs>
        <w:rPr>
          <w:lang w:val="de-DE"/>
        </w:rPr>
      </w:pPr>
      <w:bookmarkStart w:id="322" w:name="_Toc249353267"/>
      <w:bookmarkStart w:id="323" w:name="_Toc281213753"/>
      <w:bookmarkStart w:id="324" w:name="_Toc319524529"/>
      <w:bookmarkStart w:id="325" w:name="_Toc412817324"/>
      <w:bookmarkStart w:id="326" w:name="_Toc427677887"/>
      <w:bookmarkStart w:id="327" w:name="_Toc503189072"/>
      <w:r w:rsidRPr="009F21BE">
        <w:rPr>
          <w:lang w:val="de-DE"/>
        </w:rPr>
        <w:lastRenderedPageBreak/>
        <w:t xml:space="preserve">List </w:t>
      </w:r>
      <w:proofErr w:type="spellStart"/>
      <w:r w:rsidRPr="009F21BE">
        <w:rPr>
          <w:lang w:val="de-DE"/>
        </w:rPr>
        <w:t>of</w:t>
      </w:r>
      <w:proofErr w:type="spellEnd"/>
      <w:r w:rsidRPr="009F21BE">
        <w:rPr>
          <w:lang w:val="de-DE"/>
        </w:rPr>
        <w:t xml:space="preserve"> Project Partner </w:t>
      </w:r>
      <w:bookmarkEnd w:id="322"/>
      <w:proofErr w:type="spellStart"/>
      <w:r w:rsidRPr="009F21BE">
        <w:rPr>
          <w:lang w:val="de-DE"/>
        </w:rPr>
        <w:t>Acronyms</w:t>
      </w:r>
      <w:bookmarkEnd w:id="323"/>
      <w:bookmarkEnd w:id="324"/>
      <w:bookmarkEnd w:id="325"/>
      <w:bookmarkEnd w:id="326"/>
      <w:bookmarkEnd w:id="327"/>
      <w:proofErr w:type="spellEnd"/>
    </w:p>
    <w:p w14:paraId="369DB3D7"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BADW-LRZ</w:t>
      </w:r>
      <w:r w:rsidRPr="00CA3A58">
        <w:rPr>
          <w:rFonts w:ascii="Arial" w:hAnsi="Arial" w:cs="Arial"/>
          <w:color w:val="000000"/>
          <w:lang w:val="de-DE"/>
        </w:rPr>
        <w:tab/>
        <w:t>Leibniz-Rechenzentrum der Bayerischen Akademie der Wissenschaften, Germany (3</w:t>
      </w:r>
      <w:r w:rsidRPr="00CA3A58">
        <w:rPr>
          <w:rFonts w:ascii="Arial" w:hAnsi="Arial" w:cs="Arial"/>
          <w:color w:val="000000"/>
          <w:vertAlign w:val="superscript"/>
          <w:lang w:val="de-DE"/>
        </w:rPr>
        <w:t>rd</w:t>
      </w:r>
      <w:r w:rsidRPr="00CA3A58">
        <w:rPr>
          <w:rFonts w:ascii="Arial" w:hAnsi="Arial" w:cs="Arial"/>
          <w:color w:val="000000"/>
          <w:lang w:val="de-DE"/>
        </w:rPr>
        <w:t xml:space="preserve"> Party </w:t>
      </w:r>
      <w:proofErr w:type="spellStart"/>
      <w:r w:rsidRPr="00CA3A58">
        <w:rPr>
          <w:rFonts w:ascii="Arial" w:hAnsi="Arial" w:cs="Arial"/>
          <w:color w:val="000000"/>
          <w:lang w:val="de-DE"/>
        </w:rPr>
        <w:t>to</w:t>
      </w:r>
      <w:proofErr w:type="spellEnd"/>
      <w:r w:rsidRPr="00CA3A58">
        <w:rPr>
          <w:rFonts w:ascii="Arial" w:hAnsi="Arial" w:cs="Arial"/>
          <w:color w:val="000000"/>
          <w:lang w:val="de-DE"/>
        </w:rPr>
        <w:t xml:space="preserve"> GCS)</w:t>
      </w:r>
    </w:p>
    <w:p w14:paraId="5B09207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BILKENT</w:t>
      </w:r>
      <w:r w:rsidRPr="00FC6049">
        <w:rPr>
          <w:rFonts w:ascii="Arial" w:hAnsi="Arial" w:cs="Arial"/>
          <w:color w:val="000000"/>
          <w:lang w:val="en-US"/>
        </w:rPr>
        <w:tab/>
      </w:r>
      <w:proofErr w:type="spellStart"/>
      <w:r>
        <w:rPr>
          <w:rFonts w:ascii="Arial" w:hAnsi="Arial" w:cs="Arial"/>
          <w:color w:val="000000"/>
        </w:rPr>
        <w:t>Bilkent</w:t>
      </w:r>
      <w:proofErr w:type="spellEnd"/>
      <w:r>
        <w:rPr>
          <w:rFonts w:ascii="Arial" w:hAnsi="Arial" w:cs="Arial"/>
          <w:color w:val="000000"/>
        </w:rPr>
        <w:t xml:space="preserve"> University, Turkey (3</w:t>
      </w:r>
      <w:r>
        <w:rPr>
          <w:rFonts w:ascii="Arial" w:hAnsi="Arial" w:cs="Arial"/>
          <w:color w:val="000000"/>
          <w:vertAlign w:val="superscript"/>
        </w:rPr>
        <w:t>rd</w:t>
      </w:r>
      <w:r>
        <w:rPr>
          <w:rFonts w:ascii="Arial" w:hAnsi="Arial" w:cs="Arial"/>
          <w:color w:val="000000"/>
        </w:rPr>
        <w:t xml:space="preserve"> Party to UYBHM)</w:t>
      </w:r>
    </w:p>
    <w:p w14:paraId="082E40A8"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BSC</w:t>
      </w:r>
      <w:r w:rsidRPr="00FC6049">
        <w:rPr>
          <w:rFonts w:ascii="Arial" w:hAnsi="Arial" w:cs="Arial"/>
          <w:color w:val="000000"/>
          <w:lang w:val="en-US"/>
        </w:rPr>
        <w:tab/>
      </w:r>
      <w:r>
        <w:rPr>
          <w:rFonts w:ascii="Arial" w:hAnsi="Arial" w:cs="Arial"/>
          <w:color w:val="000000"/>
        </w:rPr>
        <w:t xml:space="preserve">Barcelona Supercomputing </w:t>
      </w:r>
      <w:proofErr w:type="spellStart"/>
      <w:r>
        <w:rPr>
          <w:rFonts w:ascii="Arial" w:hAnsi="Arial" w:cs="Arial"/>
          <w:color w:val="000000"/>
        </w:rPr>
        <w:t>Center</w:t>
      </w:r>
      <w:proofErr w:type="spellEnd"/>
      <w:r>
        <w:rPr>
          <w:rFonts w:ascii="Arial" w:hAnsi="Arial" w:cs="Arial"/>
          <w:color w:val="000000"/>
        </w:rPr>
        <w:t xml:space="preserve"> - Centro Nacional de </w:t>
      </w:r>
      <w:proofErr w:type="spellStart"/>
      <w:r>
        <w:rPr>
          <w:rFonts w:ascii="Arial" w:hAnsi="Arial" w:cs="Arial"/>
          <w:color w:val="000000"/>
        </w:rPr>
        <w:t>Supercomputacion</w:t>
      </w:r>
      <w:proofErr w:type="spellEnd"/>
      <w:r>
        <w:rPr>
          <w:rFonts w:ascii="Arial" w:hAnsi="Arial" w:cs="Arial"/>
          <w:color w:val="000000"/>
        </w:rPr>
        <w:t xml:space="preserve">, Spain </w:t>
      </w:r>
    </w:p>
    <w:p w14:paraId="717329F2" w14:textId="77777777" w:rsidR="000673BA" w:rsidRPr="00FC6049" w:rsidRDefault="000673BA" w:rsidP="00DA6977">
      <w:pPr>
        <w:tabs>
          <w:tab w:val="left" w:pos="2197"/>
        </w:tabs>
        <w:ind w:left="2185" w:hanging="2130"/>
        <w:rPr>
          <w:rFonts w:ascii="Arial" w:hAnsi="Arial" w:cs="Arial"/>
          <w:color w:val="000000"/>
          <w:lang w:val="en-US"/>
        </w:rPr>
      </w:pPr>
      <w:proofErr w:type="spellStart"/>
      <w:r>
        <w:rPr>
          <w:rFonts w:ascii="Arial" w:hAnsi="Arial" w:cs="Arial"/>
          <w:color w:val="000000"/>
        </w:rPr>
        <w:t>CaSToRC</w:t>
      </w:r>
      <w:proofErr w:type="spellEnd"/>
      <w:r w:rsidRPr="00FC6049">
        <w:rPr>
          <w:rFonts w:ascii="Arial" w:hAnsi="Arial" w:cs="Arial"/>
          <w:color w:val="000000"/>
          <w:lang w:val="en-US"/>
        </w:rPr>
        <w:tab/>
      </w:r>
      <w:r w:rsidR="00DA6977">
        <w:rPr>
          <w:rFonts w:ascii="Arial" w:hAnsi="Arial" w:cs="Arial"/>
          <w:color w:val="000000"/>
          <w:lang w:val="en-US"/>
        </w:rPr>
        <w:tab/>
      </w:r>
      <w:r w:rsidR="00DA6977" w:rsidRPr="00DA6977">
        <w:rPr>
          <w:rFonts w:ascii="Arial" w:hAnsi="Arial" w:cs="Arial"/>
          <w:color w:val="000000"/>
        </w:rPr>
        <w:t xml:space="preserve">Computation-based Science and Technology Research </w:t>
      </w:r>
      <w:proofErr w:type="spellStart"/>
      <w:r w:rsidR="00DA6977" w:rsidRPr="00DA6977">
        <w:rPr>
          <w:rFonts w:ascii="Arial" w:hAnsi="Arial" w:cs="Arial"/>
          <w:color w:val="000000"/>
        </w:rPr>
        <w:t>Center</w:t>
      </w:r>
      <w:proofErr w:type="spellEnd"/>
      <w:r>
        <w:rPr>
          <w:rFonts w:ascii="Arial" w:hAnsi="Arial" w:cs="Arial"/>
          <w:color w:val="000000"/>
        </w:rPr>
        <w:t>, Cyprus</w:t>
      </w:r>
    </w:p>
    <w:p w14:paraId="6A1D1C9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CCSAS</w:t>
      </w:r>
      <w:r w:rsidRPr="00FC6049">
        <w:rPr>
          <w:rFonts w:ascii="Arial" w:hAnsi="Arial" w:cs="Arial"/>
          <w:color w:val="000000"/>
          <w:lang w:val="en-US"/>
        </w:rPr>
        <w:tab/>
      </w:r>
      <w:r>
        <w:rPr>
          <w:rFonts w:ascii="Arial" w:hAnsi="Arial" w:cs="Arial"/>
          <w:color w:val="000000"/>
        </w:rPr>
        <w:t>Computing Centre of the Slovak Academy of Sciences, Slovakia</w:t>
      </w:r>
    </w:p>
    <w:p w14:paraId="79DF2B2A"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CEA</w:t>
      </w:r>
      <w:r w:rsidRPr="00FC6049">
        <w:rPr>
          <w:rFonts w:ascii="Arial" w:hAnsi="Arial" w:cs="Arial"/>
          <w:color w:val="000000"/>
          <w:lang w:val="fr-FR"/>
        </w:rPr>
        <w:tab/>
      </w:r>
      <w:r>
        <w:rPr>
          <w:rFonts w:ascii="Arial" w:hAnsi="Arial" w:cs="Arial"/>
          <w:color w:val="000000"/>
          <w:lang w:val="fr-FR"/>
        </w:rPr>
        <w:t>Commissariat à l’Energie Atomique et aux Energies Alternatives,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0187E7B1"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CESGA</w:t>
      </w:r>
      <w:r w:rsidRPr="00FC6049">
        <w:rPr>
          <w:rFonts w:ascii="Arial" w:hAnsi="Arial" w:cs="Arial"/>
          <w:color w:val="000000"/>
          <w:lang w:val="en-US"/>
        </w:rPr>
        <w:tab/>
      </w:r>
      <w:proofErr w:type="spellStart"/>
      <w:r>
        <w:rPr>
          <w:rFonts w:ascii="Arial" w:hAnsi="Arial" w:cs="Arial"/>
          <w:color w:val="000000"/>
          <w:lang w:val="en-US"/>
        </w:rPr>
        <w:t>Fundacion</w:t>
      </w:r>
      <w:proofErr w:type="spellEnd"/>
      <w:r>
        <w:rPr>
          <w:rFonts w:ascii="Arial" w:hAnsi="Arial" w:cs="Arial"/>
          <w:color w:val="000000"/>
          <w:lang w:val="en-US"/>
        </w:rPr>
        <w:t xml:space="preserve"> </w:t>
      </w:r>
      <w:proofErr w:type="spellStart"/>
      <w:r>
        <w:rPr>
          <w:rFonts w:ascii="Arial" w:hAnsi="Arial" w:cs="Arial"/>
          <w:color w:val="000000"/>
          <w:lang w:val="en-US"/>
        </w:rPr>
        <w:t>Publica</w:t>
      </w:r>
      <w:proofErr w:type="spellEnd"/>
      <w:r>
        <w:rPr>
          <w:rFonts w:ascii="Arial" w:hAnsi="Arial" w:cs="Arial"/>
          <w:color w:val="000000"/>
          <w:lang w:val="en-US"/>
        </w:rPr>
        <w:t xml:space="preserve"> </w:t>
      </w:r>
      <w:proofErr w:type="spellStart"/>
      <w:r>
        <w:rPr>
          <w:rFonts w:ascii="Arial" w:hAnsi="Arial" w:cs="Arial"/>
          <w:color w:val="000000"/>
          <w:lang w:val="en-US"/>
        </w:rPr>
        <w:t>Gallega</w:t>
      </w:r>
      <w:proofErr w:type="spellEnd"/>
      <w:r>
        <w:rPr>
          <w:rFonts w:ascii="Arial" w:hAnsi="Arial" w:cs="Arial"/>
          <w:color w:val="000000"/>
          <w:lang w:val="en-US"/>
        </w:rPr>
        <w:t xml:space="preserve"> Centro </w:t>
      </w:r>
      <w:proofErr w:type="spellStart"/>
      <w:r>
        <w:rPr>
          <w:rFonts w:ascii="Arial" w:hAnsi="Arial" w:cs="Arial"/>
          <w:color w:val="000000"/>
          <w:lang w:val="en-US"/>
        </w:rPr>
        <w:t>Tecnológico</w:t>
      </w:r>
      <w:proofErr w:type="spellEnd"/>
      <w:r>
        <w:rPr>
          <w:rFonts w:ascii="Arial" w:hAnsi="Arial" w:cs="Arial"/>
          <w:color w:val="000000"/>
          <w:lang w:val="en-US"/>
        </w:rPr>
        <w:t xml:space="preserve"> de </w:t>
      </w:r>
      <w:proofErr w:type="spellStart"/>
      <w:r>
        <w:rPr>
          <w:rFonts w:ascii="Arial" w:hAnsi="Arial" w:cs="Arial"/>
          <w:color w:val="000000"/>
          <w:lang w:val="en-US"/>
        </w:rPr>
        <w:t>Supercomputación</w:t>
      </w:r>
      <w:proofErr w:type="spellEnd"/>
      <w:r>
        <w:rPr>
          <w:rFonts w:ascii="Arial" w:hAnsi="Arial" w:cs="Arial"/>
          <w:color w:val="000000"/>
          <w:lang w:val="en-US"/>
        </w:rPr>
        <w:t xml:space="preserve"> de Galicia, Spain, (3</w:t>
      </w:r>
      <w:r>
        <w:rPr>
          <w:rFonts w:ascii="Arial" w:hAnsi="Arial" w:cs="Arial"/>
          <w:color w:val="000000"/>
          <w:vertAlign w:val="superscript"/>
          <w:lang w:val="en-US"/>
        </w:rPr>
        <w:t>rd</w:t>
      </w:r>
      <w:r>
        <w:rPr>
          <w:rFonts w:ascii="Arial" w:hAnsi="Arial" w:cs="Arial"/>
          <w:color w:val="000000"/>
          <w:lang w:val="en-US"/>
        </w:rPr>
        <w:t xml:space="preserve"> Party to BSC)</w:t>
      </w:r>
    </w:p>
    <w:p w14:paraId="55D02779"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CINECA</w:t>
      </w:r>
      <w:r w:rsidRPr="00FC6049">
        <w:rPr>
          <w:rFonts w:ascii="Arial" w:hAnsi="Arial" w:cs="Arial"/>
          <w:color w:val="000000"/>
          <w:lang w:val="fr-FR"/>
        </w:rPr>
        <w:tab/>
      </w:r>
      <w:proofErr w:type="spellStart"/>
      <w:r w:rsidRPr="00FC6049">
        <w:rPr>
          <w:rFonts w:ascii="Arial" w:hAnsi="Arial" w:cs="Arial"/>
          <w:color w:val="000000"/>
          <w:lang w:val="fr-FR"/>
        </w:rPr>
        <w:t>CINECA</w:t>
      </w:r>
      <w:proofErr w:type="spellEnd"/>
      <w:r w:rsidRPr="00FC6049">
        <w:rPr>
          <w:rFonts w:ascii="Arial" w:hAnsi="Arial" w:cs="Arial"/>
          <w:color w:val="000000"/>
          <w:lang w:val="fr-FR"/>
        </w:rPr>
        <w:t xml:space="preserve"> </w:t>
      </w:r>
      <w:proofErr w:type="spellStart"/>
      <w:r w:rsidRPr="00FC6049">
        <w:rPr>
          <w:rFonts w:ascii="Arial" w:hAnsi="Arial" w:cs="Arial"/>
          <w:color w:val="000000"/>
          <w:lang w:val="fr-FR"/>
        </w:rPr>
        <w:t>Consorzio</w:t>
      </w:r>
      <w:proofErr w:type="spellEnd"/>
      <w:r w:rsidRPr="00FC6049">
        <w:rPr>
          <w:rFonts w:ascii="Arial" w:hAnsi="Arial" w:cs="Arial"/>
          <w:color w:val="000000"/>
          <w:lang w:val="fr-FR"/>
        </w:rPr>
        <w:t xml:space="preserve"> </w:t>
      </w:r>
      <w:proofErr w:type="spellStart"/>
      <w:r w:rsidRPr="00FC6049">
        <w:rPr>
          <w:rFonts w:ascii="Arial" w:hAnsi="Arial" w:cs="Arial"/>
          <w:color w:val="000000"/>
          <w:lang w:val="fr-FR"/>
        </w:rPr>
        <w:t>Interuniversitario</w:t>
      </w:r>
      <w:proofErr w:type="spellEnd"/>
      <w:r w:rsidRPr="00FC6049">
        <w:rPr>
          <w:rFonts w:ascii="Arial" w:hAnsi="Arial" w:cs="Arial"/>
          <w:color w:val="000000"/>
          <w:lang w:val="fr-FR"/>
        </w:rPr>
        <w:t xml:space="preserve">, </w:t>
      </w:r>
      <w:proofErr w:type="spellStart"/>
      <w:r w:rsidRPr="00FC6049">
        <w:rPr>
          <w:rFonts w:ascii="Arial" w:hAnsi="Arial" w:cs="Arial"/>
          <w:color w:val="000000"/>
          <w:lang w:val="fr-FR"/>
        </w:rPr>
        <w:t>Italy</w:t>
      </w:r>
      <w:proofErr w:type="spellEnd"/>
    </w:p>
    <w:p w14:paraId="2D873350"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CINES</w:t>
      </w:r>
      <w:r w:rsidRPr="00FC6049">
        <w:rPr>
          <w:rFonts w:ascii="Arial" w:hAnsi="Arial" w:cs="Arial"/>
          <w:color w:val="000000"/>
          <w:lang w:val="fr-FR"/>
        </w:rPr>
        <w:tab/>
      </w:r>
      <w:r>
        <w:rPr>
          <w:rFonts w:ascii="Arial" w:hAnsi="Arial" w:cs="Arial"/>
          <w:color w:val="000000"/>
          <w:lang w:val="fr-FR"/>
        </w:rPr>
        <w:t>Centre Informatique National de l’Enseignement Supérieur,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6C847A6"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CNRS</w:t>
      </w:r>
      <w:r w:rsidRPr="00FC6049">
        <w:rPr>
          <w:rFonts w:ascii="Arial" w:hAnsi="Arial" w:cs="Arial"/>
          <w:color w:val="000000"/>
          <w:lang w:val="fr-FR"/>
        </w:rPr>
        <w:tab/>
      </w:r>
      <w:r>
        <w:rPr>
          <w:rFonts w:ascii="Arial" w:hAnsi="Arial" w:cs="Arial"/>
          <w:color w:val="000000"/>
          <w:lang w:val="fr-FR"/>
        </w:rPr>
        <w:t>Centre National de la Recherche Scientifique,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C717F0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CSC</w:t>
      </w:r>
      <w:r w:rsidRPr="00FC6049">
        <w:rPr>
          <w:rFonts w:ascii="Arial" w:hAnsi="Arial" w:cs="Arial"/>
          <w:color w:val="000000"/>
          <w:lang w:val="en-US"/>
        </w:rPr>
        <w:tab/>
      </w:r>
      <w:proofErr w:type="spellStart"/>
      <w:r>
        <w:rPr>
          <w:rFonts w:ascii="Arial" w:hAnsi="Arial" w:cs="Arial"/>
          <w:color w:val="000000"/>
        </w:rPr>
        <w:t>CSC</w:t>
      </w:r>
      <w:proofErr w:type="spellEnd"/>
      <w:r>
        <w:rPr>
          <w:rFonts w:ascii="Arial" w:hAnsi="Arial" w:cs="Arial"/>
          <w:color w:val="000000"/>
        </w:rPr>
        <w:t xml:space="preserve"> Scientific Computing Ltd., Finland</w:t>
      </w:r>
    </w:p>
    <w:p w14:paraId="6921F8B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CSIC</w:t>
      </w:r>
      <w:r w:rsidRPr="00FC6049">
        <w:rPr>
          <w:rFonts w:ascii="Arial" w:hAnsi="Arial" w:cs="Arial"/>
          <w:color w:val="000000"/>
          <w:lang w:val="en-US"/>
        </w:rPr>
        <w:tab/>
      </w:r>
      <w:r>
        <w:rPr>
          <w:rFonts w:ascii="Arial" w:hAnsi="Arial" w:cs="Arial"/>
          <w:color w:val="000000"/>
        </w:rPr>
        <w:t>Spanish Council for Scientific Research (3</w:t>
      </w:r>
      <w:r>
        <w:rPr>
          <w:rFonts w:ascii="Arial" w:hAnsi="Arial" w:cs="Arial"/>
          <w:color w:val="000000"/>
          <w:vertAlign w:val="superscript"/>
        </w:rPr>
        <w:t>rd</w:t>
      </w:r>
      <w:r>
        <w:rPr>
          <w:rFonts w:ascii="Arial" w:hAnsi="Arial" w:cs="Arial"/>
          <w:color w:val="000000"/>
        </w:rPr>
        <w:t xml:space="preserve"> Party to BSC)</w:t>
      </w:r>
    </w:p>
    <w:p w14:paraId="574F7CE4"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CYFRONET</w:t>
      </w:r>
      <w:r w:rsidRPr="00FC6049">
        <w:rPr>
          <w:rFonts w:ascii="Arial" w:hAnsi="Arial" w:cs="Arial"/>
          <w:color w:val="000000"/>
          <w:lang w:val="en-US"/>
        </w:rPr>
        <w:tab/>
      </w:r>
      <w:r>
        <w:rPr>
          <w:rFonts w:ascii="Arial" w:hAnsi="Arial" w:cs="Arial"/>
          <w:color w:val="000000"/>
        </w:rPr>
        <w:t>Academic Computing Centre CYFRONET AGH, Poland (3rd party to PNSC)</w:t>
      </w:r>
    </w:p>
    <w:p w14:paraId="1F770CB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EPCC</w:t>
      </w:r>
      <w:r w:rsidRPr="00FC6049">
        <w:rPr>
          <w:rFonts w:ascii="Arial" w:hAnsi="Arial" w:cs="Arial"/>
          <w:color w:val="000000"/>
          <w:lang w:val="en-US"/>
        </w:rPr>
        <w:tab/>
      </w:r>
      <w:proofErr w:type="spellStart"/>
      <w:r>
        <w:rPr>
          <w:rFonts w:ascii="Arial" w:hAnsi="Arial" w:cs="Arial"/>
          <w:color w:val="000000"/>
        </w:rPr>
        <w:t>EPCC</w:t>
      </w:r>
      <w:proofErr w:type="spellEnd"/>
      <w:r>
        <w:rPr>
          <w:rFonts w:ascii="Arial" w:hAnsi="Arial" w:cs="Arial"/>
          <w:color w:val="000000"/>
        </w:rPr>
        <w:t xml:space="preserve"> at The University of Edinburgh, UK </w:t>
      </w:r>
    </w:p>
    <w:p w14:paraId="352EE8A6" w14:textId="77777777" w:rsidR="000673BA" w:rsidRPr="00CA3A58" w:rsidRDefault="000673BA" w:rsidP="000673BA">
      <w:pPr>
        <w:tabs>
          <w:tab w:val="left" w:pos="2197"/>
        </w:tabs>
        <w:ind w:left="2185" w:hanging="2130"/>
        <w:rPr>
          <w:rFonts w:ascii="Arial" w:hAnsi="Arial" w:cs="Arial"/>
          <w:color w:val="000000"/>
          <w:lang w:val="de-DE"/>
        </w:rPr>
      </w:pPr>
      <w:proofErr w:type="spellStart"/>
      <w:r w:rsidRPr="00CA3A58">
        <w:rPr>
          <w:rFonts w:ascii="Arial" w:hAnsi="Arial" w:cs="Arial"/>
          <w:color w:val="000000"/>
          <w:lang w:val="de-DE"/>
        </w:rPr>
        <w:t>ETHZurich</w:t>
      </w:r>
      <w:proofErr w:type="spellEnd"/>
      <w:r w:rsidRPr="00CA3A58">
        <w:rPr>
          <w:rFonts w:ascii="Arial" w:hAnsi="Arial" w:cs="Arial"/>
          <w:color w:val="000000"/>
          <w:lang w:val="de-DE"/>
        </w:rPr>
        <w:t xml:space="preserve"> (CSCS)</w:t>
      </w:r>
      <w:r w:rsidRPr="00CA3A58">
        <w:rPr>
          <w:rFonts w:ascii="Arial" w:hAnsi="Arial" w:cs="Arial"/>
          <w:color w:val="000000"/>
          <w:lang w:val="de-DE"/>
        </w:rPr>
        <w:tab/>
        <w:t xml:space="preserve">Eidgenössische Technische Hochschule Zürich – CSCS, </w:t>
      </w:r>
      <w:proofErr w:type="spellStart"/>
      <w:r w:rsidRPr="00CA3A58">
        <w:rPr>
          <w:rFonts w:ascii="Arial" w:hAnsi="Arial" w:cs="Arial"/>
          <w:color w:val="000000"/>
          <w:lang w:val="de-DE"/>
        </w:rPr>
        <w:t>Switzerland</w:t>
      </w:r>
      <w:proofErr w:type="spellEnd"/>
    </w:p>
    <w:p w14:paraId="639FF5EE"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FIS</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FACULTY OF INFORMATION STUDIES, Slovenia (3</w:t>
      </w:r>
      <w:r>
        <w:rPr>
          <w:rFonts w:ascii="Arial" w:hAnsi="Arial" w:cs="Arial"/>
          <w:color w:val="000000"/>
          <w:vertAlign w:val="superscript"/>
        </w:rPr>
        <w:t>rd</w:t>
      </w:r>
      <w:r>
        <w:rPr>
          <w:rFonts w:ascii="Arial" w:hAnsi="Arial" w:cs="Arial"/>
          <w:color w:val="000000"/>
        </w:rPr>
        <w:t xml:space="preserve"> Party to ULFME)</w:t>
      </w:r>
    </w:p>
    <w:p w14:paraId="0AAA8C32"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GCS</w:t>
      </w:r>
      <w:r w:rsidRPr="00FC6049">
        <w:rPr>
          <w:rFonts w:ascii="Arial" w:hAnsi="Arial" w:cs="Arial"/>
          <w:color w:val="000000"/>
          <w:lang w:val="fr-FR"/>
        </w:rPr>
        <w:tab/>
        <w:t xml:space="preserve">Gauss Centre for </w:t>
      </w:r>
      <w:proofErr w:type="spellStart"/>
      <w:r w:rsidRPr="00FC6049">
        <w:rPr>
          <w:rFonts w:ascii="Arial" w:hAnsi="Arial" w:cs="Arial"/>
          <w:color w:val="000000"/>
          <w:lang w:val="fr-FR"/>
        </w:rPr>
        <w:t>Supercomputing</w:t>
      </w:r>
      <w:proofErr w:type="spellEnd"/>
      <w:r w:rsidRPr="00FC6049">
        <w:rPr>
          <w:rFonts w:ascii="Arial" w:hAnsi="Arial" w:cs="Arial"/>
          <w:color w:val="000000"/>
          <w:lang w:val="fr-FR"/>
        </w:rPr>
        <w:t xml:space="preserve"> </w:t>
      </w:r>
      <w:proofErr w:type="spellStart"/>
      <w:r w:rsidRPr="00FC6049">
        <w:rPr>
          <w:rFonts w:ascii="Arial" w:hAnsi="Arial" w:cs="Arial"/>
          <w:color w:val="000000"/>
          <w:lang w:val="fr-FR"/>
        </w:rPr>
        <w:t>e.V.</w:t>
      </w:r>
      <w:proofErr w:type="spellEnd"/>
    </w:p>
    <w:p w14:paraId="4BD120BF" w14:textId="77777777" w:rsidR="000673BA" w:rsidRPr="00FC6049" w:rsidRDefault="000673BA" w:rsidP="000673BA">
      <w:pPr>
        <w:tabs>
          <w:tab w:val="left" w:pos="2197"/>
        </w:tabs>
        <w:ind w:left="55"/>
        <w:rPr>
          <w:rFonts w:ascii="Arial" w:hAnsi="Arial" w:cs="Arial"/>
          <w:color w:val="000000"/>
          <w:lang w:val="fr-FR"/>
        </w:rPr>
      </w:pPr>
      <w:r>
        <w:rPr>
          <w:rFonts w:ascii="Arial" w:hAnsi="Arial" w:cs="Arial"/>
          <w:color w:val="000000"/>
          <w:lang w:val="fr-FR"/>
        </w:rPr>
        <w:t>GENCI</w:t>
      </w:r>
      <w:r w:rsidRPr="00FC6049">
        <w:rPr>
          <w:rFonts w:ascii="Arial" w:hAnsi="Arial" w:cs="Arial"/>
          <w:color w:val="000000"/>
          <w:lang w:val="fr-FR"/>
        </w:rPr>
        <w:tab/>
      </w:r>
      <w:r>
        <w:rPr>
          <w:rFonts w:ascii="Arial" w:hAnsi="Arial" w:cs="Arial"/>
          <w:color w:val="000000"/>
          <w:lang w:val="fr-FR"/>
        </w:rPr>
        <w:t xml:space="preserve">Grand Equipement National de Calcul </w:t>
      </w:r>
      <w:proofErr w:type="spellStart"/>
      <w:r>
        <w:rPr>
          <w:rFonts w:ascii="Arial" w:hAnsi="Arial" w:cs="Arial"/>
          <w:color w:val="000000"/>
          <w:lang w:val="fr-FR"/>
        </w:rPr>
        <w:t>Intensiv</w:t>
      </w:r>
      <w:proofErr w:type="spellEnd"/>
      <w:r>
        <w:rPr>
          <w:rFonts w:ascii="Arial" w:hAnsi="Arial" w:cs="Arial"/>
          <w:color w:val="000000"/>
          <w:lang w:val="fr-FR"/>
        </w:rPr>
        <w:t>, France</w:t>
      </w:r>
    </w:p>
    <w:p w14:paraId="30E21D46"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GRNET</w:t>
      </w:r>
      <w:r w:rsidRPr="00FC6049">
        <w:rPr>
          <w:rFonts w:ascii="Arial" w:hAnsi="Arial" w:cs="Arial"/>
          <w:color w:val="000000"/>
          <w:lang w:val="en-US"/>
        </w:rPr>
        <w:tab/>
      </w:r>
      <w:r>
        <w:rPr>
          <w:rFonts w:ascii="Arial" w:hAnsi="Arial" w:cs="Arial"/>
          <w:color w:val="000000"/>
        </w:rPr>
        <w:t>Greek Research and Technology Network, Greece</w:t>
      </w:r>
    </w:p>
    <w:p w14:paraId="6D89D0C2"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INRIA</w:t>
      </w:r>
      <w:r w:rsidRPr="00FC6049">
        <w:rPr>
          <w:rFonts w:ascii="Arial" w:hAnsi="Arial" w:cs="Arial"/>
          <w:color w:val="000000"/>
          <w:lang w:val="fr-FR"/>
        </w:rPr>
        <w:tab/>
      </w:r>
      <w:r>
        <w:rPr>
          <w:rFonts w:ascii="Arial" w:hAnsi="Arial" w:cs="Arial"/>
          <w:color w:val="000000"/>
          <w:lang w:val="fr-FR"/>
        </w:rPr>
        <w:t>Institut National de Recherche en Informatique et Automatique,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5B1A838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IST</w:t>
      </w:r>
      <w:r w:rsidRPr="00FC6049">
        <w:rPr>
          <w:rFonts w:ascii="Arial" w:hAnsi="Arial" w:cs="Arial"/>
          <w:color w:val="000000"/>
          <w:lang w:val="en-US"/>
        </w:rPr>
        <w:tab/>
      </w:r>
      <w:proofErr w:type="spellStart"/>
      <w:r>
        <w:rPr>
          <w:rFonts w:ascii="Arial" w:hAnsi="Arial" w:cs="Arial"/>
          <w:color w:val="000000"/>
        </w:rPr>
        <w:t>Instituto</w:t>
      </w:r>
      <w:proofErr w:type="spellEnd"/>
      <w:r>
        <w:rPr>
          <w:rFonts w:ascii="Arial" w:hAnsi="Arial" w:cs="Arial"/>
          <w:color w:val="000000"/>
        </w:rPr>
        <w:t xml:space="preserve"> Superior </w:t>
      </w:r>
      <w:proofErr w:type="spellStart"/>
      <w:r>
        <w:rPr>
          <w:rFonts w:ascii="Arial" w:hAnsi="Arial" w:cs="Arial"/>
          <w:color w:val="000000"/>
        </w:rPr>
        <w:t>Técnico</w:t>
      </w:r>
      <w:proofErr w:type="spellEnd"/>
      <w:r>
        <w:rPr>
          <w:rFonts w:ascii="Arial" w:hAnsi="Arial" w:cs="Arial"/>
          <w:color w:val="000000"/>
        </w:rPr>
        <w:t>, Portugal (3rd Party to UC-LCA)</w:t>
      </w:r>
    </w:p>
    <w:p w14:paraId="2333F4C2" w14:textId="77777777" w:rsidR="000673BA" w:rsidRPr="002F0E62" w:rsidRDefault="000673BA" w:rsidP="000673BA">
      <w:pPr>
        <w:tabs>
          <w:tab w:val="left" w:pos="2197"/>
        </w:tabs>
        <w:ind w:left="55"/>
        <w:rPr>
          <w:rFonts w:ascii="Arial" w:hAnsi="Arial" w:cs="Arial"/>
          <w:color w:val="000000"/>
          <w:lang w:val="en-US"/>
        </w:rPr>
      </w:pPr>
      <w:r w:rsidRPr="002F0E62">
        <w:rPr>
          <w:rFonts w:ascii="Arial" w:hAnsi="Arial" w:cs="Arial"/>
          <w:color w:val="000000"/>
          <w:lang w:val="en-US"/>
        </w:rPr>
        <w:t>IUCC</w:t>
      </w:r>
      <w:r w:rsidRPr="002F0E62">
        <w:rPr>
          <w:rFonts w:ascii="Arial" w:hAnsi="Arial" w:cs="Arial"/>
          <w:color w:val="000000"/>
          <w:lang w:val="en-US"/>
        </w:rPr>
        <w:tab/>
        <w:t>INTER UNIVERSITY COMPUTATION CENTRE, Israel</w:t>
      </w:r>
    </w:p>
    <w:p w14:paraId="1B418AD9"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JKU</w:t>
      </w:r>
      <w:r w:rsidRPr="00CA3A58">
        <w:rPr>
          <w:rFonts w:ascii="Arial" w:hAnsi="Arial" w:cs="Arial"/>
          <w:color w:val="000000"/>
          <w:lang w:val="de-DE"/>
        </w:rPr>
        <w:tab/>
        <w:t xml:space="preserve">Institut </w:t>
      </w:r>
      <w:proofErr w:type="spellStart"/>
      <w:r w:rsidRPr="00CA3A58">
        <w:rPr>
          <w:rFonts w:ascii="Arial" w:hAnsi="Arial" w:cs="Arial"/>
          <w:color w:val="000000"/>
          <w:lang w:val="de-DE"/>
        </w:rPr>
        <w:t>fuer</w:t>
      </w:r>
      <w:proofErr w:type="spellEnd"/>
      <w:r w:rsidRPr="00CA3A58">
        <w:rPr>
          <w:rFonts w:ascii="Arial" w:hAnsi="Arial" w:cs="Arial"/>
          <w:color w:val="000000"/>
          <w:lang w:val="de-DE"/>
        </w:rPr>
        <w:t xml:space="preserve"> Graphische und Parallele Datenverarbeitung der Johannes Kepler </w:t>
      </w:r>
      <w:proofErr w:type="spellStart"/>
      <w:r w:rsidRPr="00CA3A58">
        <w:rPr>
          <w:rFonts w:ascii="Arial" w:hAnsi="Arial" w:cs="Arial"/>
          <w:color w:val="000000"/>
          <w:lang w:val="de-DE"/>
        </w:rPr>
        <w:t>Universitaet</w:t>
      </w:r>
      <w:proofErr w:type="spellEnd"/>
      <w:r w:rsidRPr="00CA3A58">
        <w:rPr>
          <w:rFonts w:ascii="Arial" w:hAnsi="Arial" w:cs="Arial"/>
          <w:color w:val="000000"/>
          <w:lang w:val="de-DE"/>
        </w:rPr>
        <w:t xml:space="preserve"> Linz, Austria</w:t>
      </w:r>
    </w:p>
    <w:p w14:paraId="3C786E8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lang w:val="en-US"/>
        </w:rPr>
        <w:t>JUELICH</w:t>
      </w:r>
      <w:r w:rsidRPr="00FC6049">
        <w:rPr>
          <w:rFonts w:ascii="Arial" w:hAnsi="Arial" w:cs="Arial"/>
          <w:color w:val="000000"/>
          <w:lang w:val="en-US"/>
        </w:rPr>
        <w:tab/>
      </w:r>
      <w:proofErr w:type="spellStart"/>
      <w:r>
        <w:rPr>
          <w:rFonts w:ascii="Arial" w:hAnsi="Arial" w:cs="Arial"/>
          <w:color w:val="000000"/>
          <w:lang w:val="en-US"/>
        </w:rPr>
        <w:t>Forschungszentrum</w:t>
      </w:r>
      <w:proofErr w:type="spellEnd"/>
      <w:r>
        <w:rPr>
          <w:rFonts w:ascii="Arial" w:hAnsi="Arial" w:cs="Arial"/>
          <w:color w:val="000000"/>
          <w:lang w:val="en-US"/>
        </w:rPr>
        <w:t xml:space="preserve"> </w:t>
      </w:r>
      <w:proofErr w:type="spellStart"/>
      <w:r>
        <w:rPr>
          <w:rFonts w:ascii="Arial" w:hAnsi="Arial" w:cs="Arial"/>
          <w:color w:val="000000"/>
          <w:lang w:val="en-US"/>
        </w:rPr>
        <w:t>Juelich</w:t>
      </w:r>
      <w:proofErr w:type="spellEnd"/>
      <w:r>
        <w:rPr>
          <w:rFonts w:ascii="Arial" w:hAnsi="Arial" w:cs="Arial"/>
          <w:color w:val="000000"/>
          <w:lang w:val="en-US"/>
        </w:rPr>
        <w:t xml:space="preserve"> GmbH, Germany</w:t>
      </w:r>
    </w:p>
    <w:p w14:paraId="733577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KTH</w:t>
      </w:r>
      <w:r w:rsidRPr="00FC6049">
        <w:rPr>
          <w:rFonts w:ascii="Arial" w:hAnsi="Arial" w:cs="Arial"/>
          <w:color w:val="000000"/>
          <w:lang w:val="en-US"/>
        </w:rPr>
        <w:tab/>
      </w:r>
      <w:r>
        <w:rPr>
          <w:rFonts w:ascii="Arial" w:hAnsi="Arial" w:cs="Arial"/>
          <w:color w:val="000000"/>
        </w:rPr>
        <w:t>Royal Institute of Technology, Sweden (3</w:t>
      </w:r>
      <w:r>
        <w:rPr>
          <w:rFonts w:ascii="Arial" w:hAnsi="Arial" w:cs="Arial"/>
          <w:color w:val="000000"/>
          <w:vertAlign w:val="superscript"/>
        </w:rPr>
        <w:t xml:space="preserve"> </w:t>
      </w:r>
      <w:proofErr w:type="spellStart"/>
      <w:r>
        <w:rPr>
          <w:rFonts w:ascii="Arial" w:hAnsi="Arial" w:cs="Arial"/>
          <w:color w:val="000000"/>
          <w:vertAlign w:val="superscript"/>
        </w:rPr>
        <w:t>rd</w:t>
      </w:r>
      <w:proofErr w:type="spellEnd"/>
      <w:r>
        <w:rPr>
          <w:rFonts w:ascii="Arial" w:hAnsi="Arial" w:cs="Arial"/>
          <w:color w:val="000000"/>
        </w:rPr>
        <w:t xml:space="preserve"> Party to SNIC)</w:t>
      </w:r>
    </w:p>
    <w:p w14:paraId="65347661" w14:textId="77777777" w:rsidR="000673BA" w:rsidRPr="00FC6049" w:rsidRDefault="000673BA" w:rsidP="000673BA">
      <w:pPr>
        <w:tabs>
          <w:tab w:val="left" w:pos="2197"/>
        </w:tabs>
        <w:ind w:left="55"/>
        <w:rPr>
          <w:rFonts w:ascii="Arial" w:hAnsi="Arial" w:cs="Arial"/>
          <w:color w:val="000000"/>
          <w:lang w:val="en-US"/>
        </w:rPr>
      </w:pPr>
      <w:proofErr w:type="spellStart"/>
      <w:r>
        <w:rPr>
          <w:rFonts w:ascii="Arial" w:hAnsi="Arial" w:cs="Arial"/>
          <w:color w:val="000000"/>
        </w:rPr>
        <w:t>LiU</w:t>
      </w:r>
      <w:proofErr w:type="spellEnd"/>
      <w:r w:rsidRPr="00FC6049">
        <w:rPr>
          <w:rFonts w:ascii="Arial" w:hAnsi="Arial" w:cs="Arial"/>
          <w:color w:val="000000"/>
          <w:lang w:val="en-US"/>
        </w:rPr>
        <w:tab/>
      </w:r>
      <w:r>
        <w:rPr>
          <w:rFonts w:ascii="Arial" w:hAnsi="Arial" w:cs="Arial"/>
          <w:color w:val="000000"/>
        </w:rPr>
        <w:t>Linkoping University, Sweden (3</w:t>
      </w:r>
      <w:r>
        <w:rPr>
          <w:rFonts w:ascii="Arial" w:hAnsi="Arial" w:cs="Arial"/>
          <w:color w:val="000000"/>
          <w:vertAlign w:val="superscript"/>
        </w:rPr>
        <w:t xml:space="preserve"> </w:t>
      </w:r>
      <w:proofErr w:type="spellStart"/>
      <w:r>
        <w:rPr>
          <w:rFonts w:ascii="Arial" w:hAnsi="Arial" w:cs="Arial"/>
          <w:color w:val="000000"/>
          <w:vertAlign w:val="superscript"/>
        </w:rPr>
        <w:t>rd</w:t>
      </w:r>
      <w:proofErr w:type="spellEnd"/>
      <w:r>
        <w:rPr>
          <w:rFonts w:ascii="Arial" w:hAnsi="Arial" w:cs="Arial"/>
          <w:color w:val="000000"/>
        </w:rPr>
        <w:t xml:space="preserve"> Party to SNIC)</w:t>
      </w:r>
    </w:p>
    <w:p w14:paraId="28AE4DF7"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NCSA</w:t>
      </w:r>
      <w:r w:rsidRPr="00FC6049">
        <w:rPr>
          <w:rFonts w:ascii="Arial" w:hAnsi="Arial" w:cs="Arial"/>
          <w:color w:val="000000"/>
          <w:lang w:val="en-US"/>
        </w:rPr>
        <w:tab/>
      </w:r>
      <w:r>
        <w:rPr>
          <w:rFonts w:ascii="Arial" w:hAnsi="Arial" w:cs="Arial"/>
          <w:color w:val="000000"/>
        </w:rPr>
        <w:t>NATIONAL CENTRE FOR SUPERCOMPUTING APPLICATIONS, Bulgaria</w:t>
      </w:r>
    </w:p>
    <w:p w14:paraId="41F1D7B2"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NIIF</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National Information Infrastructure Development Institute, Hungary</w:t>
      </w:r>
    </w:p>
    <w:p w14:paraId="75EC8EC5"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NTNU</w:t>
      </w:r>
      <w:r w:rsidRPr="00FC6049">
        <w:rPr>
          <w:rFonts w:ascii="Arial" w:hAnsi="Arial" w:cs="Arial"/>
          <w:color w:val="000000"/>
          <w:lang w:val="en-US"/>
        </w:rPr>
        <w:tab/>
      </w:r>
      <w:r>
        <w:rPr>
          <w:rFonts w:ascii="Arial" w:hAnsi="Arial" w:cs="Arial"/>
          <w:color w:val="000000"/>
        </w:rPr>
        <w:t>The Norwegian University of Science and Technology, Norway (3</w:t>
      </w:r>
      <w:r>
        <w:rPr>
          <w:rFonts w:ascii="Arial" w:hAnsi="Arial" w:cs="Arial"/>
          <w:color w:val="000000"/>
          <w:vertAlign w:val="superscript"/>
        </w:rPr>
        <w:t>rd</w:t>
      </w:r>
      <w:r>
        <w:rPr>
          <w:rFonts w:ascii="Arial" w:hAnsi="Arial" w:cs="Arial"/>
          <w:color w:val="000000"/>
        </w:rPr>
        <w:t xml:space="preserve"> Party to SIGMA)</w:t>
      </w:r>
    </w:p>
    <w:p w14:paraId="0F2E03D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NUI-Galway</w:t>
      </w:r>
      <w:r w:rsidRPr="00FC6049">
        <w:rPr>
          <w:rFonts w:ascii="Arial" w:hAnsi="Arial" w:cs="Arial"/>
          <w:color w:val="000000"/>
          <w:lang w:val="en-US"/>
        </w:rPr>
        <w:tab/>
      </w:r>
      <w:r>
        <w:rPr>
          <w:rFonts w:ascii="Arial" w:hAnsi="Arial" w:cs="Arial"/>
          <w:color w:val="000000"/>
        </w:rPr>
        <w:t>National University of Ireland Galway, Ireland</w:t>
      </w:r>
    </w:p>
    <w:p w14:paraId="73572F7E"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PRACE</w:t>
      </w:r>
      <w:r w:rsidRPr="00FC6049">
        <w:rPr>
          <w:rFonts w:ascii="Arial" w:hAnsi="Arial" w:cs="Arial"/>
          <w:color w:val="000000"/>
          <w:lang w:val="en-US"/>
        </w:rPr>
        <w:tab/>
      </w:r>
      <w:r>
        <w:rPr>
          <w:rFonts w:ascii="Arial" w:hAnsi="Arial" w:cs="Arial"/>
          <w:color w:val="000000"/>
        </w:rPr>
        <w:t xml:space="preserve">Partnership for Advanced Computing in Europe </w:t>
      </w:r>
      <w:proofErr w:type="spellStart"/>
      <w:r>
        <w:rPr>
          <w:rFonts w:ascii="Arial" w:hAnsi="Arial" w:cs="Arial"/>
          <w:color w:val="000000"/>
        </w:rPr>
        <w:t>aisbl</w:t>
      </w:r>
      <w:proofErr w:type="spellEnd"/>
      <w:r>
        <w:rPr>
          <w:rFonts w:ascii="Arial" w:hAnsi="Arial" w:cs="Arial"/>
          <w:color w:val="000000"/>
        </w:rPr>
        <w:t>, Belgium</w:t>
      </w:r>
    </w:p>
    <w:p w14:paraId="72C5D86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PSNC</w:t>
      </w:r>
      <w:r w:rsidRPr="00FC6049">
        <w:rPr>
          <w:rFonts w:ascii="Arial" w:hAnsi="Arial" w:cs="Arial"/>
          <w:color w:val="000000"/>
          <w:lang w:val="en-US"/>
        </w:rPr>
        <w:tab/>
      </w:r>
      <w:r>
        <w:rPr>
          <w:rFonts w:ascii="Arial" w:hAnsi="Arial" w:cs="Arial"/>
          <w:color w:val="000000"/>
        </w:rPr>
        <w:t xml:space="preserve">Poznan Supercomputing and Networking </w:t>
      </w:r>
      <w:proofErr w:type="spellStart"/>
      <w:r>
        <w:rPr>
          <w:rFonts w:ascii="Arial" w:hAnsi="Arial" w:cs="Arial"/>
          <w:color w:val="000000"/>
        </w:rPr>
        <w:t>Center</w:t>
      </w:r>
      <w:proofErr w:type="spellEnd"/>
      <w:r>
        <w:rPr>
          <w:rFonts w:ascii="Arial" w:hAnsi="Arial" w:cs="Arial"/>
          <w:color w:val="000000"/>
        </w:rPr>
        <w:t>, Poland</w:t>
      </w:r>
    </w:p>
    <w:p w14:paraId="2B0CBDEB" w14:textId="77777777" w:rsidR="000673BA" w:rsidRPr="00CA3A58" w:rsidRDefault="000673BA" w:rsidP="000673BA">
      <w:pPr>
        <w:tabs>
          <w:tab w:val="left" w:pos="2197"/>
        </w:tabs>
        <w:ind w:left="55"/>
        <w:rPr>
          <w:rFonts w:ascii="Arial" w:hAnsi="Arial" w:cs="Arial"/>
          <w:color w:val="000000"/>
          <w:lang w:val="de-DE"/>
        </w:rPr>
      </w:pPr>
      <w:r w:rsidRPr="00CA3A58">
        <w:rPr>
          <w:rFonts w:ascii="Arial" w:hAnsi="Arial" w:cs="Arial"/>
          <w:color w:val="000000"/>
          <w:lang w:val="de-DE"/>
        </w:rPr>
        <w:t>RISCSW</w:t>
      </w:r>
      <w:r w:rsidRPr="00CA3A58">
        <w:rPr>
          <w:rFonts w:ascii="Arial" w:hAnsi="Arial" w:cs="Arial"/>
          <w:color w:val="000000"/>
          <w:lang w:val="de-DE"/>
        </w:rPr>
        <w:tab/>
        <w:t>RISC Software GmbH</w:t>
      </w:r>
    </w:p>
    <w:p w14:paraId="22DE9EA3"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RZG</w:t>
      </w:r>
      <w:r w:rsidRPr="00CA3A58">
        <w:rPr>
          <w:rFonts w:ascii="Arial" w:hAnsi="Arial" w:cs="Arial"/>
          <w:color w:val="000000"/>
          <w:lang w:val="de-DE"/>
        </w:rPr>
        <w:tab/>
      </w:r>
      <w:proofErr w:type="gramStart"/>
      <w:r w:rsidRPr="00CA3A58">
        <w:rPr>
          <w:rFonts w:ascii="Arial" w:hAnsi="Arial" w:cs="Arial"/>
          <w:color w:val="000000"/>
          <w:lang w:val="de-DE"/>
        </w:rPr>
        <w:t>Max Planck Gesellschaft</w:t>
      </w:r>
      <w:proofErr w:type="gramEnd"/>
      <w:r w:rsidRPr="00CA3A58">
        <w:rPr>
          <w:rFonts w:ascii="Arial" w:hAnsi="Arial" w:cs="Arial"/>
          <w:color w:val="000000"/>
          <w:lang w:val="de-DE"/>
        </w:rPr>
        <w:t xml:space="preserve"> zur Förd</w:t>
      </w:r>
      <w:r w:rsidR="007D2C2B" w:rsidRPr="00CA3A58">
        <w:rPr>
          <w:rFonts w:ascii="Arial" w:hAnsi="Arial" w:cs="Arial"/>
          <w:color w:val="000000"/>
          <w:lang w:val="de-DE"/>
        </w:rPr>
        <w:t xml:space="preserve">erung der Wissenschaften e.V., </w:t>
      </w:r>
      <w:r w:rsidRPr="00CA3A58">
        <w:rPr>
          <w:rFonts w:ascii="Arial" w:hAnsi="Arial" w:cs="Arial"/>
          <w:color w:val="000000"/>
          <w:lang w:val="de-DE"/>
        </w:rPr>
        <w:t>Germany (3</w:t>
      </w:r>
      <w:r w:rsidRPr="00CA3A58">
        <w:rPr>
          <w:rFonts w:ascii="Arial" w:hAnsi="Arial" w:cs="Arial"/>
          <w:color w:val="000000"/>
          <w:vertAlign w:val="superscript"/>
          <w:lang w:val="de-DE"/>
        </w:rPr>
        <w:t xml:space="preserve"> </w:t>
      </w:r>
      <w:proofErr w:type="spellStart"/>
      <w:r w:rsidRPr="00CA3A58">
        <w:rPr>
          <w:rFonts w:ascii="Arial" w:hAnsi="Arial" w:cs="Arial"/>
          <w:color w:val="000000"/>
          <w:vertAlign w:val="superscript"/>
          <w:lang w:val="de-DE"/>
        </w:rPr>
        <w:t>rd</w:t>
      </w:r>
      <w:proofErr w:type="spellEnd"/>
      <w:r w:rsidRPr="00CA3A58">
        <w:rPr>
          <w:rFonts w:ascii="Arial" w:hAnsi="Arial" w:cs="Arial"/>
          <w:color w:val="000000"/>
          <w:lang w:val="de-DE"/>
        </w:rPr>
        <w:t xml:space="preserve"> Party </w:t>
      </w:r>
      <w:proofErr w:type="spellStart"/>
      <w:r w:rsidRPr="00CA3A58">
        <w:rPr>
          <w:rFonts w:ascii="Arial" w:hAnsi="Arial" w:cs="Arial"/>
          <w:color w:val="000000"/>
          <w:lang w:val="de-DE"/>
        </w:rPr>
        <w:t>to</w:t>
      </w:r>
      <w:proofErr w:type="spellEnd"/>
      <w:r w:rsidRPr="00CA3A58">
        <w:rPr>
          <w:rFonts w:ascii="Arial" w:hAnsi="Arial" w:cs="Arial"/>
          <w:color w:val="000000"/>
          <w:lang w:val="de-DE"/>
        </w:rPr>
        <w:t xml:space="preserve"> GCS)</w:t>
      </w:r>
    </w:p>
    <w:p w14:paraId="5178AAE1" w14:textId="77777777" w:rsidR="000673BA" w:rsidRDefault="000673BA" w:rsidP="000673BA">
      <w:pPr>
        <w:tabs>
          <w:tab w:val="left" w:pos="2197"/>
        </w:tabs>
        <w:ind w:left="55"/>
        <w:rPr>
          <w:rFonts w:ascii="Arial" w:hAnsi="Arial" w:cs="Arial"/>
          <w:color w:val="000000"/>
        </w:rPr>
      </w:pPr>
      <w:r>
        <w:rPr>
          <w:rFonts w:ascii="Arial" w:hAnsi="Arial" w:cs="Arial"/>
          <w:color w:val="000000"/>
        </w:rPr>
        <w:lastRenderedPageBreak/>
        <w:t>SIGMA2</w:t>
      </w:r>
      <w:r w:rsidRPr="00FC6049">
        <w:rPr>
          <w:rFonts w:ascii="Arial" w:hAnsi="Arial" w:cs="Arial"/>
          <w:color w:val="000000"/>
          <w:lang w:val="en-US"/>
        </w:rPr>
        <w:tab/>
      </w:r>
      <w:r>
        <w:rPr>
          <w:rFonts w:ascii="Arial" w:hAnsi="Arial" w:cs="Arial"/>
          <w:color w:val="000000"/>
        </w:rPr>
        <w:t>UNINETT Sigma2 AS, Norway</w:t>
      </w:r>
    </w:p>
    <w:p w14:paraId="7AF82F7A" w14:textId="4CF4781B" w:rsidR="001E115E" w:rsidRPr="00FC6049" w:rsidRDefault="001E115E" w:rsidP="001E115E">
      <w:pPr>
        <w:tabs>
          <w:tab w:val="left" w:pos="2197"/>
        </w:tabs>
        <w:ind w:left="2127" w:hanging="2072"/>
        <w:rPr>
          <w:rFonts w:ascii="Arial" w:hAnsi="Arial" w:cs="Arial"/>
          <w:color w:val="000000"/>
          <w:lang w:val="en-US"/>
        </w:rPr>
      </w:pPr>
      <w:r>
        <w:rPr>
          <w:rFonts w:ascii="Arial" w:hAnsi="Arial" w:cs="Arial"/>
          <w:color w:val="000000"/>
        </w:rPr>
        <w:t>SMT</w:t>
      </w:r>
      <w:r>
        <w:rPr>
          <w:rFonts w:ascii="Arial" w:hAnsi="Arial" w:cs="Arial"/>
          <w:color w:val="000000"/>
        </w:rPr>
        <w:tab/>
        <w:t>Simultaneous Multi-Threading, name given by IBM for the hyper-threading feature of Power processors</w:t>
      </w:r>
    </w:p>
    <w:p w14:paraId="1D406783" w14:textId="77777777" w:rsidR="000673BA"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SNIC</w:t>
      </w:r>
      <w:r w:rsidRPr="00FC6049">
        <w:rPr>
          <w:rFonts w:ascii="Arial" w:hAnsi="Arial" w:cs="Arial"/>
          <w:color w:val="000000"/>
          <w:lang w:val="en-US"/>
        </w:rPr>
        <w:tab/>
      </w:r>
      <w:r>
        <w:rPr>
          <w:rFonts w:ascii="Arial" w:hAnsi="Arial" w:cs="Arial"/>
          <w:color w:val="000000"/>
          <w:lang w:val="en-US"/>
        </w:rPr>
        <w:t>Swedish National Infrastructure for Computing (within the Swedish Science Council), Sweden</w:t>
      </w:r>
    </w:p>
    <w:p w14:paraId="5FE4C1E6" w14:textId="71BC334F" w:rsidR="005353BA" w:rsidRPr="00FC6049" w:rsidRDefault="005353BA" w:rsidP="000673BA">
      <w:pPr>
        <w:tabs>
          <w:tab w:val="left" w:pos="2197"/>
        </w:tabs>
        <w:ind w:left="2185" w:hanging="2130"/>
        <w:rPr>
          <w:rFonts w:ascii="Arial" w:hAnsi="Arial" w:cs="Arial"/>
          <w:color w:val="000000"/>
          <w:lang w:val="en-US"/>
        </w:rPr>
      </w:pPr>
      <w:proofErr w:type="spellStart"/>
      <w:r>
        <w:rPr>
          <w:rFonts w:ascii="Arial" w:hAnsi="Arial" w:cs="Arial"/>
          <w:color w:val="000000"/>
          <w:lang w:val="en-US"/>
        </w:rPr>
        <w:t>SoC</w:t>
      </w:r>
      <w:proofErr w:type="spellEnd"/>
      <w:r>
        <w:rPr>
          <w:rFonts w:ascii="Arial" w:hAnsi="Arial" w:cs="Arial"/>
          <w:color w:val="000000"/>
          <w:lang w:val="en-US"/>
        </w:rPr>
        <w:tab/>
        <w:t>System on a Chip</w:t>
      </w:r>
    </w:p>
    <w:p w14:paraId="4ACFC40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STFC</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Science and Technology Facilities Council, UK (3</w:t>
      </w:r>
      <w:r>
        <w:rPr>
          <w:rFonts w:ascii="Arial" w:hAnsi="Arial" w:cs="Arial"/>
          <w:color w:val="000000"/>
          <w:vertAlign w:val="superscript"/>
        </w:rPr>
        <w:t>rd</w:t>
      </w:r>
      <w:r>
        <w:rPr>
          <w:rFonts w:ascii="Arial" w:hAnsi="Arial" w:cs="Arial"/>
          <w:color w:val="000000"/>
        </w:rPr>
        <w:t xml:space="preserve"> Party to EPSRC)</w:t>
      </w:r>
    </w:p>
    <w:p w14:paraId="1FA076FF" w14:textId="77777777" w:rsidR="000673BA" w:rsidRPr="00FC6049" w:rsidRDefault="000673BA" w:rsidP="000673BA">
      <w:pPr>
        <w:tabs>
          <w:tab w:val="left" w:pos="2197"/>
        </w:tabs>
        <w:ind w:left="2185" w:hanging="2130"/>
        <w:rPr>
          <w:rFonts w:ascii="Arial" w:hAnsi="Arial" w:cs="Arial"/>
          <w:color w:val="000000"/>
          <w:lang w:val="en-US"/>
        </w:rPr>
      </w:pPr>
      <w:proofErr w:type="spellStart"/>
      <w:r>
        <w:rPr>
          <w:rFonts w:ascii="Arial" w:hAnsi="Arial" w:cs="Arial"/>
          <w:color w:val="000000"/>
          <w:lang w:val="en-US"/>
        </w:rPr>
        <w:t>SURFsara</w:t>
      </w:r>
      <w:proofErr w:type="spellEnd"/>
      <w:r w:rsidRPr="00FC6049">
        <w:rPr>
          <w:rFonts w:ascii="Arial" w:hAnsi="Arial" w:cs="Arial"/>
          <w:color w:val="000000"/>
          <w:lang w:val="en-US"/>
        </w:rPr>
        <w:tab/>
      </w:r>
      <w:r w:rsidR="00D3308A" w:rsidRPr="00D3308A">
        <w:rPr>
          <w:rFonts w:ascii="Arial" w:hAnsi="Arial" w:cs="Arial"/>
          <w:color w:val="000000"/>
          <w:lang w:val="en-US"/>
        </w:rPr>
        <w:t>Dutch national high-performance computing and e-Science support center</w:t>
      </w:r>
      <w:r w:rsidR="00D3308A">
        <w:rPr>
          <w:rFonts w:ascii="Arial" w:hAnsi="Arial" w:cs="Arial"/>
          <w:color w:val="000000"/>
          <w:lang w:val="en-US"/>
        </w:rPr>
        <w:t>,</w:t>
      </w:r>
      <w:r w:rsidR="00D3308A" w:rsidRPr="00D3308A">
        <w:rPr>
          <w:rFonts w:ascii="Arial" w:hAnsi="Arial" w:cs="Arial"/>
          <w:color w:val="000000"/>
          <w:lang w:val="en-US"/>
        </w:rPr>
        <w:t xml:space="preserve"> part of the SURF cooperative</w:t>
      </w:r>
      <w:r w:rsidR="00D3308A">
        <w:rPr>
          <w:rFonts w:ascii="Arial" w:hAnsi="Arial" w:cs="Arial"/>
          <w:color w:val="000000"/>
          <w:lang w:val="en-US"/>
        </w:rPr>
        <w:t>, Netherlands</w:t>
      </w:r>
    </w:p>
    <w:p w14:paraId="6A01D36D"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UC-LCA</w:t>
      </w:r>
      <w:r w:rsidRPr="00FC6049">
        <w:rPr>
          <w:rFonts w:ascii="Arial" w:hAnsi="Arial" w:cs="Arial"/>
          <w:color w:val="000000"/>
          <w:lang w:val="fr-FR"/>
        </w:rPr>
        <w:tab/>
      </w:r>
      <w:proofErr w:type="spellStart"/>
      <w:r w:rsidR="005B3210" w:rsidRPr="005B3210">
        <w:rPr>
          <w:rFonts w:ascii="Arial" w:hAnsi="Arial" w:cs="Arial"/>
          <w:color w:val="000000"/>
          <w:lang w:val="fr-FR"/>
        </w:rPr>
        <w:t>Universidade</w:t>
      </w:r>
      <w:proofErr w:type="spellEnd"/>
      <w:r w:rsidR="005B3210" w:rsidRPr="005B3210">
        <w:rPr>
          <w:rFonts w:ascii="Arial" w:hAnsi="Arial" w:cs="Arial"/>
          <w:color w:val="000000"/>
          <w:lang w:val="fr-FR"/>
        </w:rPr>
        <w:t xml:space="preserve"> de Coimbra, </w:t>
      </w:r>
      <w:proofErr w:type="spellStart"/>
      <w:r w:rsidR="005B3210" w:rsidRPr="005B3210">
        <w:rPr>
          <w:rFonts w:ascii="Arial" w:hAnsi="Arial" w:cs="Arial"/>
          <w:color w:val="000000"/>
          <w:lang w:val="fr-FR"/>
        </w:rPr>
        <w:t>Labotatório</w:t>
      </w:r>
      <w:proofErr w:type="spellEnd"/>
      <w:r w:rsidR="005B3210" w:rsidRPr="005B3210">
        <w:rPr>
          <w:rFonts w:ascii="Arial" w:hAnsi="Arial" w:cs="Arial"/>
          <w:color w:val="000000"/>
          <w:lang w:val="fr-FR"/>
        </w:rPr>
        <w:t xml:space="preserve"> de </w:t>
      </w:r>
      <w:proofErr w:type="spellStart"/>
      <w:r w:rsidR="005B3210" w:rsidRPr="005B3210">
        <w:rPr>
          <w:rFonts w:ascii="Arial" w:hAnsi="Arial" w:cs="Arial"/>
          <w:color w:val="000000"/>
          <w:lang w:val="fr-FR"/>
        </w:rPr>
        <w:t>Computação</w:t>
      </w:r>
      <w:proofErr w:type="spellEnd"/>
      <w:r w:rsidR="005B3210" w:rsidRPr="005B3210">
        <w:rPr>
          <w:rFonts w:ascii="Arial" w:hAnsi="Arial" w:cs="Arial"/>
          <w:color w:val="000000"/>
          <w:lang w:val="fr-FR"/>
        </w:rPr>
        <w:t xml:space="preserve"> </w:t>
      </w:r>
      <w:proofErr w:type="spellStart"/>
      <w:r w:rsidR="005B3210" w:rsidRPr="005B3210">
        <w:rPr>
          <w:rFonts w:ascii="Arial" w:hAnsi="Arial" w:cs="Arial"/>
          <w:color w:val="000000"/>
          <w:lang w:val="fr-FR"/>
        </w:rPr>
        <w:t>Avançada</w:t>
      </w:r>
      <w:proofErr w:type="spellEnd"/>
      <w:r w:rsidR="005B3210" w:rsidRPr="005B3210">
        <w:rPr>
          <w:rFonts w:ascii="Arial" w:hAnsi="Arial" w:cs="Arial"/>
          <w:color w:val="000000"/>
          <w:lang w:val="fr-FR"/>
        </w:rPr>
        <w:t>, Portugal</w:t>
      </w:r>
    </w:p>
    <w:p w14:paraId="6318DEA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UCPH</w:t>
      </w:r>
      <w:r w:rsidRPr="00FC6049">
        <w:rPr>
          <w:rFonts w:ascii="Arial" w:hAnsi="Arial" w:cs="Arial"/>
          <w:color w:val="000000"/>
          <w:lang w:val="en-US"/>
        </w:rPr>
        <w:tab/>
      </w:r>
      <w:proofErr w:type="spellStart"/>
      <w:r>
        <w:rPr>
          <w:rFonts w:ascii="Arial" w:hAnsi="Arial" w:cs="Arial"/>
          <w:color w:val="000000"/>
        </w:rPr>
        <w:t>Københavns</w:t>
      </w:r>
      <w:proofErr w:type="spellEnd"/>
      <w:r>
        <w:rPr>
          <w:rFonts w:ascii="Arial" w:hAnsi="Arial" w:cs="Arial"/>
          <w:color w:val="000000"/>
        </w:rPr>
        <w:t xml:space="preserve"> </w:t>
      </w:r>
      <w:proofErr w:type="spellStart"/>
      <w:r>
        <w:rPr>
          <w:rFonts w:ascii="Arial" w:hAnsi="Arial" w:cs="Arial"/>
          <w:color w:val="000000"/>
        </w:rPr>
        <w:t>Universitet</w:t>
      </w:r>
      <w:proofErr w:type="spellEnd"/>
      <w:r>
        <w:rPr>
          <w:rFonts w:ascii="Arial" w:hAnsi="Arial" w:cs="Arial"/>
          <w:color w:val="000000"/>
        </w:rPr>
        <w:t>, Denmark</w:t>
      </w:r>
    </w:p>
    <w:p w14:paraId="4C238A2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UHEM</w:t>
      </w:r>
      <w:r w:rsidRPr="00FC6049">
        <w:rPr>
          <w:rFonts w:ascii="Arial" w:hAnsi="Arial" w:cs="Arial"/>
          <w:color w:val="000000"/>
          <w:lang w:val="en-US"/>
        </w:rPr>
        <w:tab/>
      </w:r>
      <w:r>
        <w:rPr>
          <w:rFonts w:ascii="Arial" w:hAnsi="Arial" w:cs="Arial"/>
          <w:color w:val="000000"/>
        </w:rPr>
        <w:t xml:space="preserve">Istanbul Technical University, </w:t>
      </w:r>
      <w:proofErr w:type="spellStart"/>
      <w:r>
        <w:rPr>
          <w:rFonts w:ascii="Arial" w:hAnsi="Arial" w:cs="Arial"/>
          <w:color w:val="000000"/>
        </w:rPr>
        <w:t>Ayazaga</w:t>
      </w:r>
      <w:proofErr w:type="spellEnd"/>
      <w:r>
        <w:rPr>
          <w:rFonts w:ascii="Arial" w:hAnsi="Arial" w:cs="Arial"/>
          <w:color w:val="000000"/>
        </w:rPr>
        <w:t xml:space="preserve"> Campus, Turkey</w:t>
      </w:r>
    </w:p>
    <w:p w14:paraId="0A771ACA" w14:textId="77777777" w:rsidR="000673BA" w:rsidRPr="00FC6049" w:rsidRDefault="000673BA" w:rsidP="000673BA">
      <w:pPr>
        <w:tabs>
          <w:tab w:val="left" w:pos="2197"/>
        </w:tabs>
        <w:ind w:left="55"/>
        <w:rPr>
          <w:rFonts w:ascii="Arial" w:hAnsi="Arial" w:cs="Arial"/>
          <w:color w:val="000000"/>
          <w:lang w:val="en-US"/>
        </w:rPr>
      </w:pPr>
      <w:proofErr w:type="spellStart"/>
      <w:r>
        <w:rPr>
          <w:rFonts w:ascii="Arial" w:hAnsi="Arial" w:cs="Arial"/>
          <w:color w:val="000000"/>
        </w:rPr>
        <w:t>UiO</w:t>
      </w:r>
      <w:proofErr w:type="spellEnd"/>
      <w:r w:rsidRPr="00FC6049">
        <w:rPr>
          <w:rFonts w:ascii="Arial" w:hAnsi="Arial" w:cs="Arial"/>
          <w:color w:val="000000"/>
          <w:lang w:val="en-US"/>
        </w:rPr>
        <w:tab/>
      </w:r>
      <w:r>
        <w:rPr>
          <w:rFonts w:ascii="Arial" w:hAnsi="Arial" w:cs="Arial"/>
          <w:color w:val="000000"/>
        </w:rPr>
        <w:t>University of Oslo, Norway (3</w:t>
      </w:r>
      <w:r>
        <w:rPr>
          <w:rFonts w:ascii="Arial" w:hAnsi="Arial" w:cs="Arial"/>
          <w:color w:val="000000"/>
          <w:vertAlign w:val="superscript"/>
        </w:rPr>
        <w:t>rd</w:t>
      </w:r>
      <w:r>
        <w:rPr>
          <w:rFonts w:ascii="Arial" w:hAnsi="Arial" w:cs="Arial"/>
          <w:color w:val="000000"/>
        </w:rPr>
        <w:t xml:space="preserve"> Party to SIGMA)</w:t>
      </w:r>
    </w:p>
    <w:p w14:paraId="164B6218"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ULFME</w:t>
      </w:r>
      <w:r w:rsidRPr="00FC6049">
        <w:rPr>
          <w:rFonts w:ascii="Arial" w:hAnsi="Arial" w:cs="Arial"/>
          <w:color w:val="000000"/>
          <w:lang w:val="en-US"/>
        </w:rPr>
        <w:tab/>
      </w:r>
      <w:r>
        <w:rPr>
          <w:rFonts w:ascii="Arial" w:hAnsi="Arial" w:cs="Arial"/>
          <w:color w:val="000000"/>
        </w:rPr>
        <w:t>UNIVERZA V LJUBLJANI, Slovenia</w:t>
      </w:r>
    </w:p>
    <w:p w14:paraId="64FEFAB9" w14:textId="77777777" w:rsidR="000673BA" w:rsidRPr="00FC6049" w:rsidRDefault="000673BA" w:rsidP="000673BA">
      <w:pPr>
        <w:tabs>
          <w:tab w:val="left" w:pos="2197"/>
        </w:tabs>
        <w:ind w:left="55"/>
        <w:rPr>
          <w:rFonts w:ascii="Arial" w:hAnsi="Arial" w:cs="Arial"/>
          <w:color w:val="000000"/>
          <w:lang w:val="en-US"/>
        </w:rPr>
      </w:pPr>
      <w:proofErr w:type="spellStart"/>
      <w:r>
        <w:rPr>
          <w:rFonts w:ascii="Arial" w:hAnsi="Arial" w:cs="Arial"/>
          <w:color w:val="000000"/>
        </w:rPr>
        <w:t>UmU</w:t>
      </w:r>
      <w:proofErr w:type="spellEnd"/>
      <w:r w:rsidRPr="00FC6049">
        <w:rPr>
          <w:rFonts w:ascii="Arial" w:hAnsi="Arial" w:cs="Arial"/>
          <w:color w:val="000000"/>
          <w:lang w:val="en-US"/>
        </w:rPr>
        <w:tab/>
      </w:r>
      <w:r>
        <w:rPr>
          <w:rFonts w:ascii="Arial" w:hAnsi="Arial" w:cs="Arial"/>
          <w:color w:val="000000"/>
        </w:rPr>
        <w:t>Umea University, Sweden (3</w:t>
      </w:r>
      <w:r>
        <w:rPr>
          <w:rFonts w:ascii="Arial" w:hAnsi="Arial" w:cs="Arial"/>
          <w:color w:val="000000"/>
          <w:vertAlign w:val="superscript"/>
        </w:rPr>
        <w:t xml:space="preserve"> </w:t>
      </w:r>
      <w:proofErr w:type="spellStart"/>
      <w:r>
        <w:rPr>
          <w:rFonts w:ascii="Arial" w:hAnsi="Arial" w:cs="Arial"/>
          <w:color w:val="000000"/>
          <w:vertAlign w:val="superscript"/>
        </w:rPr>
        <w:t>rd</w:t>
      </w:r>
      <w:proofErr w:type="spellEnd"/>
      <w:r>
        <w:rPr>
          <w:rFonts w:ascii="Arial" w:hAnsi="Arial" w:cs="Arial"/>
          <w:color w:val="000000"/>
        </w:rPr>
        <w:t xml:space="preserve"> Party to SNIC)</w:t>
      </w:r>
    </w:p>
    <w:p w14:paraId="24E57A67" w14:textId="77777777" w:rsidR="000673BA" w:rsidRPr="00FC6049" w:rsidRDefault="000673BA" w:rsidP="000673BA">
      <w:pPr>
        <w:tabs>
          <w:tab w:val="left" w:pos="2197"/>
        </w:tabs>
        <w:ind w:left="55"/>
        <w:rPr>
          <w:rFonts w:ascii="Arial" w:hAnsi="Arial" w:cs="Arial"/>
          <w:color w:val="000000"/>
          <w:lang w:val="en-US"/>
        </w:rPr>
      </w:pPr>
      <w:proofErr w:type="spellStart"/>
      <w:r>
        <w:rPr>
          <w:rFonts w:ascii="Arial" w:hAnsi="Arial" w:cs="Arial"/>
          <w:color w:val="000000"/>
        </w:rPr>
        <w:t>UnivEvora</w:t>
      </w:r>
      <w:proofErr w:type="spellEnd"/>
      <w:r w:rsidRPr="00FC6049">
        <w:rPr>
          <w:rFonts w:ascii="Arial" w:hAnsi="Arial" w:cs="Arial"/>
          <w:color w:val="000000"/>
          <w:lang w:val="en-US"/>
        </w:rPr>
        <w:tab/>
      </w:r>
      <w:proofErr w:type="spellStart"/>
      <w:r>
        <w:rPr>
          <w:rFonts w:ascii="Arial" w:hAnsi="Arial" w:cs="Arial"/>
          <w:color w:val="000000"/>
        </w:rPr>
        <w:t>Universidade</w:t>
      </w:r>
      <w:proofErr w:type="spellEnd"/>
      <w:r>
        <w:rPr>
          <w:rFonts w:ascii="Arial" w:hAnsi="Arial" w:cs="Arial"/>
          <w:color w:val="000000"/>
        </w:rPr>
        <w:t xml:space="preserve"> de </w:t>
      </w:r>
      <w:proofErr w:type="spellStart"/>
      <w:r>
        <w:rPr>
          <w:rFonts w:ascii="Arial" w:hAnsi="Arial" w:cs="Arial"/>
          <w:color w:val="000000"/>
        </w:rPr>
        <w:t>Évora</w:t>
      </w:r>
      <w:proofErr w:type="spellEnd"/>
      <w:r>
        <w:rPr>
          <w:rFonts w:ascii="Arial" w:hAnsi="Arial" w:cs="Arial"/>
          <w:color w:val="000000"/>
        </w:rPr>
        <w:t>, Portugal (3rd Party to UC-LCA)</w:t>
      </w:r>
    </w:p>
    <w:p w14:paraId="12958A2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UPC</w:t>
      </w:r>
      <w:r w:rsidRPr="00FC6049">
        <w:rPr>
          <w:rFonts w:ascii="Arial" w:hAnsi="Arial" w:cs="Arial"/>
          <w:color w:val="000000"/>
          <w:lang w:val="en-US"/>
        </w:rPr>
        <w:tab/>
      </w:r>
      <w:proofErr w:type="spellStart"/>
      <w:r>
        <w:rPr>
          <w:rFonts w:ascii="Arial" w:eastAsia="MS Mincho" w:hAnsi="Arial" w:cs="Arial"/>
          <w:color w:val="000000"/>
        </w:rPr>
        <w:t>Universitat</w:t>
      </w:r>
      <w:proofErr w:type="spellEnd"/>
      <w:r>
        <w:rPr>
          <w:rFonts w:ascii="Arial" w:eastAsia="MS Mincho" w:hAnsi="Arial" w:cs="Arial"/>
          <w:color w:val="000000"/>
        </w:rPr>
        <w:t xml:space="preserve"> </w:t>
      </w:r>
      <w:proofErr w:type="spellStart"/>
      <w:r>
        <w:rPr>
          <w:rFonts w:ascii="Arial" w:eastAsia="MS Mincho" w:hAnsi="Arial" w:cs="Arial"/>
          <w:color w:val="000000"/>
        </w:rPr>
        <w:t>Politècnica</w:t>
      </w:r>
      <w:proofErr w:type="spellEnd"/>
      <w:r>
        <w:rPr>
          <w:rFonts w:ascii="Arial" w:eastAsia="MS Mincho" w:hAnsi="Arial" w:cs="Arial"/>
          <w:color w:val="000000"/>
        </w:rPr>
        <w:t xml:space="preserve"> de </w:t>
      </w:r>
      <w:proofErr w:type="spellStart"/>
      <w:r>
        <w:rPr>
          <w:rFonts w:ascii="Arial" w:eastAsia="MS Mincho" w:hAnsi="Arial" w:cs="Arial"/>
          <w:color w:val="000000"/>
        </w:rPr>
        <w:t>Catalunya</w:t>
      </w:r>
      <w:proofErr w:type="spellEnd"/>
      <w:r>
        <w:rPr>
          <w:rFonts w:ascii="Arial" w:eastAsia="MS Mincho" w:hAnsi="Arial" w:cs="Arial"/>
          <w:color w:val="000000"/>
        </w:rPr>
        <w:t>, Spain (3rd Party to BSC)</w:t>
      </w:r>
    </w:p>
    <w:p w14:paraId="0DE2A223"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UPM/</w:t>
      </w:r>
      <w:proofErr w:type="spellStart"/>
      <w:r>
        <w:rPr>
          <w:rFonts w:ascii="Arial" w:hAnsi="Arial" w:cs="Arial"/>
          <w:color w:val="000000"/>
        </w:rPr>
        <w:t>CeSViMa</w:t>
      </w:r>
      <w:proofErr w:type="spellEnd"/>
      <w:r w:rsidRPr="00FC6049">
        <w:rPr>
          <w:rFonts w:ascii="Arial" w:hAnsi="Arial" w:cs="Arial"/>
          <w:color w:val="000000"/>
          <w:lang w:val="en-US"/>
        </w:rPr>
        <w:tab/>
      </w:r>
      <w:r>
        <w:rPr>
          <w:rFonts w:ascii="Arial" w:hAnsi="Arial" w:cs="Arial"/>
          <w:color w:val="000000"/>
        </w:rPr>
        <w:t xml:space="preserve">Madrid Supercomputing and Visualization </w:t>
      </w:r>
      <w:proofErr w:type="spellStart"/>
      <w:r>
        <w:rPr>
          <w:rFonts w:ascii="Arial" w:hAnsi="Arial" w:cs="Arial"/>
          <w:color w:val="000000"/>
        </w:rPr>
        <w:t>Center</w:t>
      </w:r>
      <w:proofErr w:type="spellEnd"/>
      <w:r>
        <w:rPr>
          <w:rFonts w:ascii="Arial" w:hAnsi="Arial" w:cs="Arial"/>
          <w:color w:val="000000"/>
        </w:rPr>
        <w:t>, Spain (3</w:t>
      </w:r>
      <w:r>
        <w:rPr>
          <w:rFonts w:ascii="Arial" w:hAnsi="Arial" w:cs="Arial"/>
          <w:color w:val="000000"/>
          <w:vertAlign w:val="superscript"/>
        </w:rPr>
        <w:t>rd</w:t>
      </w:r>
      <w:r>
        <w:rPr>
          <w:rFonts w:ascii="Arial" w:hAnsi="Arial" w:cs="Arial"/>
          <w:color w:val="000000"/>
        </w:rPr>
        <w:t xml:space="preserve"> Party to BSC)</w:t>
      </w:r>
    </w:p>
    <w:p w14:paraId="4A72DE9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USTUTT-HLRS</w:t>
      </w:r>
      <w:r w:rsidRPr="00FC6049">
        <w:rPr>
          <w:rFonts w:ascii="Arial" w:hAnsi="Arial" w:cs="Arial"/>
          <w:color w:val="000000"/>
          <w:lang w:val="en-US"/>
        </w:rPr>
        <w:tab/>
      </w:r>
      <w:proofErr w:type="spellStart"/>
      <w:r>
        <w:rPr>
          <w:rFonts w:ascii="Arial" w:hAnsi="Arial" w:cs="Arial"/>
          <w:color w:val="000000"/>
        </w:rPr>
        <w:t>Universitaet</w:t>
      </w:r>
      <w:proofErr w:type="spellEnd"/>
      <w:r>
        <w:rPr>
          <w:rFonts w:ascii="Arial" w:hAnsi="Arial" w:cs="Arial"/>
          <w:color w:val="000000"/>
        </w:rPr>
        <w:t xml:space="preserve"> Stuttgart – HLRS, Germany (3rd Party to GCS)</w:t>
      </w:r>
    </w:p>
    <w:p w14:paraId="33D365A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VSB-TUO</w:t>
      </w:r>
      <w:r w:rsidRPr="00FC6049">
        <w:rPr>
          <w:rFonts w:ascii="Arial" w:hAnsi="Arial" w:cs="Arial"/>
          <w:color w:val="000000"/>
          <w:lang w:val="en-US"/>
        </w:rPr>
        <w:tab/>
      </w:r>
      <w:r>
        <w:rPr>
          <w:rFonts w:ascii="Arial" w:hAnsi="Arial" w:cs="Arial"/>
          <w:color w:val="000000"/>
        </w:rPr>
        <w:t>VYSOKA SKOLA BANSKA - TECHNICKA UNIVERZITA OSTRAVA, Czech Republic</w:t>
      </w:r>
    </w:p>
    <w:p w14:paraId="4FEFCD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WCNS</w:t>
      </w:r>
      <w:r w:rsidRPr="00FC6049">
        <w:rPr>
          <w:rFonts w:ascii="Arial" w:hAnsi="Arial" w:cs="Arial"/>
          <w:color w:val="000000"/>
          <w:lang w:val="en-US"/>
        </w:rPr>
        <w:tab/>
      </w:r>
      <w:proofErr w:type="spellStart"/>
      <w:r>
        <w:rPr>
          <w:rFonts w:ascii="Arial" w:hAnsi="Arial" w:cs="Arial"/>
          <w:color w:val="000000"/>
        </w:rPr>
        <w:t>Politechnika</w:t>
      </w:r>
      <w:proofErr w:type="spellEnd"/>
      <w:r>
        <w:rPr>
          <w:rFonts w:ascii="Arial" w:hAnsi="Arial" w:cs="Arial"/>
          <w:color w:val="000000"/>
        </w:rPr>
        <w:t xml:space="preserve"> </w:t>
      </w:r>
      <w:proofErr w:type="spellStart"/>
      <w:r>
        <w:rPr>
          <w:rFonts w:ascii="Arial" w:hAnsi="Arial" w:cs="Arial"/>
          <w:color w:val="000000"/>
        </w:rPr>
        <w:t>Wroclawska</w:t>
      </w:r>
      <w:proofErr w:type="spellEnd"/>
      <w:r>
        <w:rPr>
          <w:rFonts w:ascii="Arial" w:hAnsi="Arial" w:cs="Arial"/>
          <w:color w:val="000000"/>
        </w:rPr>
        <w:t>, Poland (3rd party to PNSC)</w:t>
      </w:r>
    </w:p>
    <w:p w14:paraId="3DA99270" w14:textId="77777777" w:rsidR="000673BA" w:rsidRPr="008850FA" w:rsidRDefault="000673BA" w:rsidP="000673BA">
      <w:pPr>
        <w:rPr>
          <w:snapToGrid w:val="0"/>
          <w:lang w:val="en-US"/>
        </w:rPr>
      </w:pPr>
    </w:p>
    <w:p w14:paraId="2D63AE7A" w14:textId="77777777" w:rsidR="00402DE9" w:rsidRDefault="00402DE9">
      <w:pPr>
        <w:rPr>
          <w:rFonts w:ascii="Arial" w:hAnsi="Arial" w:cs="Arial"/>
        </w:rPr>
      </w:pPr>
      <w:r>
        <w:rPr>
          <w:rFonts w:ascii="Arial" w:hAnsi="Arial" w:cs="Arial"/>
        </w:rPr>
        <w:br w:type="page"/>
      </w:r>
    </w:p>
    <w:p w14:paraId="1E566F08" w14:textId="77777777" w:rsidR="00C72EEB" w:rsidRPr="00C642D6" w:rsidRDefault="00C72EEB" w:rsidP="00EC1DD6">
      <w:pPr>
        <w:tabs>
          <w:tab w:val="left" w:pos="1418"/>
        </w:tabs>
        <w:spacing w:before="80"/>
        <w:ind w:left="1418" w:hanging="1418"/>
        <w:rPr>
          <w:rFonts w:ascii="Arial" w:hAnsi="Arial" w:cs="Arial"/>
          <w:szCs w:val="22"/>
        </w:rPr>
      </w:pPr>
    </w:p>
    <w:p w14:paraId="74EE3782" w14:textId="77777777" w:rsidR="00C72EEB" w:rsidRPr="00C642D6" w:rsidRDefault="00C72EEB" w:rsidP="00EC1DD6">
      <w:pPr>
        <w:sectPr w:rsidR="00C72EEB" w:rsidRPr="00C642D6" w:rsidSect="00B2060B">
          <w:headerReference w:type="default" r:id="rId16"/>
          <w:footerReference w:type="default" r:id="rId17"/>
          <w:type w:val="oddPage"/>
          <w:pgSz w:w="11906" w:h="16838"/>
          <w:pgMar w:top="1418" w:right="1418" w:bottom="1134" w:left="1418" w:header="709" w:footer="709" w:gutter="0"/>
          <w:pgNumType w:fmt="lowerRoman" w:start="1"/>
          <w:cols w:space="708"/>
          <w:docGrid w:linePitch="360"/>
        </w:sectPr>
      </w:pPr>
    </w:p>
    <w:p w14:paraId="71D45981" w14:textId="77777777" w:rsidR="00C72EEB" w:rsidRPr="00C642D6" w:rsidRDefault="00C72EEB" w:rsidP="00EC1DD6"/>
    <w:p w14:paraId="7A7A9DA0" w14:textId="77777777" w:rsidR="00C72EEB" w:rsidRPr="00F34A82" w:rsidRDefault="00C72EEB" w:rsidP="00F83DD0">
      <w:pPr>
        <w:pStyle w:val="Title"/>
        <w:rPr>
          <w:lang w:val="en-GB"/>
        </w:rPr>
      </w:pPr>
      <w:bookmarkStart w:id="328" w:name="_Toc75287376"/>
      <w:bookmarkStart w:id="329" w:name="_Toc194478747"/>
      <w:bookmarkStart w:id="330" w:name="_Toc376680009"/>
      <w:bookmarkStart w:id="331" w:name="_Toc503189073"/>
      <w:r w:rsidRPr="00F34A82">
        <w:rPr>
          <w:lang w:val="en-GB"/>
        </w:rPr>
        <w:t>Executive Summary</w:t>
      </w:r>
      <w:bookmarkEnd w:id="328"/>
      <w:bookmarkEnd w:id="329"/>
      <w:bookmarkEnd w:id="330"/>
      <w:bookmarkEnd w:id="331"/>
    </w:p>
    <w:p w14:paraId="6F1367CF" w14:textId="2CE98159" w:rsidR="00FA63BD" w:rsidRPr="00FA63BD" w:rsidRDefault="00FA63BD" w:rsidP="00FA63BD">
      <w:pPr>
        <w:spacing w:after="120"/>
        <w:jc w:val="both"/>
      </w:pPr>
      <w:r w:rsidRPr="00FA63BD">
        <w:t xml:space="preserve">This document describes efforts </w:t>
      </w:r>
      <w:r w:rsidR="00CA3A58">
        <w:t>undertaken</w:t>
      </w:r>
      <w:r w:rsidR="00CA3A58" w:rsidRPr="00FA63BD">
        <w:t xml:space="preserve"> </w:t>
      </w:r>
      <w:proofErr w:type="gramStart"/>
      <w:r w:rsidRPr="00FA63BD">
        <w:t>in order to</w:t>
      </w:r>
      <w:proofErr w:type="gramEnd"/>
      <w:r w:rsidRPr="00FA63BD">
        <w:t xml:space="preserve"> exploit PRACE Pre-Com</w:t>
      </w:r>
      <w:r>
        <w:t>m</w:t>
      </w:r>
      <w:r w:rsidRPr="00FA63BD">
        <w:t>ercial Procur</w:t>
      </w:r>
      <w:r>
        <w:t>e</w:t>
      </w:r>
      <w:r w:rsidRPr="00FA63BD">
        <w:t>ment (PCP) machines. It aims at giving an overview of what can be done in term</w:t>
      </w:r>
      <w:r w:rsidR="00CA3A58">
        <w:t>s</w:t>
      </w:r>
      <w:r w:rsidRPr="00FA63BD">
        <w:t xml:space="preserve"> of performances and energy analysis on </w:t>
      </w:r>
      <w:r w:rsidR="00213730" w:rsidRPr="00FA63BD">
        <w:t>these prototypes</w:t>
      </w:r>
      <w:r w:rsidRPr="00FA63BD">
        <w:t xml:space="preserve">. The key focus </w:t>
      </w:r>
      <w:r w:rsidR="00CF0B48" w:rsidRPr="00FA63BD">
        <w:t>has</w:t>
      </w:r>
      <w:r w:rsidRPr="00FA63BD">
        <w:t xml:space="preserve"> been given to a general study using the PRACE Unified European Application Benchmark Suite (UEABS) and </w:t>
      </w:r>
      <w:r w:rsidR="00185BE3">
        <w:t xml:space="preserve">to </w:t>
      </w:r>
      <w:r w:rsidRPr="00FA63BD">
        <w:t>a more detailed case study porting a solver</w:t>
      </w:r>
      <w:r>
        <w:t xml:space="preserve"> stack using cut</w:t>
      </w:r>
      <w:r w:rsidR="00FB1FE5">
        <w:t>t</w:t>
      </w:r>
      <w:r>
        <w:t>ing edge tools.</w:t>
      </w:r>
    </w:p>
    <w:p w14:paraId="64BA559D" w14:textId="46549395" w:rsidR="00FA63BD" w:rsidRPr="00FA63BD" w:rsidRDefault="00FA63BD" w:rsidP="00FA63BD">
      <w:pPr>
        <w:spacing w:after="120"/>
        <w:jc w:val="both"/>
      </w:pPr>
      <w:r w:rsidRPr="00FA63BD">
        <w:t xml:space="preserve">This work has been undertaken by the </w:t>
      </w:r>
      <w:r w:rsidR="004601E6" w:rsidRPr="00FA63BD">
        <w:t>PRACE Fourth Implementation Phase (</w:t>
      </w:r>
      <w:r w:rsidR="004601E6">
        <w:t>PRACE-</w:t>
      </w:r>
      <w:r w:rsidR="004601E6" w:rsidRPr="00FA63BD">
        <w:t>4IP)</w:t>
      </w:r>
      <w:r w:rsidR="00CA3A58">
        <w:t xml:space="preserve"> </w:t>
      </w:r>
      <w:r w:rsidRPr="00FA63BD">
        <w:t xml:space="preserve">extension task "Performance and energy metrics on PCP systems" which is a follow-up of the Task 7.2B "Accelerators benchmarks" in the </w:t>
      </w:r>
      <w:r w:rsidR="00CA3A58">
        <w:t>PRACE-</w:t>
      </w:r>
      <w:r w:rsidR="004601E6">
        <w:t>4IP</w:t>
      </w:r>
      <w:r w:rsidRPr="00FA63BD">
        <w:t>.</w:t>
      </w:r>
    </w:p>
    <w:p w14:paraId="73FFEE83" w14:textId="2E8560F6" w:rsidR="00FA63BD" w:rsidRPr="00FA63BD" w:rsidRDefault="00FA63BD" w:rsidP="00FA63BD">
      <w:pPr>
        <w:spacing w:after="120"/>
        <w:jc w:val="both"/>
      </w:pPr>
      <w:r w:rsidRPr="00FA63BD">
        <w:t xml:space="preserve">It also heads in the direction of the Task 7.3 in </w:t>
      </w:r>
      <w:r w:rsidR="00CA3A58">
        <w:t>PRACE-</w:t>
      </w:r>
      <w:r w:rsidRPr="00FA63BD">
        <w:t>5IP meaning to merg</w:t>
      </w:r>
      <w:r w:rsidR="00FB1FE5">
        <w:t>e PRACE accelerated and standard</w:t>
      </w:r>
      <w:r w:rsidRPr="00FA63BD">
        <w:t xml:space="preserve"> benchmark suites, as codes of the latter have been ru</w:t>
      </w:r>
      <w:r>
        <w:t>n on accelerators in this task.</w:t>
      </w:r>
    </w:p>
    <w:p w14:paraId="65B082A2" w14:textId="29431911" w:rsidR="00FA63BD" w:rsidRPr="00FA63BD" w:rsidRDefault="00FA63BD" w:rsidP="00FA63BD">
      <w:pPr>
        <w:spacing w:after="120"/>
        <w:jc w:val="both"/>
      </w:pPr>
      <w:r w:rsidRPr="00FA63BD">
        <w:t xml:space="preserve">As a result, ALYA, </w:t>
      </w:r>
      <w:proofErr w:type="spellStart"/>
      <w:r w:rsidRPr="00FA63BD">
        <w:t>Code_Saturne</w:t>
      </w:r>
      <w:proofErr w:type="spellEnd"/>
      <w:r w:rsidRPr="00FA63BD">
        <w:t>, CP2K, GPAW, GROMACS, NAMD, PFARM, QCD, Quantum Espresso, SHOC and Specfem3D_Globe (already ported to accelerator) and GADGET and NEMO (newly ported) have been selected to run on Intel KNL and NVDIA GPU to give an overview of performances and energy measurement.</w:t>
      </w:r>
    </w:p>
    <w:p w14:paraId="00CD106C" w14:textId="4FE51500" w:rsidR="00152080" w:rsidRPr="00C642D6" w:rsidRDefault="00BE51E3" w:rsidP="000D12E8">
      <w:pPr>
        <w:spacing w:after="120"/>
        <w:jc w:val="both"/>
      </w:pPr>
      <w:r w:rsidRPr="00FA63BD">
        <w:t>Also,</w:t>
      </w:r>
      <w:r w:rsidR="00FA63BD" w:rsidRPr="00FA63BD">
        <w:t xml:space="preserve"> the </w:t>
      </w:r>
      <w:proofErr w:type="spellStart"/>
      <w:r w:rsidR="00FA63BD" w:rsidRPr="00FA63BD">
        <w:t>HORSE+MaPHyS+PaStiX</w:t>
      </w:r>
      <w:proofErr w:type="spellEnd"/>
      <w:r w:rsidR="00FA63BD" w:rsidRPr="00FA63BD">
        <w:t xml:space="preserve"> solver stack ha</w:t>
      </w:r>
      <w:r w:rsidR="00CA3A58">
        <w:t>s</w:t>
      </w:r>
      <w:r w:rsidR="00FA63BD" w:rsidRPr="00FA63BD">
        <w:t xml:space="preserve"> been selected to be ported </w:t>
      </w:r>
      <w:r w:rsidR="00CA3A58">
        <w:t>to</w:t>
      </w:r>
      <w:r w:rsidR="00CA3A58" w:rsidRPr="00FA63BD">
        <w:t xml:space="preserve"> </w:t>
      </w:r>
      <w:r w:rsidR="00FA63BD" w:rsidRPr="00FA63BD">
        <w:t xml:space="preserve">Intel KNL. Focus here has been given to performing an energetic profiling of theses codes and studying the influence of several parameters driving the accuracy and numerical efficiency of the underlying </w:t>
      </w:r>
      <w:commentRangeStart w:id="332"/>
      <w:r w:rsidR="00FA63BD" w:rsidRPr="00FA63BD">
        <w:t>simulations</w:t>
      </w:r>
      <w:commentRangeEnd w:id="332"/>
      <w:r w:rsidR="00026A46">
        <w:rPr>
          <w:rStyle w:val="CommentReference"/>
          <w:lang w:val="de-DE" w:eastAsia="de-DE"/>
        </w:rPr>
        <w:commentReference w:id="332"/>
      </w:r>
      <w:r w:rsidR="00FA63BD" w:rsidRPr="00FA63BD">
        <w:t>.</w:t>
      </w:r>
    </w:p>
    <w:p w14:paraId="55FBA7D8" w14:textId="77777777" w:rsidR="00C72EEB" w:rsidRPr="00C642D6" w:rsidRDefault="00C72EEB" w:rsidP="00C37C29">
      <w:pPr>
        <w:pStyle w:val="Heading2"/>
        <w:tabs>
          <w:tab w:val="clear" w:pos="360"/>
          <w:tab w:val="num" w:pos="720"/>
        </w:tabs>
        <w:spacing w:before="360" w:beforeAutospacing="0"/>
        <w:ind w:left="357" w:hanging="357"/>
      </w:pPr>
      <w:bookmarkStart w:id="333" w:name="_Toc75287375"/>
      <w:bookmarkStart w:id="334" w:name="_Toc194478748"/>
      <w:bookmarkStart w:id="335" w:name="_Toc376680010"/>
      <w:bookmarkStart w:id="336" w:name="_Toc503189074"/>
      <w:r w:rsidRPr="00C642D6">
        <w:t>Introduction</w:t>
      </w:r>
      <w:bookmarkEnd w:id="333"/>
      <w:bookmarkEnd w:id="334"/>
      <w:bookmarkEnd w:id="335"/>
      <w:bookmarkEnd w:id="336"/>
    </w:p>
    <w:p w14:paraId="0F93E9B0" w14:textId="7F85E231" w:rsidR="00FB1FE5" w:rsidRPr="00FB1FE5" w:rsidRDefault="00FB1FE5" w:rsidP="00FB1FE5">
      <w:pPr>
        <w:spacing w:after="120"/>
        <w:jc w:val="both"/>
      </w:pPr>
      <w:r w:rsidRPr="00FB1FE5">
        <w:t xml:space="preserve">The work </w:t>
      </w:r>
      <w:r w:rsidR="00CA3A58">
        <w:t>conducted</w:t>
      </w:r>
      <w:r w:rsidR="00CA3A58" w:rsidRPr="00FB1FE5">
        <w:t xml:space="preserve"> </w:t>
      </w:r>
      <w:r w:rsidRPr="00FB1FE5">
        <w:t>within this task is driven by the delivery of PCP machines.</w:t>
      </w:r>
      <w:r w:rsidR="00D54AA7">
        <w:t xml:space="preserve"> It is a separate project </w:t>
      </w:r>
      <w:r w:rsidR="00CA78F4">
        <w:t xml:space="preserve">from PRACE-3IP PCP and </w:t>
      </w:r>
      <w:r w:rsidR="00C11F1C">
        <w:t xml:space="preserve">stands as an extension of </w:t>
      </w:r>
      <w:r w:rsidR="00CA78F4">
        <w:t xml:space="preserve">the completed </w:t>
      </w:r>
      <w:r w:rsidR="001275E1">
        <w:t>WP7 PRACE-4IP project.</w:t>
      </w:r>
      <w:r w:rsidRPr="00FB1FE5">
        <w:t xml:space="preserve"> It aims at giving manufacturer-independent performance</w:t>
      </w:r>
      <w:r>
        <w:t xml:space="preserve"> and energy metrics for future </w:t>
      </w:r>
      <w:proofErr w:type="spellStart"/>
      <w:r>
        <w:t>e</w:t>
      </w:r>
      <w:r w:rsidRPr="00FB1FE5">
        <w:t>xascale</w:t>
      </w:r>
      <w:proofErr w:type="spellEnd"/>
      <w:r w:rsidRPr="00FB1FE5">
        <w:t xml:space="preserve"> systems. It is also an opportunity to explore and test </w:t>
      </w:r>
      <w:r w:rsidR="00CA3A58">
        <w:t xml:space="preserve">the </w:t>
      </w:r>
      <w:proofErr w:type="gramStart"/>
      <w:r w:rsidRPr="00FB1FE5">
        <w:t>cut</w:t>
      </w:r>
      <w:r>
        <w:t>t</w:t>
      </w:r>
      <w:r w:rsidRPr="00FB1FE5">
        <w:t>ing edge</w:t>
      </w:r>
      <w:proofErr w:type="gramEnd"/>
      <w:r w:rsidRPr="00FB1FE5">
        <w:t xml:space="preserve"> energy</w:t>
      </w:r>
      <w:r>
        <w:t xml:space="preserve"> hardware stack and tool</w:t>
      </w:r>
      <w:r w:rsidR="00CA3A58">
        <w:t>s</w:t>
      </w:r>
      <w:r>
        <w:t xml:space="preserve"> develo</w:t>
      </w:r>
      <w:r w:rsidRPr="00FB1FE5">
        <w:t>ped within the scope of PCP.</w:t>
      </w:r>
    </w:p>
    <w:p w14:paraId="09AF330A" w14:textId="510949D9" w:rsidR="00FB1FE5" w:rsidRPr="00FB1FE5" w:rsidRDefault="00FB1FE5" w:rsidP="00FB1FE5">
      <w:pPr>
        <w:spacing w:after="120"/>
        <w:jc w:val="both"/>
      </w:pPr>
      <w:r w:rsidRPr="00FB1FE5">
        <w:t>As stated in the Milestone 33</w:t>
      </w:r>
      <w:r w:rsidR="000B0965">
        <w:t xml:space="preserve"> of PRACE-4IP</w:t>
      </w:r>
      <w:r w:rsidR="00CA3A58">
        <w:t xml:space="preserve"> </w:t>
      </w:r>
      <w:r w:rsidR="006E0345">
        <w:t xml:space="preserve">- </w:t>
      </w:r>
      <w:proofErr w:type="spellStart"/>
      <w:r w:rsidR="006E0345">
        <w:t>Workplan</w:t>
      </w:r>
      <w:proofErr w:type="spellEnd"/>
      <w:r w:rsidR="006E0345">
        <w:t xml:space="preserve"> definition</w:t>
      </w:r>
      <w:r w:rsidR="00026A46">
        <w:t xml:space="preserve"> (MS33)</w:t>
      </w:r>
      <w:r w:rsidR="00026A46">
        <w:fldChar w:fldCharType="begin"/>
      </w:r>
      <w:r w:rsidR="00026A46">
        <w:instrText xml:space="preserve"> REF _Ref502828430 \r \h </w:instrText>
      </w:r>
      <w:r w:rsidR="00026A46">
        <w:fldChar w:fldCharType="separate"/>
      </w:r>
      <w:r w:rsidR="00150CFD">
        <w:t>[1]</w:t>
      </w:r>
      <w:r w:rsidR="00026A46">
        <w:fldChar w:fldCharType="end"/>
      </w:r>
      <w:r w:rsidRPr="00FB1FE5">
        <w:t>, this document will present metrics for selected code</w:t>
      </w:r>
      <w:r w:rsidR="00311567">
        <w:t>s</w:t>
      </w:r>
      <w:r w:rsidRPr="00FB1FE5">
        <w:t xml:space="preserve"> among the UEABS. </w:t>
      </w:r>
      <w:r w:rsidR="00967F1D">
        <w:t>It s</w:t>
      </w:r>
      <w:r w:rsidRPr="00FB1FE5">
        <w:t>how</w:t>
      </w:r>
      <w:r w:rsidR="00647CFE">
        <w:t>s</w:t>
      </w:r>
      <w:r w:rsidRPr="00FB1FE5">
        <w:t xml:space="preserve"> results concerning many </w:t>
      </w:r>
      <w:r w:rsidR="00647CFE">
        <w:t xml:space="preserve">scientific </w:t>
      </w:r>
      <w:r w:rsidRPr="00FB1FE5">
        <w:t xml:space="preserve">fields used </w:t>
      </w:r>
      <w:r>
        <w:t>among</w:t>
      </w:r>
      <w:r w:rsidRPr="00FB1FE5">
        <w:t xml:space="preserve"> European scientific communities. </w:t>
      </w:r>
      <w:r w:rsidR="00E061FA">
        <w:t>I</w:t>
      </w:r>
      <w:r w:rsidRPr="00FB1FE5">
        <w:t xml:space="preserve">t will </w:t>
      </w:r>
      <w:r w:rsidR="00E061FA">
        <w:t xml:space="preserve">also </w:t>
      </w:r>
      <w:r w:rsidRPr="00FB1FE5">
        <w:t xml:space="preserve">go deeper in the porting and energetic profiling activities using the </w:t>
      </w:r>
      <w:proofErr w:type="spellStart"/>
      <w:r w:rsidRPr="00FB1FE5">
        <w:t>HORSE+MaPHyS+PaStiX</w:t>
      </w:r>
      <w:proofErr w:type="spellEnd"/>
      <w:r w:rsidRPr="00FB1FE5">
        <w:t xml:space="preserve"> solver stack as </w:t>
      </w:r>
      <w:r w:rsidR="00506F6B">
        <w:t xml:space="preserve">an </w:t>
      </w:r>
      <w:r w:rsidR="00E61B01" w:rsidRPr="00FB1FE5">
        <w:t>example</w:t>
      </w:r>
      <w:r w:rsidRPr="00FB1FE5">
        <w:t>.</w:t>
      </w:r>
    </w:p>
    <w:p w14:paraId="2A08DE2E" w14:textId="084E9CEC" w:rsidR="00E97037" w:rsidRDefault="00FB1FE5" w:rsidP="00E61B01">
      <w:pPr>
        <w:spacing w:after="120"/>
        <w:jc w:val="both"/>
      </w:pPr>
      <w:r w:rsidRPr="00FB1FE5">
        <w:t xml:space="preserve">Section </w:t>
      </w:r>
      <w:r w:rsidR="00213534">
        <w:fldChar w:fldCharType="begin"/>
      </w:r>
      <w:r w:rsidR="00213534">
        <w:instrText xml:space="preserve"> REF _Ref501608542 \r \h </w:instrText>
      </w:r>
      <w:r w:rsidR="00213534">
        <w:fldChar w:fldCharType="separate"/>
      </w:r>
      <w:r w:rsidR="00150CFD">
        <w:t>2</w:t>
      </w:r>
      <w:r w:rsidR="00213534">
        <w:fldChar w:fldCharType="end"/>
      </w:r>
      <w:r w:rsidR="00213534">
        <w:t xml:space="preserve"> </w:t>
      </w:r>
      <w:r w:rsidRPr="00FB1FE5">
        <w:t>details hardware and software specifications</w:t>
      </w:r>
      <w:r w:rsidR="00D322C1">
        <w:t xml:space="preserve"> of </w:t>
      </w:r>
      <w:proofErr w:type="spellStart"/>
      <w:r w:rsidR="00D322C1">
        <w:t>Frioul</w:t>
      </w:r>
      <w:proofErr w:type="spellEnd"/>
      <w:r w:rsidR="00D322C1">
        <w:t>-PCP and DAVIDE</w:t>
      </w:r>
      <w:r w:rsidRPr="00FB1FE5">
        <w:t xml:space="preserve"> where metrics have been carried out. </w:t>
      </w:r>
      <w:r w:rsidR="00967F1D">
        <w:t>In S</w:t>
      </w:r>
      <w:r w:rsidR="00E061FA">
        <w:t>ection</w:t>
      </w:r>
      <w:r w:rsidRPr="00FB1FE5">
        <w:t xml:space="preserve"> </w:t>
      </w:r>
      <w:r w:rsidR="0038038E">
        <w:fldChar w:fldCharType="begin"/>
      </w:r>
      <w:r w:rsidR="0038038E">
        <w:instrText xml:space="preserve"> REF _Ref501608577 \r \h </w:instrText>
      </w:r>
      <w:r w:rsidR="0038038E">
        <w:fldChar w:fldCharType="separate"/>
      </w:r>
      <w:r w:rsidR="00150CFD">
        <w:t>3</w:t>
      </w:r>
      <w:r w:rsidR="0038038E">
        <w:fldChar w:fldCharType="end"/>
      </w:r>
      <w:r w:rsidR="0038038E">
        <w:t xml:space="preserve"> </w:t>
      </w:r>
      <w:r w:rsidRPr="00FB1FE5">
        <w:t xml:space="preserve">the metrics for UEABS </w:t>
      </w:r>
      <w:r w:rsidR="00E061FA">
        <w:t>are brought</w:t>
      </w:r>
      <w:r w:rsidRPr="00FB1FE5">
        <w:t xml:space="preserve"> together. The work on porting and energy profilin</w:t>
      </w:r>
      <w:r w:rsidR="004B36AF">
        <w:t xml:space="preserve">g </w:t>
      </w:r>
      <w:r w:rsidR="00E061FA">
        <w:t>is</w:t>
      </w:r>
      <w:r w:rsidR="007F5486">
        <w:t xml:space="preserve"> presented in S</w:t>
      </w:r>
      <w:r w:rsidR="004B36AF">
        <w:t xml:space="preserve">ection </w:t>
      </w:r>
      <w:r w:rsidR="004B36AF">
        <w:fldChar w:fldCharType="begin"/>
      </w:r>
      <w:r w:rsidR="004B36AF">
        <w:instrText xml:space="preserve"> REF _Ref501608602 \r \h </w:instrText>
      </w:r>
      <w:r w:rsidR="004B36AF">
        <w:fldChar w:fldCharType="separate"/>
      </w:r>
      <w:r w:rsidR="00150CFD">
        <w:t>4</w:t>
      </w:r>
      <w:r w:rsidR="004B36AF">
        <w:fldChar w:fldCharType="end"/>
      </w:r>
      <w:r w:rsidRPr="00FB1FE5">
        <w:t xml:space="preserve">. Section </w:t>
      </w:r>
      <w:r w:rsidR="004B36AF">
        <w:fldChar w:fldCharType="begin"/>
      </w:r>
      <w:r w:rsidR="004B36AF">
        <w:instrText xml:space="preserve"> REF _Ref501608615 \r \h </w:instrText>
      </w:r>
      <w:r w:rsidR="004B36AF">
        <w:fldChar w:fldCharType="separate"/>
      </w:r>
      <w:r w:rsidR="00150CFD">
        <w:t>5</w:t>
      </w:r>
      <w:r w:rsidR="004B36AF">
        <w:fldChar w:fldCharType="end"/>
      </w:r>
      <w:r w:rsidRPr="00FB1FE5">
        <w:t xml:space="preserve"> conclude</w:t>
      </w:r>
      <w:r w:rsidR="00E061FA">
        <w:t>s</w:t>
      </w:r>
      <w:r w:rsidRPr="00FB1FE5">
        <w:t xml:space="preserve"> and outline</w:t>
      </w:r>
      <w:r w:rsidR="00E061FA">
        <w:t>s</w:t>
      </w:r>
      <w:r w:rsidRPr="00FB1FE5">
        <w:t xml:space="preserve"> further work on PCP </w:t>
      </w:r>
      <w:commentRangeStart w:id="337"/>
      <w:r w:rsidRPr="00FB1FE5">
        <w:t>prototypes</w:t>
      </w:r>
      <w:commentRangeEnd w:id="337"/>
      <w:r w:rsidR="00EA0734">
        <w:rPr>
          <w:rStyle w:val="CommentReference"/>
          <w:lang w:val="de-DE" w:eastAsia="de-DE"/>
        </w:rPr>
        <w:commentReference w:id="337"/>
      </w:r>
      <w:r w:rsidR="008B4D3F">
        <w:t xml:space="preserve"> and energy related work</w:t>
      </w:r>
      <w:r w:rsidRPr="00FB1FE5">
        <w:t>.</w:t>
      </w:r>
    </w:p>
    <w:p w14:paraId="239ECD42" w14:textId="367B6ED7" w:rsidR="0001100A" w:rsidRPr="00C642D6" w:rsidRDefault="0001100A" w:rsidP="00E61B01">
      <w:pPr>
        <w:spacing w:after="120"/>
        <w:jc w:val="both"/>
      </w:pPr>
      <w:commentRangeStart w:id="338"/>
      <w:r>
        <w:t xml:space="preserve"> </w:t>
      </w:r>
      <w:commentRangeEnd w:id="338"/>
      <w:r>
        <w:rPr>
          <w:rStyle w:val="CommentReference"/>
          <w:lang w:val="de-DE" w:eastAsia="de-DE"/>
        </w:rPr>
        <w:commentReference w:id="338"/>
      </w:r>
    </w:p>
    <w:p w14:paraId="314057AA" w14:textId="40428425" w:rsidR="00C72EEB" w:rsidRPr="00C642D6" w:rsidRDefault="000D35D0" w:rsidP="002A591B">
      <w:pPr>
        <w:pStyle w:val="Heading2"/>
        <w:tabs>
          <w:tab w:val="clear" w:pos="360"/>
          <w:tab w:val="num" w:pos="720"/>
        </w:tabs>
        <w:spacing w:before="360" w:beforeAutospacing="0"/>
        <w:ind w:left="357" w:hanging="357"/>
      </w:pPr>
      <w:bookmarkStart w:id="339" w:name="_Toc75287380"/>
      <w:bookmarkStart w:id="340" w:name="_Toc194478749"/>
      <w:bookmarkStart w:id="341" w:name="_Ref269816026"/>
      <w:bookmarkStart w:id="342" w:name="_Ref269816053"/>
      <w:bookmarkStart w:id="343" w:name="_Ref269816064"/>
      <w:bookmarkStart w:id="344" w:name="_Ref269816098"/>
      <w:bookmarkStart w:id="345" w:name="_Toc376680011"/>
      <w:bookmarkStart w:id="346" w:name="_Ref501608542"/>
      <w:bookmarkStart w:id="347" w:name="_Toc503189075"/>
      <w:commentRangeStart w:id="348"/>
      <w:r w:rsidRPr="000D35D0">
        <w:t>Clusters specifications and</w:t>
      </w:r>
      <w:bookmarkEnd w:id="339"/>
      <w:bookmarkEnd w:id="340"/>
      <w:bookmarkEnd w:id="341"/>
      <w:bookmarkEnd w:id="342"/>
      <w:bookmarkEnd w:id="343"/>
      <w:bookmarkEnd w:id="344"/>
      <w:bookmarkEnd w:id="345"/>
      <w:r>
        <w:t xml:space="preserve"> access</w:t>
      </w:r>
      <w:bookmarkEnd w:id="346"/>
      <w:commentRangeEnd w:id="348"/>
      <w:r w:rsidR="00EB30C1">
        <w:rPr>
          <w:rStyle w:val="CommentReference"/>
          <w:rFonts w:ascii="Times New Roman" w:hAnsi="Times New Roman" w:cs="Times New Roman"/>
          <w:b w:val="0"/>
          <w:bCs w:val="0"/>
          <w:lang w:val="de-DE" w:eastAsia="de-DE"/>
        </w:rPr>
        <w:commentReference w:id="348"/>
      </w:r>
      <w:bookmarkEnd w:id="347"/>
    </w:p>
    <w:p w14:paraId="2D0C34D4" w14:textId="539F40F6" w:rsidR="00E41B77" w:rsidRPr="00E41B77" w:rsidRDefault="00E061FA" w:rsidP="00E41B77">
      <w:pPr>
        <w:spacing w:after="120"/>
        <w:rPr>
          <w:szCs w:val="22"/>
        </w:rPr>
      </w:pPr>
      <w:r>
        <w:rPr>
          <w:szCs w:val="22"/>
        </w:rPr>
        <w:t xml:space="preserve">The </w:t>
      </w:r>
      <w:commentRangeStart w:id="349"/>
      <w:r w:rsidR="00E41B77" w:rsidRPr="00E41B77">
        <w:rPr>
          <w:szCs w:val="22"/>
        </w:rPr>
        <w:t xml:space="preserve">PRACE PCP </w:t>
      </w:r>
      <w:commentRangeEnd w:id="349"/>
      <w:r w:rsidR="0001100A">
        <w:rPr>
          <w:rStyle w:val="CommentReference"/>
          <w:lang w:val="de-DE" w:eastAsia="de-DE"/>
        </w:rPr>
        <w:commentReference w:id="349"/>
      </w:r>
      <w:r w:rsidR="00E41B77" w:rsidRPr="00E41B77">
        <w:rPr>
          <w:szCs w:val="22"/>
        </w:rPr>
        <w:t>project include</w:t>
      </w:r>
      <w:r>
        <w:rPr>
          <w:szCs w:val="22"/>
        </w:rPr>
        <w:t>s</w:t>
      </w:r>
      <w:r w:rsidR="00E41B77" w:rsidRPr="00E41B77">
        <w:rPr>
          <w:szCs w:val="22"/>
        </w:rPr>
        <w:t xml:space="preserve"> t</w:t>
      </w:r>
      <w:r>
        <w:rPr>
          <w:szCs w:val="22"/>
        </w:rPr>
        <w:t>h</w:t>
      </w:r>
      <w:r w:rsidR="00E41B77" w:rsidRPr="00E41B77">
        <w:rPr>
          <w:szCs w:val="22"/>
        </w:rPr>
        <w:t>ree different prototypes</w:t>
      </w:r>
      <w:r w:rsidR="002E2B3E">
        <w:rPr>
          <w:szCs w:val="22"/>
        </w:rPr>
        <w:t xml:space="preserve">, </w:t>
      </w:r>
      <w:proofErr w:type="spellStart"/>
      <w:r w:rsidR="002E2B3E">
        <w:rPr>
          <w:szCs w:val="22"/>
        </w:rPr>
        <w:t>Frioul</w:t>
      </w:r>
      <w:proofErr w:type="spellEnd"/>
      <w:r w:rsidR="002E2B3E">
        <w:rPr>
          <w:szCs w:val="22"/>
        </w:rPr>
        <w:t xml:space="preserve">-PCP, DAVIDE and </w:t>
      </w:r>
      <w:proofErr w:type="spellStart"/>
      <w:r w:rsidR="00F56E21">
        <w:rPr>
          <w:szCs w:val="22"/>
        </w:rPr>
        <w:t>Jumax</w:t>
      </w:r>
      <w:proofErr w:type="spellEnd"/>
      <w:r w:rsidR="00E41B77" w:rsidRPr="00E41B77">
        <w:rPr>
          <w:szCs w:val="22"/>
        </w:rPr>
        <w:t xml:space="preserve"> using </w:t>
      </w:r>
      <w:r w:rsidR="00780988" w:rsidRPr="00E41B77">
        <w:rPr>
          <w:szCs w:val="22"/>
        </w:rPr>
        <w:t>respectively</w:t>
      </w:r>
      <w:r w:rsidR="00E41B77" w:rsidRPr="00E41B77">
        <w:rPr>
          <w:szCs w:val="22"/>
        </w:rPr>
        <w:t xml:space="preserve"> Xeon Phi, GPU and FPGA. First two machines become more and more common in HPC infrastructures, makin</w:t>
      </w:r>
      <w:r w:rsidR="00780988">
        <w:rPr>
          <w:szCs w:val="22"/>
        </w:rPr>
        <w:t>g the energy stack being the inn</w:t>
      </w:r>
      <w:r w:rsidR="00E41B77" w:rsidRPr="00E41B77">
        <w:rPr>
          <w:szCs w:val="22"/>
        </w:rPr>
        <w:t xml:space="preserve">ovation. On the </w:t>
      </w:r>
      <w:r w:rsidR="003219E2" w:rsidRPr="00E41B77">
        <w:rPr>
          <w:szCs w:val="22"/>
        </w:rPr>
        <w:lastRenderedPageBreak/>
        <w:t>opposite,</w:t>
      </w:r>
      <w:r w:rsidR="00E41B77" w:rsidRPr="00E41B77">
        <w:rPr>
          <w:szCs w:val="22"/>
        </w:rPr>
        <w:t xml:space="preserve"> the last </w:t>
      </w:r>
      <w:r w:rsidR="00F1706F" w:rsidRPr="00E41B77">
        <w:rPr>
          <w:szCs w:val="22"/>
        </w:rPr>
        <w:t>architecture</w:t>
      </w:r>
      <w:r w:rsidR="00E41B77" w:rsidRPr="00E41B77">
        <w:rPr>
          <w:szCs w:val="22"/>
        </w:rPr>
        <w:t xml:space="preserve"> is brand new in this field</w:t>
      </w:r>
      <w:r>
        <w:rPr>
          <w:szCs w:val="22"/>
        </w:rPr>
        <w:t>, leading to a substantially higher effort</w:t>
      </w:r>
      <w:r w:rsidR="006471F6">
        <w:rPr>
          <w:szCs w:val="22"/>
        </w:rPr>
        <w:t xml:space="preserve"> to</w:t>
      </w:r>
      <w:r>
        <w:rPr>
          <w:szCs w:val="22"/>
        </w:rPr>
        <w:t xml:space="preserve"> </w:t>
      </w:r>
      <w:r w:rsidR="009733F5">
        <w:rPr>
          <w:szCs w:val="22"/>
        </w:rPr>
        <w:t>get famil</w:t>
      </w:r>
      <w:r w:rsidR="00E41B77">
        <w:rPr>
          <w:szCs w:val="22"/>
        </w:rPr>
        <w:t>iar with</w:t>
      </w:r>
      <w:r>
        <w:rPr>
          <w:szCs w:val="22"/>
        </w:rPr>
        <w:t xml:space="preserve"> it</w:t>
      </w:r>
      <w:r w:rsidR="00E41B77">
        <w:rPr>
          <w:szCs w:val="22"/>
        </w:rPr>
        <w:t>.</w:t>
      </w:r>
    </w:p>
    <w:p w14:paraId="3A837363" w14:textId="7577E8D5" w:rsidR="00254032" w:rsidRPr="00254032" w:rsidRDefault="00E41B77" w:rsidP="00E41B77">
      <w:pPr>
        <w:spacing w:after="120"/>
      </w:pPr>
      <w:r w:rsidRPr="00E41B77">
        <w:rPr>
          <w:szCs w:val="22"/>
        </w:rPr>
        <w:t>As</w:t>
      </w:r>
      <w:r>
        <w:rPr>
          <w:szCs w:val="22"/>
        </w:rPr>
        <w:t xml:space="preserve"> demonstrated in </w:t>
      </w:r>
      <w:r w:rsidR="004B36AF">
        <w:rPr>
          <w:szCs w:val="22"/>
        </w:rPr>
        <w:t xml:space="preserve">section </w:t>
      </w:r>
      <w:r w:rsidR="004B36AF">
        <w:rPr>
          <w:szCs w:val="22"/>
        </w:rPr>
        <w:fldChar w:fldCharType="begin"/>
      </w:r>
      <w:r w:rsidR="004B36AF">
        <w:rPr>
          <w:szCs w:val="22"/>
        </w:rPr>
        <w:instrText xml:space="preserve"> REF _Ref194465939 \r \h </w:instrText>
      </w:r>
      <w:r w:rsidR="004B36AF">
        <w:rPr>
          <w:szCs w:val="22"/>
        </w:rPr>
      </w:r>
      <w:r w:rsidR="004B36AF">
        <w:rPr>
          <w:szCs w:val="22"/>
        </w:rPr>
        <w:fldChar w:fldCharType="separate"/>
      </w:r>
      <w:r w:rsidR="00150CFD">
        <w:rPr>
          <w:szCs w:val="22"/>
        </w:rPr>
        <w:t>2.1</w:t>
      </w:r>
      <w:r w:rsidR="004B36AF">
        <w:rPr>
          <w:szCs w:val="22"/>
        </w:rPr>
        <w:fldChar w:fldCharType="end"/>
      </w:r>
      <w:r w:rsidRPr="00E41B77">
        <w:rPr>
          <w:szCs w:val="22"/>
        </w:rPr>
        <w:t xml:space="preserve"> tight deadlines did</w:t>
      </w:r>
      <w:r w:rsidR="00E061FA">
        <w:rPr>
          <w:szCs w:val="22"/>
        </w:rPr>
        <w:t xml:space="preserve"> </w:t>
      </w:r>
      <w:r w:rsidRPr="00E41B77">
        <w:rPr>
          <w:szCs w:val="22"/>
        </w:rPr>
        <w:t>n</w:t>
      </w:r>
      <w:r w:rsidR="00E061FA">
        <w:rPr>
          <w:szCs w:val="22"/>
        </w:rPr>
        <w:t>o</w:t>
      </w:r>
      <w:r w:rsidRPr="00E41B77">
        <w:rPr>
          <w:szCs w:val="22"/>
        </w:rPr>
        <w:t>t let the time to produce relevant metrics on the FPGA cluster</w:t>
      </w:r>
      <w:r w:rsidR="0000429D">
        <w:rPr>
          <w:szCs w:val="22"/>
        </w:rPr>
        <w:t xml:space="preserve">. This </w:t>
      </w:r>
      <w:r w:rsidR="005F3C5D">
        <w:rPr>
          <w:szCs w:val="22"/>
        </w:rPr>
        <w:t>risk</w:t>
      </w:r>
      <w:r w:rsidR="0000429D">
        <w:rPr>
          <w:szCs w:val="22"/>
        </w:rPr>
        <w:t xml:space="preserve"> has been risen from the </w:t>
      </w:r>
      <w:r w:rsidR="005F4A8B">
        <w:rPr>
          <w:szCs w:val="22"/>
        </w:rPr>
        <w:t>beginning</w:t>
      </w:r>
      <w:r w:rsidRPr="00E41B77">
        <w:rPr>
          <w:szCs w:val="22"/>
        </w:rPr>
        <w:t xml:space="preserve">. </w:t>
      </w:r>
      <w:r w:rsidR="003219E2" w:rsidRPr="00E41B77">
        <w:rPr>
          <w:szCs w:val="22"/>
        </w:rPr>
        <w:t>Therefore,</w:t>
      </w:r>
      <w:r w:rsidRPr="00E41B77">
        <w:rPr>
          <w:szCs w:val="22"/>
        </w:rPr>
        <w:t xml:space="preserve"> only GPU</w:t>
      </w:r>
      <w:r w:rsidR="00E43902">
        <w:rPr>
          <w:szCs w:val="22"/>
        </w:rPr>
        <w:t>, DAVIDE</w:t>
      </w:r>
      <w:r w:rsidRPr="00E41B77">
        <w:rPr>
          <w:szCs w:val="22"/>
        </w:rPr>
        <w:t xml:space="preserve"> and KNL</w:t>
      </w:r>
      <w:r w:rsidR="00E43902">
        <w:rPr>
          <w:szCs w:val="22"/>
        </w:rPr>
        <w:t xml:space="preserve">, </w:t>
      </w:r>
      <w:proofErr w:type="spellStart"/>
      <w:r w:rsidR="00E43902">
        <w:rPr>
          <w:szCs w:val="22"/>
        </w:rPr>
        <w:t>Frioul</w:t>
      </w:r>
      <w:proofErr w:type="spellEnd"/>
      <w:r w:rsidR="00E43902">
        <w:rPr>
          <w:szCs w:val="22"/>
        </w:rPr>
        <w:t>-PCP</w:t>
      </w:r>
      <w:r w:rsidRPr="00E41B77">
        <w:rPr>
          <w:szCs w:val="22"/>
        </w:rPr>
        <w:t xml:space="preserve"> prototype</w:t>
      </w:r>
      <w:r w:rsidR="00EB4C65">
        <w:rPr>
          <w:szCs w:val="22"/>
        </w:rPr>
        <w:t>s</w:t>
      </w:r>
      <w:r w:rsidRPr="00E41B77">
        <w:rPr>
          <w:szCs w:val="22"/>
        </w:rPr>
        <w:t xml:space="preserve"> are presented here.</w:t>
      </w:r>
    </w:p>
    <w:p w14:paraId="5FEE777A" w14:textId="7861B507" w:rsidR="00894A28" w:rsidRPr="00C642D6" w:rsidRDefault="007F1D83" w:rsidP="00D4361B">
      <w:pPr>
        <w:pStyle w:val="Heading3"/>
      </w:pPr>
      <w:bookmarkStart w:id="350" w:name="_Ref194465939"/>
      <w:bookmarkStart w:id="351" w:name="_Toc194478750"/>
      <w:bookmarkStart w:id="352" w:name="_Toc376680012"/>
      <w:bookmarkStart w:id="353" w:name="_Toc503189076"/>
      <w:r w:rsidRPr="007F1D83">
        <w:t>Access to machines</w:t>
      </w:r>
      <w:bookmarkEnd w:id="350"/>
      <w:bookmarkEnd w:id="351"/>
      <w:bookmarkEnd w:id="352"/>
      <w:bookmarkEnd w:id="353"/>
    </w:p>
    <w:p w14:paraId="368B46A8" w14:textId="0758C688" w:rsidR="00F05F82" w:rsidRPr="00F05F82" w:rsidRDefault="00F05F82" w:rsidP="00F05F82">
      <w:pPr>
        <w:spacing w:after="120"/>
        <w:jc w:val="both"/>
        <w:rPr>
          <w:szCs w:val="22"/>
        </w:rPr>
      </w:pPr>
      <w:r w:rsidRPr="00F05F82">
        <w:rPr>
          <w:szCs w:val="22"/>
        </w:rPr>
        <w:t>Working</w:t>
      </w:r>
      <w:r>
        <w:rPr>
          <w:szCs w:val="22"/>
        </w:rPr>
        <w:t xml:space="preserve"> with prototypes can be painful</w:t>
      </w:r>
      <w:r w:rsidRPr="00F05F82">
        <w:rPr>
          <w:szCs w:val="22"/>
        </w:rPr>
        <w:t xml:space="preserve"> in term</w:t>
      </w:r>
      <w:r w:rsidR="00E061FA">
        <w:rPr>
          <w:szCs w:val="22"/>
        </w:rPr>
        <w:t>s</w:t>
      </w:r>
      <w:r w:rsidRPr="00F05F82">
        <w:rPr>
          <w:szCs w:val="22"/>
        </w:rPr>
        <w:t xml:space="preserve"> of project management and meeting deadlines. This section is dedicated to give a feedback on accessing t</w:t>
      </w:r>
      <w:r>
        <w:rPr>
          <w:szCs w:val="22"/>
        </w:rPr>
        <w:t>he hardware and software stack.</w:t>
      </w:r>
    </w:p>
    <w:p w14:paraId="3FF1A3A2" w14:textId="41E3AE49" w:rsidR="00B716F6" w:rsidRDefault="00F05F82" w:rsidP="000F591B">
      <w:pPr>
        <w:spacing w:after="120"/>
        <w:jc w:val="both"/>
        <w:rPr>
          <w:szCs w:val="22"/>
        </w:rPr>
      </w:pPr>
      <w:r>
        <w:rPr>
          <w:szCs w:val="22"/>
        </w:rPr>
        <w:fldChar w:fldCharType="begin"/>
      </w:r>
      <w:r>
        <w:rPr>
          <w:szCs w:val="22"/>
        </w:rPr>
        <w:instrText xml:space="preserve"> REF _Ref500963525 \h </w:instrText>
      </w:r>
      <w:r>
        <w:rPr>
          <w:szCs w:val="22"/>
        </w:rPr>
      </w:r>
      <w:r>
        <w:rPr>
          <w:szCs w:val="22"/>
        </w:rPr>
        <w:fldChar w:fldCharType="separate"/>
      </w:r>
      <w:r w:rsidR="00150CFD">
        <w:t xml:space="preserve">Figure </w:t>
      </w:r>
      <w:r w:rsidR="00150CFD">
        <w:rPr>
          <w:noProof/>
        </w:rPr>
        <w:t>1</w:t>
      </w:r>
      <w:r>
        <w:rPr>
          <w:szCs w:val="22"/>
        </w:rPr>
        <w:fldChar w:fldCharType="end"/>
      </w:r>
      <w:r>
        <w:rPr>
          <w:szCs w:val="22"/>
        </w:rPr>
        <w:t xml:space="preserve"> </w:t>
      </w:r>
      <w:r w:rsidRPr="00F05F82">
        <w:rPr>
          <w:szCs w:val="22"/>
        </w:rPr>
        <w:t xml:space="preserve">outlines the initial tight deadlines for this project. </w:t>
      </w:r>
      <w:r w:rsidR="003219E2" w:rsidRPr="00F05F82">
        <w:rPr>
          <w:szCs w:val="22"/>
        </w:rPr>
        <w:t>Also,</w:t>
      </w:r>
      <w:r w:rsidRPr="00F05F82">
        <w:rPr>
          <w:szCs w:val="22"/>
        </w:rPr>
        <w:t xml:space="preserve"> </w:t>
      </w:r>
      <w:r w:rsidR="00B350B4">
        <w:rPr>
          <w:szCs w:val="22"/>
        </w:rPr>
        <w:t>it shows</w:t>
      </w:r>
      <w:r w:rsidRPr="00F05F82">
        <w:rPr>
          <w:szCs w:val="22"/>
        </w:rPr>
        <w:t xml:space="preserve"> that access to machines </w:t>
      </w:r>
      <w:r w:rsidR="00B350B4">
        <w:rPr>
          <w:szCs w:val="22"/>
        </w:rPr>
        <w:t xml:space="preserve">for running codes </w:t>
      </w:r>
      <w:r w:rsidRPr="00F05F82">
        <w:rPr>
          <w:szCs w:val="22"/>
        </w:rPr>
        <w:t>ha</w:t>
      </w:r>
      <w:r w:rsidR="00E061FA">
        <w:rPr>
          <w:szCs w:val="22"/>
        </w:rPr>
        <w:t>s</w:t>
      </w:r>
      <w:r w:rsidRPr="00F05F82">
        <w:rPr>
          <w:szCs w:val="22"/>
        </w:rPr>
        <w:t xml:space="preserve"> been possible quite late.</w:t>
      </w:r>
    </w:p>
    <w:p w14:paraId="2802E50B" w14:textId="77777777" w:rsidR="00F05F82" w:rsidRDefault="00F05F82" w:rsidP="00F05F82">
      <w:pPr>
        <w:keepNext/>
        <w:spacing w:after="120"/>
        <w:jc w:val="both"/>
      </w:pPr>
      <w:commentRangeStart w:id="354"/>
      <w:r>
        <w:rPr>
          <w:noProof/>
          <w:szCs w:val="22"/>
        </w:rPr>
        <w:drawing>
          <wp:inline distT="0" distB="0" distL="0" distR="0" wp14:anchorId="73092E7C" wp14:editId="3341B64F">
            <wp:extent cx="6121527" cy="231100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lin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142768" cy="2319028"/>
                    </a:xfrm>
                    <a:prstGeom prst="rect">
                      <a:avLst/>
                    </a:prstGeom>
                  </pic:spPr>
                </pic:pic>
              </a:graphicData>
            </a:graphic>
          </wp:inline>
        </w:drawing>
      </w:r>
      <w:commentRangeEnd w:id="354"/>
      <w:r w:rsidR="00E061FA">
        <w:rPr>
          <w:rStyle w:val="CommentReference"/>
          <w:lang w:val="de-DE" w:eastAsia="de-DE"/>
        </w:rPr>
        <w:commentReference w:id="354"/>
      </w:r>
    </w:p>
    <w:p w14:paraId="54CE0BBE" w14:textId="7DD478A5" w:rsidR="00F05F82" w:rsidRDefault="00F05F82" w:rsidP="00F05F82">
      <w:pPr>
        <w:pStyle w:val="Caption"/>
      </w:pPr>
      <w:bookmarkStart w:id="355" w:name="_Ref500963525"/>
      <w:bookmarkStart w:id="356" w:name="_Toc503189131"/>
      <w:r>
        <w:t xml:space="preserve">Figure </w:t>
      </w:r>
      <w:r w:rsidR="00B770AB">
        <w:fldChar w:fldCharType="begin"/>
      </w:r>
      <w:r w:rsidR="00B770AB">
        <w:instrText xml:space="preserve"> SEQ Figure \* ARABIC </w:instrText>
      </w:r>
      <w:r w:rsidR="00B770AB">
        <w:fldChar w:fldCharType="separate"/>
      </w:r>
      <w:r w:rsidR="00150CFD">
        <w:rPr>
          <w:noProof/>
        </w:rPr>
        <w:t>1</w:t>
      </w:r>
      <w:r w:rsidR="00B770AB">
        <w:fldChar w:fldCharType="end"/>
      </w:r>
      <w:bookmarkEnd w:id="355"/>
      <w:r>
        <w:t xml:space="preserve"> </w:t>
      </w:r>
      <w:r w:rsidR="00E061FA">
        <w:t>PRACE-</w:t>
      </w:r>
      <w:r w:rsidRPr="0028669D">
        <w:t>4IP-exten</w:t>
      </w:r>
      <w:r w:rsidR="00E061FA">
        <w:t>s</w:t>
      </w:r>
      <w:r w:rsidRPr="0028669D">
        <w:t xml:space="preserve">ion project timeline. On top of the figure are printed periods names and on the bottom key </w:t>
      </w:r>
      <w:r w:rsidR="00380AD5">
        <w:t>milestones</w:t>
      </w:r>
      <w:r w:rsidRPr="0028669D">
        <w:t>. Periods in grey stand for task preparation, periods in blue stand for documentation redaction and period in green stand for technical work.</w:t>
      </w:r>
      <w:bookmarkEnd w:id="356"/>
    </w:p>
    <w:p w14:paraId="4FD00254" w14:textId="77777777" w:rsidR="00F05F82" w:rsidRDefault="00F05F82" w:rsidP="00F05F82"/>
    <w:p w14:paraId="5D7DE6B9" w14:textId="30442D7F" w:rsidR="00F05F82" w:rsidRPr="00F05F82" w:rsidRDefault="008C1897" w:rsidP="00F05F82">
      <w:r>
        <w:fldChar w:fldCharType="begin"/>
      </w:r>
      <w:r>
        <w:instrText xml:space="preserve"> REF _Ref500964171 \h </w:instrText>
      </w:r>
      <w:r>
        <w:fldChar w:fldCharType="separate"/>
      </w:r>
      <w:r w:rsidR="00150CFD">
        <w:t xml:space="preserve">Table </w:t>
      </w:r>
      <w:r w:rsidR="00150CFD">
        <w:rPr>
          <w:noProof/>
        </w:rPr>
        <w:t>1</w:t>
      </w:r>
      <w:r>
        <w:fldChar w:fldCharType="end"/>
      </w:r>
      <w:r>
        <w:t xml:space="preserve"> </w:t>
      </w:r>
      <w:r w:rsidR="00F05F82" w:rsidRPr="00F05F82">
        <w:t xml:space="preserve">shows the precise timeline. </w:t>
      </w:r>
      <w:r w:rsidR="00B9686D">
        <w:t xml:space="preserve">Some </w:t>
      </w:r>
      <w:r w:rsidR="00F05F82" w:rsidRPr="00F05F82">
        <w:t xml:space="preserve">technical </w:t>
      </w:r>
      <w:r w:rsidR="00B308EF" w:rsidRPr="00F05F82">
        <w:t>interruptions</w:t>
      </w:r>
      <w:r w:rsidR="00F05F82" w:rsidRPr="00F05F82">
        <w:t xml:space="preserve"> </w:t>
      </w:r>
      <w:r w:rsidR="00B308EF" w:rsidRPr="00F05F82">
        <w:t>occurred</w:t>
      </w:r>
      <w:r w:rsidR="00F05F82" w:rsidRPr="00F05F82">
        <w:t xml:space="preserve"> right at the end of the running phase</w:t>
      </w:r>
      <w:r w:rsidR="006652A0">
        <w:t>:</w:t>
      </w:r>
      <w:r w:rsidR="00E061FA">
        <w:t xml:space="preserve"> </w:t>
      </w:r>
    </w:p>
    <w:p w14:paraId="42093521" w14:textId="77777777" w:rsidR="00F05F82" w:rsidRPr="00F05F82" w:rsidRDefault="00F05F82" w:rsidP="00F05F82"/>
    <w:p w14:paraId="421035FE" w14:textId="71AFED60" w:rsidR="00F05F82" w:rsidRPr="00F05F82" w:rsidRDefault="004A2D0B" w:rsidP="00F05F82">
      <w:pPr>
        <w:rPr>
          <w:i/>
        </w:rPr>
      </w:pPr>
      <w:proofErr w:type="spellStart"/>
      <w:r>
        <w:rPr>
          <w:i/>
        </w:rPr>
        <w:t>Frioul</w:t>
      </w:r>
      <w:proofErr w:type="spellEnd"/>
      <w:r>
        <w:rPr>
          <w:i/>
        </w:rPr>
        <w:t>-</w:t>
      </w:r>
      <w:commentRangeStart w:id="357"/>
      <w:r w:rsidR="00F05F82" w:rsidRPr="00F05F82">
        <w:rPr>
          <w:i/>
        </w:rPr>
        <w:t>PCP</w:t>
      </w:r>
      <w:commentRangeEnd w:id="357"/>
      <w:r w:rsidR="00BB65AE">
        <w:rPr>
          <w:rStyle w:val="CommentReference"/>
          <w:lang w:val="de-DE" w:eastAsia="de-DE"/>
        </w:rPr>
        <w:commentReference w:id="357"/>
      </w:r>
      <w:r w:rsidR="00F05F82" w:rsidRPr="00F05F82">
        <w:rPr>
          <w:i/>
        </w:rPr>
        <w:t>:</w:t>
      </w:r>
    </w:p>
    <w:p w14:paraId="02F43741" w14:textId="254A88FC" w:rsidR="00F05F82" w:rsidRPr="00F05F82" w:rsidRDefault="00F05F82" w:rsidP="00F05F82">
      <w:pPr>
        <w:pStyle w:val="ListParagraph"/>
        <w:numPr>
          <w:ilvl w:val="0"/>
          <w:numId w:val="7"/>
        </w:numPr>
        <w:rPr>
          <w:lang w:val="en-GB" w:eastAsia="en-GB"/>
        </w:rPr>
      </w:pPr>
      <w:r>
        <w:rPr>
          <w:lang w:val="en-GB" w:eastAsia="en-GB"/>
        </w:rPr>
        <w:t>closed from 22th N</w:t>
      </w:r>
      <w:r w:rsidRPr="00F05F82">
        <w:rPr>
          <w:lang w:val="en-GB" w:eastAsia="en-GB"/>
        </w:rPr>
        <w:t>ovember to December the 4th</w:t>
      </w:r>
    </w:p>
    <w:p w14:paraId="6DF87441" w14:textId="0D7A05EF" w:rsidR="00F05F82" w:rsidRPr="00F05F82" w:rsidRDefault="00F05F82" w:rsidP="00F05F82">
      <w:pPr>
        <w:pStyle w:val="ListParagraph"/>
        <w:numPr>
          <w:ilvl w:val="0"/>
          <w:numId w:val="7"/>
        </w:numPr>
        <w:rPr>
          <w:lang w:val="en-GB" w:eastAsia="en-GB"/>
        </w:rPr>
      </w:pPr>
      <w:r w:rsidRPr="00F05F82">
        <w:rPr>
          <w:lang w:val="en-GB" w:eastAsia="en-GB"/>
        </w:rPr>
        <w:t xml:space="preserve">login node </w:t>
      </w:r>
      <w:r w:rsidR="00144BE6" w:rsidRPr="00F05F82">
        <w:rPr>
          <w:lang w:val="en-GB" w:eastAsia="en-GB"/>
        </w:rPr>
        <w:t>has</w:t>
      </w:r>
      <w:r w:rsidRPr="00F05F82">
        <w:rPr>
          <w:lang w:val="en-GB" w:eastAsia="en-GB"/>
        </w:rPr>
        <w:t xml:space="preserve"> been down form the 5th to the 7th of December.</w:t>
      </w:r>
    </w:p>
    <w:p w14:paraId="6F90D1EE" w14:textId="7A09FAE8" w:rsidR="00F05F82" w:rsidRPr="00F05F82" w:rsidRDefault="00F05F82" w:rsidP="00F05F82">
      <w:pPr>
        <w:pStyle w:val="ListParagraph"/>
        <w:numPr>
          <w:ilvl w:val="0"/>
          <w:numId w:val="7"/>
        </w:numPr>
        <w:rPr>
          <w:lang w:val="en-GB" w:eastAsia="en-GB"/>
        </w:rPr>
      </w:pPr>
      <w:r w:rsidRPr="00F05F82">
        <w:rPr>
          <w:lang w:val="en-GB" w:eastAsia="en-GB"/>
        </w:rPr>
        <w:t>en</w:t>
      </w:r>
      <w:r>
        <w:rPr>
          <w:lang w:val="en-GB" w:eastAsia="en-GB"/>
        </w:rPr>
        <w:t>e</w:t>
      </w:r>
      <w:r w:rsidRPr="00F05F82">
        <w:rPr>
          <w:lang w:val="en-GB" w:eastAsia="en-GB"/>
        </w:rPr>
        <w:t>rgy metrics tools down from 5th to the 12th of December</w:t>
      </w:r>
    </w:p>
    <w:p w14:paraId="21D29305" w14:textId="77777777" w:rsidR="00F05F82" w:rsidRPr="00F05F82" w:rsidRDefault="00F05F82" w:rsidP="00F05F82"/>
    <w:p w14:paraId="22F15E01" w14:textId="43A3064B" w:rsidR="00F05F82" w:rsidRPr="00F05F82" w:rsidRDefault="00F05F82" w:rsidP="00F05F82">
      <w:pPr>
        <w:rPr>
          <w:i/>
        </w:rPr>
      </w:pPr>
      <w:r w:rsidRPr="00F05F82">
        <w:rPr>
          <w:i/>
        </w:rPr>
        <w:t>DAVIDE</w:t>
      </w:r>
      <w:r>
        <w:rPr>
          <w:i/>
        </w:rPr>
        <w:t>:</w:t>
      </w:r>
    </w:p>
    <w:p w14:paraId="20AFFF3E" w14:textId="27398A0F" w:rsidR="00F05F82" w:rsidRPr="00F05F82" w:rsidRDefault="00F05F82" w:rsidP="00F05F82">
      <w:pPr>
        <w:pStyle w:val="ListParagraph"/>
        <w:numPr>
          <w:ilvl w:val="0"/>
          <w:numId w:val="7"/>
        </w:numPr>
        <w:rPr>
          <w:lang w:val="en-GB" w:eastAsia="en-GB"/>
        </w:rPr>
      </w:pPr>
      <w:proofErr w:type="spellStart"/>
      <w:r w:rsidRPr="00F05F82">
        <w:rPr>
          <w:lang w:val="en-GB" w:eastAsia="en-GB"/>
        </w:rPr>
        <w:t>slurm</w:t>
      </w:r>
      <w:proofErr w:type="spellEnd"/>
      <w:r w:rsidRPr="00F05F82">
        <w:rPr>
          <w:lang w:val="en-GB" w:eastAsia="en-GB"/>
        </w:rPr>
        <w:t xml:space="preserve"> not working from 6th to the 11th of December</w:t>
      </w:r>
    </w:p>
    <w:p w14:paraId="79F61E5D" w14:textId="457D4C2F" w:rsidR="00F05F82" w:rsidRDefault="00B308EF" w:rsidP="00F05F82">
      <w:pPr>
        <w:pStyle w:val="ListParagraph"/>
        <w:numPr>
          <w:ilvl w:val="0"/>
          <w:numId w:val="7"/>
        </w:numPr>
        <w:rPr>
          <w:lang w:val="en-GB" w:eastAsia="en-GB"/>
        </w:rPr>
      </w:pPr>
      <w:r>
        <w:rPr>
          <w:lang w:val="en-GB" w:eastAsia="en-GB"/>
        </w:rPr>
        <w:t>energy metr</w:t>
      </w:r>
      <w:r w:rsidR="00941B2D">
        <w:rPr>
          <w:lang w:val="en-GB" w:eastAsia="en-GB"/>
        </w:rPr>
        <w:t xml:space="preserve">ics tools </w:t>
      </w:r>
      <w:r w:rsidRPr="00B308EF">
        <w:rPr>
          <w:i/>
          <w:lang w:val="en-GB" w:eastAsia="en-GB"/>
        </w:rPr>
        <w:t>randomly</w:t>
      </w:r>
      <w:r w:rsidR="00F05F82" w:rsidRPr="00F05F82">
        <w:rPr>
          <w:lang w:val="en-GB" w:eastAsia="en-GB"/>
        </w:rPr>
        <w:t xml:space="preserve"> not working during </w:t>
      </w:r>
      <w:r w:rsidRPr="00F05F82">
        <w:rPr>
          <w:lang w:val="en-GB" w:eastAsia="en-GB"/>
        </w:rPr>
        <w:t>beginning</w:t>
      </w:r>
      <w:r w:rsidR="00F05F82" w:rsidRPr="00F05F82">
        <w:rPr>
          <w:lang w:val="en-GB" w:eastAsia="en-GB"/>
        </w:rPr>
        <w:t xml:space="preserve"> of December</w:t>
      </w:r>
    </w:p>
    <w:p w14:paraId="19A21119" w14:textId="77777777" w:rsidR="006652A0" w:rsidRDefault="006652A0" w:rsidP="006652A0"/>
    <w:p w14:paraId="7A5702F9" w14:textId="1F176D6B" w:rsidR="006652A0" w:rsidRPr="006652A0" w:rsidRDefault="006652A0" w:rsidP="006652A0">
      <w:commentRangeStart w:id="358"/>
      <w:r>
        <w:t>Therefore, the planned work could not be fully completed within the timeframe of PRACE-4IP</w:t>
      </w:r>
      <w:r w:rsidR="008A6695">
        <w:t xml:space="preserve"> </w:t>
      </w:r>
      <w:proofErr w:type="spellStart"/>
      <w:r w:rsidR="008A6695">
        <w:t>extention</w:t>
      </w:r>
      <w:proofErr w:type="spellEnd"/>
      <w:r>
        <w:t xml:space="preserve">. However, the prototypes will be made available to PRACE partners for further testing under the new “Preparatory Access Type P”, created for this </w:t>
      </w:r>
      <w:r w:rsidR="009D50E5">
        <w:t>purpose</w:t>
      </w:r>
      <w:r>
        <w:t xml:space="preserve"> (see PRACE-3IP </w:t>
      </w:r>
      <w:commentRangeStart w:id="359"/>
      <w:r>
        <w:t xml:space="preserve">Deliverable D2.1.5 </w:t>
      </w:r>
      <w:r w:rsidRPr="006652A0">
        <w:t>Exploitation Plan of the Results Obtained via PC</w:t>
      </w:r>
      <w:r>
        <w:t>P</w:t>
      </w:r>
      <w:commentRangeEnd w:id="359"/>
      <w:r w:rsidR="009D50E5">
        <w:rPr>
          <w:rStyle w:val="CommentReference"/>
          <w:lang w:val="de-DE" w:eastAsia="de-DE"/>
        </w:rPr>
        <w:commentReference w:id="359"/>
      </w:r>
      <w:r>
        <w:t>).</w:t>
      </w:r>
      <w:commentRangeEnd w:id="358"/>
      <w:r>
        <w:rPr>
          <w:rStyle w:val="CommentReference"/>
          <w:lang w:val="de-DE" w:eastAsia="de-DE"/>
        </w:rPr>
        <w:commentReference w:id="358"/>
      </w:r>
    </w:p>
    <w:p w14:paraId="13BD93CC" w14:textId="77777777" w:rsidR="008C1897" w:rsidRDefault="008C1897" w:rsidP="008C1897"/>
    <w:p w14:paraId="43EE4814" w14:textId="203706B1" w:rsidR="008C1897" w:rsidRDefault="008C1897" w:rsidP="008C1897">
      <w:pPr>
        <w:pStyle w:val="Caption"/>
        <w:keepNext/>
      </w:pPr>
      <w:bookmarkStart w:id="360" w:name="_Ref500964171"/>
      <w:bookmarkStart w:id="361" w:name="_Toc503189136"/>
      <w:r>
        <w:t xml:space="preserve">Table </w:t>
      </w:r>
      <w:r w:rsidR="00557FEC">
        <w:fldChar w:fldCharType="begin"/>
      </w:r>
      <w:r w:rsidR="00557FEC">
        <w:instrText xml:space="preserve"> SEQ Table \* ARABIC </w:instrText>
      </w:r>
      <w:r w:rsidR="00557FEC">
        <w:fldChar w:fldCharType="separate"/>
      </w:r>
      <w:r w:rsidR="00150CFD">
        <w:rPr>
          <w:noProof/>
        </w:rPr>
        <w:t>1</w:t>
      </w:r>
      <w:r w:rsidR="00557FEC">
        <w:fldChar w:fldCharType="end"/>
      </w:r>
      <w:bookmarkEnd w:id="360"/>
      <w:r>
        <w:t xml:space="preserve"> </w:t>
      </w:r>
      <w:r w:rsidRPr="004C285F">
        <w:t>PCP Systems access dates</w:t>
      </w:r>
      <w:bookmarkEnd w:id="361"/>
    </w:p>
    <w:tbl>
      <w:tblPr>
        <w:tblStyle w:val="TableGrid"/>
        <w:tblW w:w="0" w:type="auto"/>
        <w:tblLook w:val="04A0" w:firstRow="1" w:lastRow="0" w:firstColumn="1" w:lastColumn="0" w:noHBand="0" w:noVBand="1"/>
      </w:tblPr>
      <w:tblGrid>
        <w:gridCol w:w="3161"/>
        <w:gridCol w:w="1849"/>
        <w:gridCol w:w="1849"/>
        <w:gridCol w:w="1849"/>
      </w:tblGrid>
      <w:tr w:rsidR="008C1897" w:rsidRPr="008C1897" w14:paraId="6EF80AEC" w14:textId="77777777" w:rsidTr="008C1897">
        <w:trPr>
          <w:trHeight w:val="302"/>
        </w:trPr>
        <w:tc>
          <w:tcPr>
            <w:tcW w:w="3161" w:type="dxa"/>
            <w:noWrap/>
            <w:hideMark/>
          </w:tcPr>
          <w:p w14:paraId="705A3E68" w14:textId="77777777" w:rsidR="008C1897" w:rsidRPr="008C1897" w:rsidRDefault="008C1897"/>
        </w:tc>
        <w:tc>
          <w:tcPr>
            <w:tcW w:w="1849" w:type="dxa"/>
            <w:noWrap/>
            <w:hideMark/>
          </w:tcPr>
          <w:p w14:paraId="51191996" w14:textId="5F51574F" w:rsidR="008C1897" w:rsidRPr="008C1897" w:rsidRDefault="00EB2691">
            <w:proofErr w:type="spellStart"/>
            <w:r>
              <w:t>Frioul</w:t>
            </w:r>
            <w:proofErr w:type="spellEnd"/>
            <w:r>
              <w:t>-PCP</w:t>
            </w:r>
          </w:p>
        </w:tc>
        <w:tc>
          <w:tcPr>
            <w:tcW w:w="1849" w:type="dxa"/>
            <w:noWrap/>
            <w:hideMark/>
          </w:tcPr>
          <w:p w14:paraId="4AF7686F" w14:textId="7441AAC3" w:rsidR="008C1897" w:rsidRPr="008C1897" w:rsidRDefault="00830A5E">
            <w:r>
              <w:t>DAVIDE</w:t>
            </w:r>
          </w:p>
        </w:tc>
        <w:tc>
          <w:tcPr>
            <w:tcW w:w="1849" w:type="dxa"/>
            <w:noWrap/>
            <w:hideMark/>
          </w:tcPr>
          <w:p w14:paraId="106E351B" w14:textId="1640FDE4" w:rsidR="008C1897" w:rsidRPr="008C1897" w:rsidRDefault="00830A5E">
            <w:proofErr w:type="spellStart"/>
            <w:r>
              <w:t>Jumax</w:t>
            </w:r>
            <w:proofErr w:type="spellEnd"/>
          </w:p>
        </w:tc>
      </w:tr>
      <w:tr w:rsidR="008C1897" w:rsidRPr="008C1897" w14:paraId="1C80F14E" w14:textId="77777777" w:rsidTr="00424611">
        <w:trPr>
          <w:trHeight w:val="361"/>
        </w:trPr>
        <w:tc>
          <w:tcPr>
            <w:tcW w:w="3161" w:type="dxa"/>
            <w:noWrap/>
            <w:hideMark/>
          </w:tcPr>
          <w:p w14:paraId="3CC7EFD4" w14:textId="77777777" w:rsidR="008C1897" w:rsidRPr="008C1897" w:rsidRDefault="008C1897">
            <w:r w:rsidRPr="008C1897">
              <w:t>Envisioned</w:t>
            </w:r>
          </w:p>
        </w:tc>
        <w:tc>
          <w:tcPr>
            <w:tcW w:w="1849" w:type="dxa"/>
            <w:noWrap/>
            <w:hideMark/>
          </w:tcPr>
          <w:p w14:paraId="5D4867AA" w14:textId="77777777" w:rsidR="008C1897" w:rsidRPr="008C1897" w:rsidRDefault="008C1897" w:rsidP="008C1897">
            <w:r w:rsidRPr="008C1897">
              <w:t>Jun-17</w:t>
            </w:r>
          </w:p>
        </w:tc>
        <w:tc>
          <w:tcPr>
            <w:tcW w:w="1849" w:type="dxa"/>
            <w:noWrap/>
            <w:hideMark/>
          </w:tcPr>
          <w:p w14:paraId="3DBDC1D2" w14:textId="77777777" w:rsidR="008C1897" w:rsidRPr="008C1897" w:rsidRDefault="008C1897" w:rsidP="008C1897">
            <w:r w:rsidRPr="008C1897">
              <w:t>Jul-17</w:t>
            </w:r>
          </w:p>
        </w:tc>
        <w:tc>
          <w:tcPr>
            <w:tcW w:w="1849" w:type="dxa"/>
            <w:noWrap/>
            <w:hideMark/>
          </w:tcPr>
          <w:p w14:paraId="33C15FB2" w14:textId="77777777" w:rsidR="008C1897" w:rsidRPr="008C1897" w:rsidRDefault="008C1897" w:rsidP="008C1897">
            <w:r w:rsidRPr="008C1897">
              <w:t>Aug-17</w:t>
            </w:r>
          </w:p>
        </w:tc>
      </w:tr>
      <w:tr w:rsidR="008C1897" w:rsidRPr="008C1897" w14:paraId="6176F298" w14:textId="77777777" w:rsidTr="008C1897">
        <w:trPr>
          <w:trHeight w:val="302"/>
        </w:trPr>
        <w:tc>
          <w:tcPr>
            <w:tcW w:w="3161" w:type="dxa"/>
            <w:noWrap/>
            <w:hideMark/>
          </w:tcPr>
          <w:p w14:paraId="19B5F54F" w14:textId="77777777" w:rsidR="008C1897" w:rsidRPr="008C1897" w:rsidRDefault="008C1897">
            <w:r w:rsidRPr="008C1897">
              <w:lastRenderedPageBreak/>
              <w:t>Actual access</w:t>
            </w:r>
          </w:p>
        </w:tc>
        <w:tc>
          <w:tcPr>
            <w:tcW w:w="1849" w:type="dxa"/>
            <w:noWrap/>
            <w:hideMark/>
          </w:tcPr>
          <w:p w14:paraId="7490A579" w14:textId="77777777" w:rsidR="008C1897" w:rsidRPr="008C1897" w:rsidRDefault="008C1897" w:rsidP="008C1897">
            <w:r w:rsidRPr="008C1897">
              <w:t>01-Sep-17</w:t>
            </w:r>
          </w:p>
        </w:tc>
        <w:tc>
          <w:tcPr>
            <w:tcW w:w="1849" w:type="dxa"/>
            <w:noWrap/>
            <w:hideMark/>
          </w:tcPr>
          <w:p w14:paraId="6C2901A0" w14:textId="77777777" w:rsidR="008C1897" w:rsidRPr="008C1897" w:rsidRDefault="008C1897" w:rsidP="008C1897">
            <w:r w:rsidRPr="008C1897">
              <w:t>16-Oct-17</w:t>
            </w:r>
          </w:p>
        </w:tc>
        <w:tc>
          <w:tcPr>
            <w:tcW w:w="1849" w:type="dxa"/>
            <w:noWrap/>
            <w:hideMark/>
          </w:tcPr>
          <w:p w14:paraId="7C303BE6" w14:textId="77777777" w:rsidR="008C1897" w:rsidRPr="008C1897" w:rsidRDefault="008C1897" w:rsidP="008C1897">
            <w:r w:rsidRPr="008C1897">
              <w:t>02-Nov-17</w:t>
            </w:r>
          </w:p>
        </w:tc>
      </w:tr>
      <w:tr w:rsidR="008C1897" w:rsidRPr="008C1897" w14:paraId="39803132" w14:textId="77777777" w:rsidTr="008C1897">
        <w:trPr>
          <w:trHeight w:val="302"/>
        </w:trPr>
        <w:tc>
          <w:tcPr>
            <w:tcW w:w="3161" w:type="dxa"/>
            <w:noWrap/>
            <w:hideMark/>
          </w:tcPr>
          <w:p w14:paraId="2B459DCB" w14:textId="5FC9519E" w:rsidR="008C1897" w:rsidRPr="008C1897" w:rsidRDefault="008C1897">
            <w:r w:rsidRPr="008C1897">
              <w:t>Acces</w:t>
            </w:r>
            <w:r>
              <w:t>s</w:t>
            </w:r>
            <w:r w:rsidRPr="008C1897">
              <w:t xml:space="preserve"> to energy stack</w:t>
            </w:r>
          </w:p>
        </w:tc>
        <w:tc>
          <w:tcPr>
            <w:tcW w:w="1849" w:type="dxa"/>
            <w:noWrap/>
            <w:hideMark/>
          </w:tcPr>
          <w:p w14:paraId="28C32FCB" w14:textId="77777777" w:rsidR="008C1897" w:rsidRPr="008C1897" w:rsidRDefault="008C1897" w:rsidP="008C1897">
            <w:r w:rsidRPr="008C1897">
              <w:t>06-Oct-17</w:t>
            </w:r>
          </w:p>
        </w:tc>
        <w:tc>
          <w:tcPr>
            <w:tcW w:w="1849" w:type="dxa"/>
            <w:noWrap/>
            <w:hideMark/>
          </w:tcPr>
          <w:p w14:paraId="630D3751" w14:textId="77777777" w:rsidR="008C1897" w:rsidRPr="008C1897" w:rsidRDefault="008C1897" w:rsidP="008C1897">
            <w:r w:rsidRPr="008C1897">
              <w:t>08-Nov-17</w:t>
            </w:r>
          </w:p>
        </w:tc>
        <w:tc>
          <w:tcPr>
            <w:tcW w:w="1849" w:type="dxa"/>
            <w:noWrap/>
            <w:hideMark/>
          </w:tcPr>
          <w:p w14:paraId="0D0FFD97" w14:textId="77777777" w:rsidR="008C1897" w:rsidRPr="008C1897" w:rsidRDefault="008C1897">
            <w:r w:rsidRPr="008C1897">
              <w:t>/</w:t>
            </w:r>
          </w:p>
        </w:tc>
      </w:tr>
    </w:tbl>
    <w:p w14:paraId="19D1A505" w14:textId="77777777" w:rsidR="008C1897" w:rsidRPr="008C1897" w:rsidRDefault="008C1897" w:rsidP="008C1897"/>
    <w:p w14:paraId="341F4F73" w14:textId="62358292" w:rsidR="00894A28" w:rsidRPr="00C642D6" w:rsidRDefault="00684777" w:rsidP="00D4361B">
      <w:pPr>
        <w:pStyle w:val="Heading3"/>
      </w:pPr>
      <w:bookmarkStart w:id="362" w:name="_Toc194478751"/>
      <w:bookmarkStart w:id="363" w:name="_Toc376680013"/>
      <w:bookmarkStart w:id="364" w:name="_Ref501395783"/>
      <w:bookmarkStart w:id="365" w:name="_Ref501395806"/>
      <w:bookmarkStart w:id="366" w:name="_Toc503189077"/>
      <w:proofErr w:type="spellStart"/>
      <w:r>
        <w:t>Frioul</w:t>
      </w:r>
      <w:proofErr w:type="spellEnd"/>
      <w:r>
        <w:t>-PCP</w:t>
      </w:r>
      <w:bookmarkEnd w:id="362"/>
      <w:bookmarkEnd w:id="363"/>
      <w:bookmarkEnd w:id="364"/>
      <w:bookmarkEnd w:id="365"/>
      <w:r w:rsidR="00D8176E">
        <w:rPr>
          <w:rStyle w:val="CommentReference"/>
          <w:rFonts w:ascii="Times New Roman" w:hAnsi="Times New Roman" w:cs="Times New Roman"/>
          <w:b w:val="0"/>
          <w:bCs w:val="0"/>
          <w:lang w:val="de-DE" w:eastAsia="de-DE"/>
        </w:rPr>
        <w:commentReference w:id="367"/>
      </w:r>
      <w:bookmarkEnd w:id="366"/>
    </w:p>
    <w:p w14:paraId="1D850EFF" w14:textId="696D9C1B" w:rsidR="00D4361B" w:rsidRDefault="00D4361B" w:rsidP="00D4361B">
      <w:pPr>
        <w:rPr>
          <w:szCs w:val="22"/>
        </w:rPr>
      </w:pPr>
      <w:r w:rsidRPr="00D4361B">
        <w:rPr>
          <w:szCs w:val="22"/>
        </w:rPr>
        <w:t>This machine</w:t>
      </w:r>
      <w:r w:rsidR="00B059AC">
        <w:rPr>
          <w:szCs w:val="22"/>
        </w:rPr>
        <w:fldChar w:fldCharType="begin"/>
      </w:r>
      <w:r w:rsidR="00B059AC">
        <w:rPr>
          <w:szCs w:val="22"/>
        </w:rPr>
        <w:instrText xml:space="preserve"> REF _Ref503158326 \r \h </w:instrText>
      </w:r>
      <w:r w:rsidR="00B059AC">
        <w:rPr>
          <w:szCs w:val="22"/>
        </w:rPr>
      </w:r>
      <w:r w:rsidR="00B059AC">
        <w:rPr>
          <w:szCs w:val="22"/>
        </w:rPr>
        <w:fldChar w:fldCharType="separate"/>
      </w:r>
      <w:r w:rsidR="00150CFD">
        <w:rPr>
          <w:szCs w:val="22"/>
        </w:rPr>
        <w:t>[2]</w:t>
      </w:r>
      <w:r w:rsidR="00B059AC">
        <w:rPr>
          <w:szCs w:val="22"/>
        </w:rPr>
        <w:fldChar w:fldCharType="end"/>
      </w:r>
      <w:r w:rsidRPr="00D4361B">
        <w:rPr>
          <w:szCs w:val="22"/>
        </w:rPr>
        <w:t xml:space="preserve"> has been designed by </w:t>
      </w:r>
      <w:r w:rsidR="002E3D31">
        <w:rPr>
          <w:szCs w:val="22"/>
        </w:rPr>
        <w:t>Atos/Bull</w:t>
      </w:r>
      <w:r w:rsidR="002E3D31">
        <w:rPr>
          <w:szCs w:val="22"/>
        </w:rPr>
        <w:fldChar w:fldCharType="begin"/>
      </w:r>
      <w:r w:rsidR="002E3D31">
        <w:rPr>
          <w:szCs w:val="22"/>
        </w:rPr>
        <w:instrText xml:space="preserve"> REF _Ref501609197 \r \h </w:instrText>
      </w:r>
      <w:r w:rsidR="002E3D31">
        <w:rPr>
          <w:szCs w:val="22"/>
        </w:rPr>
      </w:r>
      <w:r w:rsidR="002E3D31">
        <w:rPr>
          <w:szCs w:val="22"/>
        </w:rPr>
        <w:fldChar w:fldCharType="separate"/>
      </w:r>
      <w:r w:rsidR="00150CFD">
        <w:rPr>
          <w:szCs w:val="22"/>
        </w:rPr>
        <w:t>[1]</w:t>
      </w:r>
      <w:r w:rsidR="002E3D31">
        <w:rPr>
          <w:szCs w:val="22"/>
        </w:rPr>
        <w:fldChar w:fldCharType="end"/>
      </w:r>
      <w:r w:rsidR="002E3D31">
        <w:rPr>
          <w:szCs w:val="22"/>
        </w:rPr>
        <w:t xml:space="preserve"> and is hosted at CINES</w:t>
      </w:r>
      <w:r w:rsidR="002E3D31">
        <w:rPr>
          <w:szCs w:val="22"/>
        </w:rPr>
        <w:fldChar w:fldCharType="begin"/>
      </w:r>
      <w:r w:rsidR="002E3D31">
        <w:rPr>
          <w:szCs w:val="22"/>
        </w:rPr>
        <w:instrText xml:space="preserve"> REF _Ref501609206 \r \h </w:instrText>
      </w:r>
      <w:r w:rsidR="002E3D31">
        <w:rPr>
          <w:szCs w:val="22"/>
        </w:rPr>
      </w:r>
      <w:r w:rsidR="002E3D31">
        <w:rPr>
          <w:szCs w:val="22"/>
        </w:rPr>
        <w:fldChar w:fldCharType="separate"/>
      </w:r>
      <w:r w:rsidR="00150CFD">
        <w:rPr>
          <w:szCs w:val="22"/>
        </w:rPr>
        <w:t>[4]</w:t>
      </w:r>
      <w:r w:rsidR="002E3D31">
        <w:rPr>
          <w:szCs w:val="22"/>
        </w:rPr>
        <w:fldChar w:fldCharType="end"/>
      </w:r>
      <w:r w:rsidRPr="00D4361B">
        <w:rPr>
          <w:szCs w:val="22"/>
        </w:rPr>
        <w:t xml:space="preserve"> in Montpellier, France</w:t>
      </w:r>
      <w:r w:rsidR="00720854">
        <w:rPr>
          <w:szCs w:val="22"/>
        </w:rPr>
        <w:t>. It is made of 5</w:t>
      </w:r>
      <w:r w:rsidRPr="00D4361B">
        <w:rPr>
          <w:szCs w:val="22"/>
        </w:rPr>
        <w:t xml:space="preserve">6 Bull </w:t>
      </w:r>
      <w:proofErr w:type="spellStart"/>
      <w:r w:rsidRPr="00D4361B">
        <w:rPr>
          <w:szCs w:val="22"/>
        </w:rPr>
        <w:t>Sequana</w:t>
      </w:r>
      <w:proofErr w:type="spellEnd"/>
      <w:r w:rsidR="00191091">
        <w:rPr>
          <w:szCs w:val="22"/>
        </w:rPr>
        <w:t xml:space="preserve"> X1210 blades, each including 3</w:t>
      </w:r>
      <w:r w:rsidRPr="00D4361B">
        <w:rPr>
          <w:szCs w:val="22"/>
        </w:rPr>
        <w:t xml:space="preserve"> Xeon Phi KNL nodes. It total</w:t>
      </w:r>
      <w:r w:rsidR="006652A0">
        <w:rPr>
          <w:szCs w:val="22"/>
        </w:rPr>
        <w:t>,</w:t>
      </w:r>
      <w:r w:rsidRPr="00D4361B">
        <w:rPr>
          <w:szCs w:val="22"/>
        </w:rPr>
        <w:t xml:space="preserve"> </w:t>
      </w:r>
      <w:r w:rsidR="006652A0">
        <w:rPr>
          <w:szCs w:val="22"/>
        </w:rPr>
        <w:t xml:space="preserve">it has </w:t>
      </w:r>
      <w:r w:rsidRPr="00D4361B">
        <w:rPr>
          <w:szCs w:val="22"/>
        </w:rPr>
        <w:t xml:space="preserve">a theoretical peak performance of 465 </w:t>
      </w:r>
      <w:proofErr w:type="spellStart"/>
      <w:r w:rsidRPr="00D4361B">
        <w:rPr>
          <w:szCs w:val="22"/>
        </w:rPr>
        <w:t>Tflop</w:t>
      </w:r>
      <w:proofErr w:type="spellEnd"/>
      <w:r w:rsidRPr="00D4361B">
        <w:rPr>
          <w:szCs w:val="22"/>
        </w:rPr>
        <w:t xml:space="preserve">/s with an estimated consumption of </w:t>
      </w:r>
      <w:r>
        <w:rPr>
          <w:szCs w:val="22"/>
        </w:rPr>
        <w:t>82</w:t>
      </w:r>
      <w:r w:rsidRPr="00D4361B">
        <w:rPr>
          <w:szCs w:val="22"/>
        </w:rPr>
        <w:t>kW</w:t>
      </w:r>
      <w:r w:rsidR="002E3D31">
        <w:rPr>
          <w:rStyle w:val="FootnoteReference"/>
          <w:szCs w:val="22"/>
        </w:rPr>
        <w:footnoteReference w:id="1"/>
      </w:r>
      <w:r w:rsidRPr="00D4361B">
        <w:rPr>
          <w:szCs w:val="22"/>
        </w:rPr>
        <w:t>.</w:t>
      </w:r>
    </w:p>
    <w:p w14:paraId="050DDEA4" w14:textId="5020BD4E" w:rsidR="00696AA7" w:rsidRDefault="00696AA7" w:rsidP="00A7005A">
      <w:pPr>
        <w:pStyle w:val="Heading4"/>
      </w:pPr>
      <w:bookmarkStart w:id="368" w:name="_Toc503189078"/>
      <w:proofErr w:type="spellStart"/>
      <w:r>
        <w:t>Compute</w:t>
      </w:r>
      <w:proofErr w:type="spellEnd"/>
      <w:r>
        <w:t xml:space="preserve"> technology</w:t>
      </w:r>
      <w:bookmarkEnd w:id="368"/>
    </w:p>
    <w:p w14:paraId="31A860A6" w14:textId="77777777" w:rsidR="00696AA7" w:rsidRPr="00696AA7" w:rsidRDefault="00696AA7" w:rsidP="00696AA7">
      <w:pPr>
        <w:rPr>
          <w:szCs w:val="22"/>
        </w:rPr>
      </w:pPr>
      <w:commentRangeStart w:id="369"/>
      <w:r w:rsidRPr="00696AA7">
        <w:rPr>
          <w:szCs w:val="22"/>
        </w:rPr>
        <w:t>Hardware features the following nodes:</w:t>
      </w:r>
    </w:p>
    <w:p w14:paraId="26B7F3E5" w14:textId="0D9CC56F" w:rsidR="00696AA7" w:rsidRPr="00696AA7" w:rsidRDefault="00696AA7" w:rsidP="00696AA7">
      <w:pPr>
        <w:pStyle w:val="ListParagraph"/>
        <w:numPr>
          <w:ilvl w:val="0"/>
          <w:numId w:val="9"/>
        </w:numPr>
        <w:rPr>
          <w:szCs w:val="22"/>
          <w:lang w:val="en-GB"/>
        </w:rPr>
      </w:pPr>
      <w:r w:rsidRPr="00696AA7">
        <w:rPr>
          <w:szCs w:val="22"/>
          <w:lang w:val="en-GB"/>
        </w:rPr>
        <w:t>168 nodes with</w:t>
      </w:r>
    </w:p>
    <w:p w14:paraId="7A1457E1" w14:textId="5894CC7A" w:rsidR="00696AA7" w:rsidRPr="00696AA7" w:rsidRDefault="00696AA7" w:rsidP="00696AA7">
      <w:pPr>
        <w:pStyle w:val="ListParagraph"/>
        <w:numPr>
          <w:ilvl w:val="1"/>
          <w:numId w:val="9"/>
        </w:numPr>
        <w:rPr>
          <w:szCs w:val="22"/>
          <w:lang w:val="en-GB"/>
        </w:rPr>
      </w:pPr>
      <w:r w:rsidRPr="00696AA7">
        <w:rPr>
          <w:szCs w:val="22"/>
          <w:lang w:val="en-GB"/>
        </w:rPr>
        <w:t>1x Intel Xeon Phi 7250 processor (KNL), 68 cores cadenced to 1.4 GHz with SMT 4.</w:t>
      </w:r>
    </w:p>
    <w:p w14:paraId="797C3BB6" w14:textId="0EF0577B" w:rsidR="00696AA7" w:rsidRPr="00696AA7" w:rsidRDefault="00696AA7" w:rsidP="00696AA7">
      <w:pPr>
        <w:pStyle w:val="ListParagraph"/>
        <w:numPr>
          <w:ilvl w:val="1"/>
          <w:numId w:val="9"/>
        </w:numPr>
        <w:rPr>
          <w:szCs w:val="22"/>
          <w:lang w:val="en-GB"/>
        </w:rPr>
      </w:pPr>
      <w:r w:rsidRPr="00696AA7">
        <w:rPr>
          <w:szCs w:val="22"/>
          <w:lang w:val="en-GB"/>
        </w:rPr>
        <w:t>96GB memory, 16GBx6 DDR4 DIMMs</w:t>
      </w:r>
    </w:p>
    <w:p w14:paraId="2E0BA164" w14:textId="6F456809" w:rsidR="00696AA7" w:rsidRPr="00696AA7" w:rsidRDefault="00696AA7" w:rsidP="00696AA7">
      <w:pPr>
        <w:pStyle w:val="ListParagraph"/>
        <w:numPr>
          <w:ilvl w:val="0"/>
          <w:numId w:val="9"/>
        </w:numPr>
        <w:rPr>
          <w:szCs w:val="22"/>
          <w:lang w:val="en-GB"/>
        </w:rPr>
      </w:pPr>
      <w:proofErr w:type="spellStart"/>
      <w:r w:rsidRPr="00696AA7">
        <w:rPr>
          <w:szCs w:val="22"/>
          <w:lang w:val="en-GB"/>
        </w:rPr>
        <w:t>intranode</w:t>
      </w:r>
      <w:proofErr w:type="spellEnd"/>
      <w:r w:rsidRPr="00696AA7">
        <w:rPr>
          <w:szCs w:val="22"/>
          <w:lang w:val="en-GB"/>
        </w:rPr>
        <w:t xml:space="preserve"> communications integrated using InfiniBand EDR</w:t>
      </w:r>
    </w:p>
    <w:p w14:paraId="0F3B3EF1" w14:textId="481F850E" w:rsidR="00696AA7" w:rsidRPr="00696AA7" w:rsidRDefault="00696AA7" w:rsidP="00696AA7">
      <w:pPr>
        <w:pStyle w:val="ListParagraph"/>
        <w:numPr>
          <w:ilvl w:val="0"/>
          <w:numId w:val="9"/>
        </w:numPr>
        <w:rPr>
          <w:szCs w:val="22"/>
          <w:lang w:val="en-GB"/>
        </w:rPr>
      </w:pPr>
      <w:r w:rsidRPr="00696AA7">
        <w:rPr>
          <w:szCs w:val="22"/>
          <w:lang w:val="en-GB"/>
        </w:rPr>
        <w:t>100% Hot water cooled nodes</w:t>
      </w:r>
    </w:p>
    <w:p w14:paraId="6EEA4D35" w14:textId="1256D4A8" w:rsidR="00696AA7" w:rsidRPr="00696AA7" w:rsidRDefault="00696AA7" w:rsidP="00696AA7">
      <w:pPr>
        <w:pStyle w:val="ListParagraph"/>
        <w:numPr>
          <w:ilvl w:val="0"/>
          <w:numId w:val="9"/>
        </w:numPr>
        <w:rPr>
          <w:szCs w:val="22"/>
          <w:lang w:val="en-GB"/>
        </w:rPr>
      </w:pPr>
      <w:r w:rsidRPr="00696AA7">
        <w:rPr>
          <w:szCs w:val="22"/>
          <w:lang w:val="en-GB"/>
        </w:rPr>
        <w:t>Half of the configuration feature liquid cooled Power Supply Unit (PSU) make this part of the machine 100% liquid cooled.</w:t>
      </w:r>
    </w:p>
    <w:p w14:paraId="0022F3BA" w14:textId="1D594121" w:rsidR="00696AA7" w:rsidRPr="00696AA7" w:rsidRDefault="00696AA7" w:rsidP="00696AA7">
      <w:pPr>
        <w:pStyle w:val="ListParagraph"/>
        <w:numPr>
          <w:ilvl w:val="0"/>
          <w:numId w:val="9"/>
        </w:numPr>
        <w:rPr>
          <w:szCs w:val="22"/>
          <w:lang w:val="en-GB"/>
        </w:rPr>
      </w:pPr>
      <w:proofErr w:type="spellStart"/>
      <w:r w:rsidRPr="00696AA7">
        <w:rPr>
          <w:szCs w:val="22"/>
          <w:lang w:val="en-GB"/>
        </w:rPr>
        <w:t>MooseFS</w:t>
      </w:r>
      <w:proofErr w:type="spellEnd"/>
      <w:r w:rsidRPr="00696AA7">
        <w:rPr>
          <w:szCs w:val="22"/>
          <w:lang w:val="en-GB"/>
        </w:rPr>
        <w:t xml:space="preserve"> I/O</w:t>
      </w:r>
    </w:p>
    <w:p w14:paraId="4B283DDC" w14:textId="42C3CB3F" w:rsidR="00696AA7" w:rsidRDefault="008C34BD" w:rsidP="00A7005A">
      <w:pPr>
        <w:pStyle w:val="Heading4"/>
      </w:pPr>
      <w:bookmarkStart w:id="370" w:name="_Toc503189079"/>
      <w:commentRangeEnd w:id="369"/>
      <w:r>
        <w:rPr>
          <w:rStyle w:val="CommentReference"/>
          <w:rFonts w:ascii="Times New Roman" w:hAnsi="Times New Roman" w:cs="Times New Roman"/>
          <w:bCs w:val="0"/>
          <w:i w:val="0"/>
          <w:lang w:val="de-DE" w:eastAsia="de-DE"/>
        </w:rPr>
        <w:commentReference w:id="369"/>
      </w:r>
      <w:r w:rsidR="00696AA7">
        <w:t>Energy sampling technology</w:t>
      </w:r>
      <w:bookmarkEnd w:id="370"/>
    </w:p>
    <w:p w14:paraId="0DD5B251" w14:textId="296605F0" w:rsidR="00696AA7" w:rsidRPr="00696AA7" w:rsidRDefault="00696AA7" w:rsidP="00696AA7">
      <w:pPr>
        <w:rPr>
          <w:szCs w:val="22"/>
        </w:rPr>
      </w:pPr>
      <w:r w:rsidRPr="00696AA7">
        <w:rPr>
          <w:szCs w:val="22"/>
        </w:rPr>
        <w:t>Power measurements at node level occurs at the sampling rate of 1 kHz at converters and 100 Hz at CPU/DRAM. It is provided th</w:t>
      </w:r>
      <w:r>
        <w:rPr>
          <w:szCs w:val="22"/>
        </w:rPr>
        <w:t>rough a HDEEM FPGA on each node.</w:t>
      </w:r>
    </w:p>
    <w:p w14:paraId="54B51A6E" w14:textId="4C7F3084" w:rsidR="00696AA7" w:rsidRDefault="00696AA7" w:rsidP="00696AA7">
      <w:pPr>
        <w:rPr>
          <w:szCs w:val="22"/>
        </w:rPr>
      </w:pPr>
      <w:r w:rsidRPr="00696AA7">
        <w:rPr>
          <w:szCs w:val="22"/>
        </w:rPr>
        <w:t>Atos/Bull</w:t>
      </w:r>
      <w:r w:rsidR="000E7572">
        <w:rPr>
          <w:szCs w:val="22"/>
        </w:rPr>
        <w:fldChar w:fldCharType="begin"/>
      </w:r>
      <w:r w:rsidR="000E7572">
        <w:rPr>
          <w:szCs w:val="22"/>
        </w:rPr>
        <w:instrText xml:space="preserve"> REF _Ref501609197 \r \h </w:instrText>
      </w:r>
      <w:r w:rsidR="000E7572">
        <w:rPr>
          <w:szCs w:val="22"/>
        </w:rPr>
      </w:r>
      <w:r w:rsidR="000E7572">
        <w:rPr>
          <w:szCs w:val="22"/>
        </w:rPr>
        <w:fldChar w:fldCharType="separate"/>
      </w:r>
      <w:r w:rsidR="00150CFD">
        <w:rPr>
          <w:szCs w:val="22"/>
        </w:rPr>
        <w:t>[1]</w:t>
      </w:r>
      <w:r w:rsidR="000E7572">
        <w:rPr>
          <w:szCs w:val="22"/>
        </w:rPr>
        <w:fldChar w:fldCharType="end"/>
      </w:r>
      <w:r w:rsidRPr="00696AA7">
        <w:rPr>
          <w:szCs w:val="22"/>
        </w:rPr>
        <w:t xml:space="preserve"> allow energy access through two frameworks, namely HDEEM </w:t>
      </w:r>
      <w:proofErr w:type="spellStart"/>
      <w:r w:rsidRPr="00696AA7">
        <w:rPr>
          <w:szCs w:val="22"/>
        </w:rPr>
        <w:t>VIZualization</w:t>
      </w:r>
      <w:proofErr w:type="spellEnd"/>
      <w:r w:rsidRPr="00696AA7">
        <w:rPr>
          <w:szCs w:val="22"/>
        </w:rPr>
        <w:t xml:space="preserve"> (HDEEVIZ) and Bull Energy Optimizer (BEO).</w:t>
      </w:r>
    </w:p>
    <w:p w14:paraId="44CE202B" w14:textId="77777777" w:rsidR="007252AB" w:rsidRDefault="007252AB" w:rsidP="00696AA7">
      <w:pPr>
        <w:rPr>
          <w:szCs w:val="22"/>
        </w:rPr>
      </w:pPr>
    </w:p>
    <w:p w14:paraId="61DA0C11" w14:textId="60A02C36" w:rsidR="00696AA7" w:rsidRDefault="007252AB" w:rsidP="00D4361B">
      <w:pPr>
        <w:rPr>
          <w:b/>
          <w:szCs w:val="22"/>
        </w:rPr>
      </w:pPr>
      <w:r w:rsidRPr="007252AB">
        <w:rPr>
          <w:b/>
          <w:szCs w:val="22"/>
        </w:rPr>
        <w:t>HDEEVIZ</w:t>
      </w:r>
      <w:r>
        <w:rPr>
          <w:b/>
          <w:szCs w:val="22"/>
        </w:rPr>
        <w:t>:</w:t>
      </w:r>
    </w:p>
    <w:p w14:paraId="467B94EE" w14:textId="351AC5C9" w:rsidR="007252AB" w:rsidRPr="007252AB" w:rsidRDefault="007252AB" w:rsidP="007252AB">
      <w:pPr>
        <w:rPr>
          <w:szCs w:val="22"/>
        </w:rPr>
      </w:pPr>
      <w:r w:rsidRPr="007252AB">
        <w:rPr>
          <w:szCs w:val="22"/>
        </w:rPr>
        <w:t>Components</w:t>
      </w:r>
      <w:r>
        <w:rPr>
          <w:szCs w:val="22"/>
        </w:rPr>
        <w:t>:</w:t>
      </w:r>
    </w:p>
    <w:p w14:paraId="0E0D3FB0" w14:textId="4C16A1F7" w:rsidR="007252AB" w:rsidRPr="007252AB" w:rsidRDefault="007252AB" w:rsidP="007252AB">
      <w:pPr>
        <w:pStyle w:val="ListParagraph"/>
        <w:numPr>
          <w:ilvl w:val="0"/>
          <w:numId w:val="7"/>
        </w:numPr>
        <w:rPr>
          <w:szCs w:val="22"/>
          <w:lang w:val="en-GB"/>
        </w:rPr>
      </w:pPr>
      <w:r w:rsidRPr="007252AB">
        <w:rPr>
          <w:szCs w:val="22"/>
          <w:lang w:val="en-GB"/>
        </w:rPr>
        <w:t>SLURM synchronisation + initialisation</w:t>
      </w:r>
    </w:p>
    <w:p w14:paraId="2D50F285" w14:textId="20436315" w:rsidR="007252AB" w:rsidRPr="007252AB" w:rsidRDefault="007252AB" w:rsidP="007252AB">
      <w:pPr>
        <w:pStyle w:val="ListParagraph"/>
        <w:numPr>
          <w:ilvl w:val="0"/>
          <w:numId w:val="7"/>
        </w:numPr>
        <w:rPr>
          <w:szCs w:val="22"/>
          <w:lang w:val="en-GB"/>
        </w:rPr>
      </w:pPr>
      <w:r w:rsidRPr="007252AB">
        <w:rPr>
          <w:szCs w:val="22"/>
          <w:lang w:val="en-GB"/>
        </w:rPr>
        <w:t>HDEEM writing results to local storage</w:t>
      </w:r>
    </w:p>
    <w:p w14:paraId="32B4E41E" w14:textId="2DE0003D" w:rsidR="007252AB" w:rsidRPr="007252AB" w:rsidRDefault="007252AB" w:rsidP="007252AB">
      <w:pPr>
        <w:pStyle w:val="ListParagraph"/>
        <w:numPr>
          <w:ilvl w:val="0"/>
          <w:numId w:val="7"/>
        </w:numPr>
        <w:rPr>
          <w:szCs w:val="22"/>
          <w:lang w:val="en-GB"/>
        </w:rPr>
      </w:pPr>
      <w:proofErr w:type="spellStart"/>
      <w:r w:rsidRPr="007252AB">
        <w:rPr>
          <w:szCs w:val="22"/>
          <w:lang w:val="en-GB"/>
        </w:rPr>
        <w:t>Grafana</w:t>
      </w:r>
      <w:proofErr w:type="spellEnd"/>
      <w:r w:rsidRPr="007252AB">
        <w:rPr>
          <w:szCs w:val="22"/>
          <w:lang w:val="en-GB"/>
        </w:rPr>
        <w:t>: Graphical</w:t>
      </w:r>
      <w:r>
        <w:rPr>
          <w:szCs w:val="22"/>
          <w:lang w:val="en-GB"/>
        </w:rPr>
        <w:t xml:space="preserve"> HTML</w:t>
      </w:r>
      <w:r w:rsidRPr="007252AB">
        <w:rPr>
          <w:szCs w:val="22"/>
          <w:lang w:val="en-GB"/>
        </w:rPr>
        <w:t xml:space="preserve"> user interface</w:t>
      </w:r>
    </w:p>
    <w:p w14:paraId="0452330E" w14:textId="77777777" w:rsidR="007252AB" w:rsidRDefault="007252AB" w:rsidP="007252AB">
      <w:pPr>
        <w:rPr>
          <w:szCs w:val="22"/>
        </w:rPr>
      </w:pPr>
    </w:p>
    <w:p w14:paraId="057602F3" w14:textId="18A9622D" w:rsidR="007252AB" w:rsidRDefault="007252AB" w:rsidP="00BE51E3">
      <w:pPr>
        <w:rPr>
          <w:szCs w:val="22"/>
        </w:rPr>
      </w:pPr>
      <w:r w:rsidRPr="007252AB">
        <w:rPr>
          <w:szCs w:val="22"/>
        </w:rPr>
        <w:t>Here's an example of usage in a submission script:</w:t>
      </w:r>
    </w:p>
    <w:p w14:paraId="06AEDAA4" w14:textId="77777777" w:rsidR="00BE51E3" w:rsidRPr="00BE51E3" w:rsidRDefault="00BE51E3" w:rsidP="00BE51E3">
      <w:pPr>
        <w:pStyle w:val="HTMLPreformatted"/>
        <w:rPr>
          <w:lang w:val="en-GB"/>
        </w:rPr>
      </w:pPr>
      <w:r w:rsidRPr="00BE51E3">
        <w:rPr>
          <w:lang w:val="en-GB"/>
        </w:rPr>
        <w:t>#SBATCH -N 2</w:t>
      </w:r>
    </w:p>
    <w:p w14:paraId="7D067CF2" w14:textId="77777777" w:rsidR="00BE51E3" w:rsidRPr="00BE51E3" w:rsidRDefault="00BE51E3" w:rsidP="00BE51E3">
      <w:pPr>
        <w:pStyle w:val="HTMLPreformatted"/>
        <w:rPr>
          <w:lang w:val="en-GB"/>
        </w:rPr>
      </w:pPr>
      <w:r w:rsidRPr="00BE51E3">
        <w:rPr>
          <w:lang w:val="en-GB"/>
        </w:rPr>
        <w:t>#SBATCH -time 00:30:00</w:t>
      </w:r>
    </w:p>
    <w:p w14:paraId="7CF45908" w14:textId="77777777" w:rsidR="00BE51E3" w:rsidRPr="00BE51E3" w:rsidRDefault="00BE51E3" w:rsidP="00BE51E3">
      <w:pPr>
        <w:pStyle w:val="HTMLPreformatted"/>
        <w:rPr>
          <w:lang w:val="en-GB"/>
        </w:rPr>
      </w:pPr>
      <w:r w:rsidRPr="00BE51E3">
        <w:rPr>
          <w:lang w:val="en-GB"/>
        </w:rPr>
        <w:t>#SBATCH -J Specfem3D_Globe</w:t>
      </w:r>
    </w:p>
    <w:p w14:paraId="45087155" w14:textId="77777777" w:rsidR="00BE51E3" w:rsidRPr="00BE51E3" w:rsidRDefault="00BE51E3" w:rsidP="00BE51E3">
      <w:pPr>
        <w:pStyle w:val="HTMLPreformatted"/>
        <w:rPr>
          <w:lang w:val="en-GB"/>
        </w:rPr>
      </w:pPr>
      <w:r w:rsidRPr="00BE51E3">
        <w:rPr>
          <w:lang w:val="en-GB"/>
        </w:rPr>
        <w:t>#SBATCH -n 89</w:t>
      </w:r>
    </w:p>
    <w:p w14:paraId="6FF0933B" w14:textId="77777777" w:rsidR="00BE51E3" w:rsidRPr="00BE51E3" w:rsidRDefault="00BE51E3" w:rsidP="00BE51E3">
      <w:pPr>
        <w:pStyle w:val="HTMLPreformatted"/>
        <w:rPr>
          <w:lang w:val="en-GB"/>
        </w:rPr>
      </w:pPr>
    </w:p>
    <w:p w14:paraId="7B4D37F7" w14:textId="77777777" w:rsidR="00BE51E3" w:rsidRPr="00BE51E3" w:rsidRDefault="00BE51E3" w:rsidP="00BE51E3">
      <w:pPr>
        <w:pStyle w:val="HTMLPreformatted"/>
        <w:rPr>
          <w:lang w:val="en-GB"/>
        </w:rPr>
      </w:pPr>
      <w:r w:rsidRPr="00BE51E3">
        <w:rPr>
          <w:lang w:val="en-GB"/>
        </w:rPr>
        <w:t xml:space="preserve">module load intel/17.2 </w:t>
      </w:r>
      <w:proofErr w:type="spellStart"/>
      <w:r w:rsidRPr="00BE51E3">
        <w:rPr>
          <w:lang w:val="en-GB"/>
        </w:rPr>
        <w:t>intelmpi</w:t>
      </w:r>
      <w:proofErr w:type="spellEnd"/>
      <w:r w:rsidRPr="00BE51E3">
        <w:rPr>
          <w:lang w:val="en-GB"/>
        </w:rPr>
        <w:t>/2018.0.061</w:t>
      </w:r>
    </w:p>
    <w:p w14:paraId="5C68F08C" w14:textId="77777777" w:rsidR="00BE51E3" w:rsidRPr="00BE51E3" w:rsidRDefault="00BE51E3" w:rsidP="00BE51E3">
      <w:pPr>
        <w:pStyle w:val="HTMLPreformatted"/>
        <w:rPr>
          <w:lang w:val="en-GB"/>
        </w:rPr>
      </w:pPr>
      <w:r w:rsidRPr="00BE51E3">
        <w:rPr>
          <w:lang w:val="en-GB"/>
        </w:rPr>
        <w:t xml:space="preserve">module load </w:t>
      </w:r>
      <w:proofErr w:type="spellStart"/>
      <w:r w:rsidRPr="00BE51E3">
        <w:rPr>
          <w:lang w:val="en-GB"/>
        </w:rPr>
        <w:t>hdeeviz</w:t>
      </w:r>
      <w:proofErr w:type="spellEnd"/>
      <w:r w:rsidRPr="00BE51E3">
        <w:rPr>
          <w:lang w:val="en-GB"/>
        </w:rPr>
        <w:t>/hdeeviz_intelmpi_2018.0.061</w:t>
      </w:r>
    </w:p>
    <w:p w14:paraId="40E10167" w14:textId="77777777" w:rsidR="00BE51E3" w:rsidRPr="00BE51E3" w:rsidRDefault="00BE51E3" w:rsidP="00BE51E3">
      <w:pPr>
        <w:pStyle w:val="HTMLPreformatted"/>
        <w:rPr>
          <w:lang w:val="en-GB"/>
        </w:rPr>
      </w:pPr>
    </w:p>
    <w:p w14:paraId="734438CC" w14:textId="12FF9E65" w:rsidR="00BE51E3" w:rsidRDefault="00BE51E3" w:rsidP="00BE51E3">
      <w:pPr>
        <w:pStyle w:val="HTMLPreformatted"/>
        <w:rPr>
          <w:lang w:val="en-GB"/>
        </w:rPr>
      </w:pPr>
      <w:proofErr w:type="spellStart"/>
      <w:r w:rsidRPr="00BE51E3">
        <w:rPr>
          <w:lang w:val="en-GB"/>
        </w:rPr>
        <w:t>hdeeviz</w:t>
      </w:r>
      <w:proofErr w:type="spellEnd"/>
      <w:r w:rsidRPr="00BE51E3">
        <w:rPr>
          <w:lang w:val="en-GB"/>
        </w:rPr>
        <w:t xml:space="preserve"> </w:t>
      </w:r>
      <w:proofErr w:type="spellStart"/>
      <w:r w:rsidRPr="00BE51E3">
        <w:rPr>
          <w:lang w:val="en-GB"/>
        </w:rPr>
        <w:t>mpirun</w:t>
      </w:r>
      <w:proofErr w:type="spellEnd"/>
      <w:r w:rsidRPr="00BE51E3">
        <w:rPr>
          <w:lang w:val="en-GB"/>
        </w:rPr>
        <w:t xml:space="preserve"> -n 89 $PWD/bin/xspecfem3D</w:t>
      </w:r>
    </w:p>
    <w:p w14:paraId="736C313A" w14:textId="77777777" w:rsidR="00BE51E3" w:rsidRDefault="00BE51E3" w:rsidP="00254032">
      <w:pPr>
        <w:spacing w:after="120"/>
        <w:jc w:val="both"/>
      </w:pPr>
    </w:p>
    <w:p w14:paraId="3AA71479" w14:textId="0C151AFE" w:rsidR="00BE51E3" w:rsidRPr="00BE51E3" w:rsidRDefault="00BE51E3" w:rsidP="00BE51E3">
      <w:r w:rsidRPr="00BE51E3">
        <w:t xml:space="preserve">Access to generated data </w:t>
      </w:r>
      <w:r w:rsidR="00FC4E75">
        <w:t>is provided</w:t>
      </w:r>
      <w:r w:rsidRPr="00BE51E3">
        <w:t xml:space="preserve"> through the </w:t>
      </w:r>
      <w:proofErr w:type="spellStart"/>
      <w:r w:rsidRPr="00BE51E3">
        <w:t>Grafana</w:t>
      </w:r>
      <w:proofErr w:type="spellEnd"/>
      <w:r w:rsidRPr="00BE51E3">
        <w:t xml:space="preserve"> web interface</w:t>
      </w:r>
      <w:r>
        <w:t xml:space="preserve"> as show</w:t>
      </w:r>
      <w:r w:rsidR="00FC4E75">
        <w:t>n</w:t>
      </w:r>
      <w:r>
        <w:t xml:space="preserve"> in </w:t>
      </w:r>
      <w:r>
        <w:fldChar w:fldCharType="begin"/>
      </w:r>
      <w:r>
        <w:instrText xml:space="preserve"> REF _Ref501201359 \h </w:instrText>
      </w:r>
      <w:r>
        <w:fldChar w:fldCharType="separate"/>
      </w:r>
      <w:r w:rsidR="00150CFD">
        <w:t xml:space="preserve">Figure </w:t>
      </w:r>
      <w:r w:rsidR="00150CFD">
        <w:rPr>
          <w:noProof/>
        </w:rPr>
        <w:t>2</w:t>
      </w:r>
      <w:r>
        <w:fldChar w:fldCharType="end"/>
      </w:r>
      <w:r w:rsidR="00C4465A">
        <w:t>.</w:t>
      </w:r>
    </w:p>
    <w:p w14:paraId="767931CA" w14:textId="77777777" w:rsidR="00BE51E3" w:rsidRDefault="00BE51E3" w:rsidP="00BE51E3">
      <w:pPr>
        <w:keepNext/>
        <w:spacing w:after="120"/>
        <w:jc w:val="both"/>
      </w:pPr>
      <w:r>
        <w:rPr>
          <w:noProof/>
        </w:rPr>
        <w:lastRenderedPageBreak/>
        <w:drawing>
          <wp:inline distT="0" distB="0" distL="0" distR="0" wp14:anchorId="0C640694" wp14:editId="3C8805EE">
            <wp:extent cx="5759450" cy="31521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ana.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3528259A" w14:textId="55FCC3AE" w:rsidR="00BE51E3" w:rsidRDefault="00BE51E3" w:rsidP="00BE51E3">
      <w:pPr>
        <w:pStyle w:val="Caption"/>
      </w:pPr>
      <w:bookmarkStart w:id="371" w:name="_Ref501201359"/>
      <w:bookmarkStart w:id="372" w:name="_Toc503189132"/>
      <w:r>
        <w:t xml:space="preserve">Figure </w:t>
      </w:r>
      <w:r w:rsidR="00B770AB">
        <w:fldChar w:fldCharType="begin"/>
      </w:r>
      <w:r w:rsidR="00B770AB">
        <w:instrText xml:space="preserve"> SEQ Figure \* ARABIC </w:instrText>
      </w:r>
      <w:r w:rsidR="00B770AB">
        <w:fldChar w:fldCharType="separate"/>
      </w:r>
      <w:r w:rsidR="00150CFD">
        <w:rPr>
          <w:noProof/>
        </w:rPr>
        <w:t>2</w:t>
      </w:r>
      <w:r w:rsidR="00B770AB">
        <w:fldChar w:fldCharType="end"/>
      </w:r>
      <w:bookmarkEnd w:id="371"/>
      <w:r>
        <w:t xml:space="preserve"> </w:t>
      </w:r>
      <w:r w:rsidR="006E1E22">
        <w:t>Example</w:t>
      </w:r>
      <w:r>
        <w:t xml:space="preserve"> of </w:t>
      </w:r>
      <w:proofErr w:type="spellStart"/>
      <w:r>
        <w:t>Grafana</w:t>
      </w:r>
      <w:proofErr w:type="spellEnd"/>
      <w:r>
        <w:t xml:space="preserve"> HTML output</w:t>
      </w:r>
      <w:bookmarkEnd w:id="372"/>
    </w:p>
    <w:p w14:paraId="7C177702" w14:textId="77777777" w:rsidR="00144BE6" w:rsidRDefault="00144BE6" w:rsidP="00254032">
      <w:pPr>
        <w:spacing w:after="120"/>
        <w:jc w:val="both"/>
      </w:pPr>
    </w:p>
    <w:p w14:paraId="2B3D82AF" w14:textId="71CB5042" w:rsidR="00144BE6" w:rsidRPr="00144BE6" w:rsidRDefault="00144BE6" w:rsidP="00254032">
      <w:pPr>
        <w:spacing w:after="120"/>
        <w:jc w:val="both"/>
        <w:rPr>
          <w:b/>
        </w:rPr>
      </w:pPr>
      <w:r w:rsidRPr="00144BE6">
        <w:rPr>
          <w:b/>
        </w:rPr>
        <w:t>BEO</w:t>
      </w:r>
    </w:p>
    <w:p w14:paraId="731DAF24" w14:textId="057F0673" w:rsidR="00144BE6" w:rsidRDefault="00144BE6" w:rsidP="00254032">
      <w:pPr>
        <w:spacing w:after="120"/>
        <w:jc w:val="both"/>
      </w:pPr>
      <w:r w:rsidRPr="00144BE6">
        <w:t xml:space="preserve">BEO is a </w:t>
      </w:r>
      <w:r w:rsidR="00FC4E75">
        <w:t xml:space="preserve">set of </w:t>
      </w:r>
      <w:r w:rsidRPr="00144BE6">
        <w:t>system administrator oriented tools that allow</w:t>
      </w:r>
      <w:r w:rsidR="008C34BD">
        <w:t>s</w:t>
      </w:r>
      <w:r w:rsidRPr="00144BE6">
        <w:t xml:space="preserve"> to get energy metrics at switch and node level. At user level the main interesting feature is </w:t>
      </w:r>
      <w:proofErr w:type="spellStart"/>
      <w:r w:rsidRPr="00144BE6">
        <w:rPr>
          <w:rStyle w:val="HTMLPreformattedChar"/>
        </w:rPr>
        <w:t>get_job_energy</w:t>
      </w:r>
      <w:proofErr w:type="spellEnd"/>
      <w:r w:rsidRPr="00144BE6">
        <w:rPr>
          <w:rStyle w:val="HTMLPreformattedChar"/>
        </w:rPr>
        <w:t xml:space="preserve"> </w:t>
      </w:r>
      <w:proofErr w:type="spellStart"/>
      <w:r>
        <w:rPr>
          <w:rStyle w:val="HTMLPreformattedChar"/>
        </w:rPr>
        <w:t>slurm</w:t>
      </w:r>
      <w:proofErr w:type="spellEnd"/>
      <w:r>
        <w:rPr>
          <w:rStyle w:val="HTMLPreformattedChar"/>
        </w:rPr>
        <w:t>&lt;</w:t>
      </w:r>
      <w:proofErr w:type="spellStart"/>
      <w:r>
        <w:rPr>
          <w:rStyle w:val="HTMLPreformattedChar"/>
        </w:rPr>
        <w:t>job_id</w:t>
      </w:r>
      <w:proofErr w:type="spellEnd"/>
      <w:r>
        <w:rPr>
          <w:rStyle w:val="HTMLPreformattedChar"/>
        </w:rPr>
        <w:t>&lt;</w:t>
      </w:r>
      <w:proofErr w:type="spellStart"/>
      <w:proofErr w:type="gramStart"/>
      <w:r>
        <w:rPr>
          <w:rStyle w:val="HTMLPreformattedChar"/>
        </w:rPr>
        <w:t>optionnal</w:t>
      </w:r>
      <w:proofErr w:type="spellEnd"/>
      <w:r>
        <w:rPr>
          <w:rStyle w:val="HTMLPreformattedChar"/>
        </w:rPr>
        <w:t>:</w:t>
      </w:r>
      <w:r w:rsidRPr="00144BE6">
        <w:rPr>
          <w:rStyle w:val="HTMLPreformattedChar"/>
        </w:rPr>
        <w:t>.</w:t>
      </w:r>
      <w:proofErr w:type="spellStart"/>
      <w:proofErr w:type="gramEnd"/>
      <w:r w:rsidRPr="00144BE6">
        <w:rPr>
          <w:rStyle w:val="HTMLPreformattedChar"/>
        </w:rPr>
        <w:t>jobstep</w:t>
      </w:r>
      <w:proofErr w:type="spellEnd"/>
      <w:r w:rsidRPr="00144BE6">
        <w:rPr>
          <w:rStyle w:val="HTMLPreformattedChar"/>
        </w:rPr>
        <w:t>&gt;&gt;</w:t>
      </w:r>
      <w:r w:rsidRPr="00144BE6">
        <w:t>. It produces the following output:</w:t>
      </w:r>
    </w:p>
    <w:p w14:paraId="69CB54CA"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xml:space="preserve">$ </w:t>
      </w:r>
      <w:proofErr w:type="spellStart"/>
      <w:r w:rsidRPr="00084E12">
        <w:rPr>
          <w:rFonts w:ascii="Courier New" w:hAnsi="Courier New" w:cs="Courier New"/>
          <w:sz w:val="20"/>
          <w:szCs w:val="20"/>
        </w:rPr>
        <w:t>beo</w:t>
      </w:r>
      <w:proofErr w:type="spellEnd"/>
      <w:r w:rsidRPr="00084E12">
        <w:rPr>
          <w:rFonts w:ascii="Courier New" w:hAnsi="Courier New" w:cs="Courier New"/>
          <w:sz w:val="20"/>
          <w:szCs w:val="20"/>
        </w:rPr>
        <w:t xml:space="preserve"> report energy slurm8170</w:t>
      </w:r>
    </w:p>
    <w:p w14:paraId="3880C265"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xml:space="preserve">| </w:t>
      </w:r>
      <w:proofErr w:type="gramStart"/>
      <w:r w:rsidRPr="00084E12">
        <w:rPr>
          <w:rFonts w:ascii="Courier New" w:hAnsi="Courier New" w:cs="Courier New"/>
          <w:sz w:val="20"/>
          <w:szCs w:val="20"/>
        </w:rPr>
        <w:t>job  |</w:t>
      </w:r>
      <w:proofErr w:type="gramEnd"/>
      <w:r w:rsidRPr="00084E12">
        <w:rPr>
          <w:rFonts w:ascii="Courier New" w:hAnsi="Courier New" w:cs="Courier New"/>
          <w:sz w:val="20"/>
          <w:szCs w:val="20"/>
        </w:rPr>
        <w:t xml:space="preserve"> </w:t>
      </w:r>
      <w:proofErr w:type="spellStart"/>
      <w:r w:rsidRPr="00084E12">
        <w:rPr>
          <w:rFonts w:ascii="Courier New" w:hAnsi="Courier New" w:cs="Courier New"/>
          <w:sz w:val="20"/>
          <w:szCs w:val="20"/>
        </w:rPr>
        <w:t>nodes.energy</w:t>
      </w:r>
      <w:proofErr w:type="spellEnd"/>
      <w:r w:rsidRPr="00084E12">
        <w:rPr>
          <w:rFonts w:ascii="Courier New" w:hAnsi="Courier New" w:cs="Courier New"/>
          <w:sz w:val="20"/>
          <w:szCs w:val="20"/>
        </w:rPr>
        <w:t xml:space="preserve"> | </w:t>
      </w:r>
      <w:proofErr w:type="spellStart"/>
      <w:r w:rsidRPr="00084E12">
        <w:rPr>
          <w:rFonts w:ascii="Courier New" w:hAnsi="Courier New" w:cs="Courier New"/>
          <w:sz w:val="20"/>
          <w:szCs w:val="20"/>
        </w:rPr>
        <w:t>switches.energy</w:t>
      </w:r>
      <w:proofErr w:type="spellEnd"/>
      <w:r w:rsidRPr="00084E12">
        <w:rPr>
          <w:rFonts w:ascii="Courier New" w:hAnsi="Courier New" w:cs="Courier New"/>
          <w:sz w:val="20"/>
          <w:szCs w:val="20"/>
        </w:rPr>
        <w:t xml:space="preserve"> | </w:t>
      </w:r>
      <w:proofErr w:type="spellStart"/>
      <w:r w:rsidRPr="00084E12">
        <w:rPr>
          <w:rFonts w:ascii="Courier New" w:hAnsi="Courier New" w:cs="Courier New"/>
          <w:sz w:val="20"/>
          <w:szCs w:val="20"/>
        </w:rPr>
        <w:t>job.energy</w:t>
      </w:r>
      <w:proofErr w:type="spellEnd"/>
      <w:r w:rsidRPr="00084E12">
        <w:rPr>
          <w:rFonts w:ascii="Courier New" w:hAnsi="Courier New" w:cs="Courier New"/>
          <w:sz w:val="20"/>
          <w:szCs w:val="20"/>
        </w:rPr>
        <w:t xml:space="preserve"> | </w:t>
      </w:r>
      <w:proofErr w:type="spellStart"/>
      <w:r w:rsidRPr="00084E12">
        <w:rPr>
          <w:rFonts w:ascii="Courier New" w:hAnsi="Courier New" w:cs="Courier New"/>
          <w:sz w:val="20"/>
          <w:szCs w:val="20"/>
        </w:rPr>
        <w:t>job.cost</w:t>
      </w:r>
      <w:proofErr w:type="spellEnd"/>
      <w:r w:rsidRPr="00084E12">
        <w:rPr>
          <w:rFonts w:ascii="Courier New" w:hAnsi="Courier New" w:cs="Courier New"/>
          <w:sz w:val="20"/>
          <w:szCs w:val="20"/>
        </w:rPr>
        <w:t xml:space="preserve"> |</w:t>
      </w:r>
    </w:p>
    <w:p w14:paraId="3EAE5D94"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w:t>
      </w:r>
    </w:p>
    <w:p w14:paraId="083A6002" w14:textId="4248DC25" w:rsidR="00144BE6" w:rsidRDefault="00084E12" w:rsidP="00084E12">
      <w:pPr>
        <w:spacing w:after="120"/>
        <w:jc w:val="both"/>
      </w:pPr>
      <w:r w:rsidRPr="00084E12">
        <w:rPr>
          <w:rFonts w:ascii="Courier New" w:hAnsi="Courier New" w:cs="Courier New"/>
          <w:sz w:val="20"/>
          <w:szCs w:val="20"/>
        </w:rPr>
        <w:t>| 8170 |     618.4 kJ |         56.3 kJ |   674.7 kJ | 0.0219 € |</w:t>
      </w:r>
    </w:p>
    <w:p w14:paraId="19BD55BB" w14:textId="20C253D1" w:rsidR="00D347E3" w:rsidRDefault="00144BE6" w:rsidP="00AD2950">
      <w:pPr>
        <w:pStyle w:val="Heading3"/>
      </w:pPr>
      <w:r w:rsidRPr="00144BE6">
        <w:t xml:space="preserve"> </w:t>
      </w:r>
      <w:bookmarkStart w:id="373" w:name="_Toc503189080"/>
      <w:r w:rsidR="00376623">
        <w:t>DAVIDE</w:t>
      </w:r>
      <w:bookmarkEnd w:id="373"/>
    </w:p>
    <w:p w14:paraId="2E0D0D73" w14:textId="1395F541" w:rsidR="00AD2950" w:rsidRDefault="00AD2950" w:rsidP="00254032">
      <w:pPr>
        <w:spacing w:after="120"/>
        <w:jc w:val="both"/>
      </w:pPr>
      <w:commentRangeStart w:id="374"/>
      <w:r w:rsidRPr="00AD2950">
        <w:t>DAVIDE</w:t>
      </w:r>
      <w:r w:rsidR="005E7E38">
        <w:fldChar w:fldCharType="begin"/>
      </w:r>
      <w:r w:rsidR="005E7E38">
        <w:instrText xml:space="preserve"> REF _Ref503158326 \r \h </w:instrText>
      </w:r>
      <w:r w:rsidR="005E7E38">
        <w:fldChar w:fldCharType="separate"/>
      </w:r>
      <w:r w:rsidR="00150CFD">
        <w:t>[2]</w:t>
      </w:r>
      <w:r w:rsidR="005E7E38">
        <w:fldChar w:fldCharType="end"/>
      </w:r>
      <w:r w:rsidRPr="00AD2950">
        <w:t xml:space="preserve"> </w:t>
      </w:r>
      <w:commentRangeEnd w:id="374"/>
      <w:r w:rsidR="00C36320">
        <w:rPr>
          <w:rStyle w:val="CommentReference"/>
          <w:lang w:val="de-DE" w:eastAsia="de-DE"/>
        </w:rPr>
        <w:commentReference w:id="374"/>
      </w:r>
      <w:r w:rsidRPr="00AD2950">
        <w:t>has been designed by</w:t>
      </w:r>
      <w:r w:rsidR="000E7572">
        <w:t xml:space="preserve"> E4 computer engineering</w:t>
      </w:r>
      <w:r w:rsidR="000E7572">
        <w:fldChar w:fldCharType="begin"/>
      </w:r>
      <w:r w:rsidR="000E7572">
        <w:instrText xml:space="preserve"> REF _Ref501609337 \r \h </w:instrText>
      </w:r>
      <w:r w:rsidR="000E7572">
        <w:fldChar w:fldCharType="separate"/>
      </w:r>
      <w:r w:rsidR="00150CFD">
        <w:t>[6]</w:t>
      </w:r>
      <w:r w:rsidR="000E7572">
        <w:fldChar w:fldCharType="end"/>
      </w:r>
      <w:r w:rsidR="00CE6D43">
        <w:t xml:space="preserve"> and is hosted at CINECA</w:t>
      </w:r>
      <w:r w:rsidR="00CE6D43">
        <w:fldChar w:fldCharType="begin"/>
      </w:r>
      <w:r w:rsidR="00CE6D43">
        <w:instrText xml:space="preserve"> REF _Ref501609384 \r \h </w:instrText>
      </w:r>
      <w:r w:rsidR="00CE6D43">
        <w:fldChar w:fldCharType="separate"/>
      </w:r>
      <w:r w:rsidR="00150CFD">
        <w:t>[7]</w:t>
      </w:r>
      <w:r w:rsidR="00CE6D43">
        <w:fldChar w:fldCharType="end"/>
      </w:r>
      <w:r w:rsidRPr="00AD2950">
        <w:t xml:space="preserve"> in Bologna, Italy. It </w:t>
      </w:r>
      <w:r w:rsidR="00FC4E75">
        <w:t xml:space="preserve">has a </w:t>
      </w:r>
      <w:r w:rsidRPr="00AD2950">
        <w:t>total theoretical peak performance o</w:t>
      </w:r>
      <w:r>
        <w:t xml:space="preserve">f 990 </w:t>
      </w:r>
      <w:proofErr w:type="spellStart"/>
      <w:r>
        <w:t>TFlop</w:t>
      </w:r>
      <w:proofErr w:type="spellEnd"/>
      <w:r>
        <w:t>/s (double precision)</w:t>
      </w:r>
      <w:r w:rsidRPr="00AD2950">
        <w:t>. A more detailed description can be foun</w:t>
      </w:r>
      <w:r w:rsidR="00CE6D43">
        <w:t>d on the E4 dedicated webpage</w:t>
      </w:r>
      <w:r w:rsidR="00CE6D43">
        <w:fldChar w:fldCharType="begin"/>
      </w:r>
      <w:r w:rsidR="00CE6D43">
        <w:instrText xml:space="preserve"> REF _Ref501609398 \r \h </w:instrText>
      </w:r>
      <w:r w:rsidR="00CE6D43">
        <w:fldChar w:fldCharType="separate"/>
      </w:r>
      <w:r w:rsidR="00150CFD">
        <w:t>[5]</w:t>
      </w:r>
      <w:r w:rsidR="00CE6D43">
        <w:fldChar w:fldCharType="end"/>
      </w:r>
      <w:r w:rsidRPr="00AD2950">
        <w:t>.</w:t>
      </w:r>
    </w:p>
    <w:p w14:paraId="73A0CFDD" w14:textId="77777777" w:rsidR="00F600E7" w:rsidRPr="00F600E7" w:rsidRDefault="00F600E7" w:rsidP="00A7005A">
      <w:pPr>
        <w:pStyle w:val="Heading4"/>
      </w:pPr>
      <w:bookmarkStart w:id="375" w:name="_Toc503189081"/>
      <w:proofErr w:type="spellStart"/>
      <w:r w:rsidRPr="00F600E7">
        <w:t>Compute</w:t>
      </w:r>
      <w:proofErr w:type="spellEnd"/>
      <w:r w:rsidRPr="00F600E7">
        <w:t xml:space="preserve"> technology</w:t>
      </w:r>
      <w:bookmarkEnd w:id="375"/>
    </w:p>
    <w:p w14:paraId="4757C1FB" w14:textId="77777777" w:rsidR="00F600E7" w:rsidRPr="00F600E7" w:rsidRDefault="00F600E7" w:rsidP="00F600E7">
      <w:pPr>
        <w:spacing w:after="120"/>
        <w:jc w:val="both"/>
      </w:pPr>
      <w:r w:rsidRPr="00F600E7">
        <w:t>Hardware features fat-nodes with the following design:</w:t>
      </w:r>
    </w:p>
    <w:p w14:paraId="47F48A64" w14:textId="6BF59E46" w:rsidR="00F600E7" w:rsidRPr="008F7580" w:rsidRDefault="00F600E7" w:rsidP="008F7580">
      <w:pPr>
        <w:pStyle w:val="ListParagraph"/>
        <w:numPr>
          <w:ilvl w:val="0"/>
          <w:numId w:val="9"/>
        </w:numPr>
        <w:spacing w:after="120"/>
        <w:jc w:val="both"/>
        <w:rPr>
          <w:lang w:val="en-GB"/>
        </w:rPr>
      </w:pPr>
      <w:r w:rsidRPr="008F7580">
        <w:rPr>
          <w:lang w:val="en-GB"/>
        </w:rPr>
        <w:t>45 nodes with</w:t>
      </w:r>
    </w:p>
    <w:p w14:paraId="0B6E0AD4" w14:textId="40B33EB1" w:rsidR="00F600E7" w:rsidRPr="008F7580" w:rsidRDefault="00F600E7" w:rsidP="008F7580">
      <w:pPr>
        <w:pStyle w:val="ListParagraph"/>
        <w:numPr>
          <w:ilvl w:val="1"/>
          <w:numId w:val="9"/>
        </w:numPr>
        <w:spacing w:after="120"/>
        <w:jc w:val="both"/>
        <w:rPr>
          <w:lang w:val="en-GB"/>
        </w:rPr>
      </w:pPr>
      <w:r w:rsidRPr="008F7580">
        <w:rPr>
          <w:lang w:val="en-GB"/>
        </w:rPr>
        <w:t>2 IBM POWER8+ processors, i</w:t>
      </w:r>
      <w:r w:rsidR="00854B4A">
        <w:rPr>
          <w:lang w:val="en-GB"/>
        </w:rPr>
        <w:t>.</w:t>
      </w:r>
      <w:r w:rsidRPr="008F7580">
        <w:rPr>
          <w:lang w:val="en-GB"/>
        </w:rPr>
        <w:t>e</w:t>
      </w:r>
      <w:r w:rsidR="00854B4A">
        <w:rPr>
          <w:lang w:val="en-GB"/>
        </w:rPr>
        <w:t>.</w:t>
      </w:r>
      <w:r w:rsidRPr="008F7580">
        <w:rPr>
          <w:lang w:val="en-GB"/>
        </w:rPr>
        <w:t xml:space="preserve"> 8x2 cores with Simultaneous Multi-Threading (SMT) 8</w:t>
      </w:r>
    </w:p>
    <w:p w14:paraId="17A21B18" w14:textId="3778ECBC" w:rsidR="00F600E7" w:rsidRPr="008F7580" w:rsidRDefault="00F600E7" w:rsidP="008F7580">
      <w:pPr>
        <w:pStyle w:val="ListParagraph"/>
        <w:numPr>
          <w:ilvl w:val="1"/>
          <w:numId w:val="9"/>
        </w:numPr>
        <w:spacing w:after="120"/>
        <w:jc w:val="both"/>
        <w:rPr>
          <w:lang w:val="en-GB"/>
        </w:rPr>
      </w:pPr>
      <w:r w:rsidRPr="008F7580">
        <w:rPr>
          <w:lang w:val="en-GB"/>
        </w:rPr>
        <w:t>4 NVIDIA P100 GPU with 16GB High Bandwidth Memory 2 (HBM2)</w:t>
      </w:r>
    </w:p>
    <w:p w14:paraId="40F62469" w14:textId="673F8B81" w:rsidR="00F600E7" w:rsidRPr="008F7580" w:rsidRDefault="00F600E7" w:rsidP="008F7580">
      <w:pPr>
        <w:pStyle w:val="ListParagraph"/>
        <w:numPr>
          <w:ilvl w:val="0"/>
          <w:numId w:val="9"/>
        </w:numPr>
        <w:spacing w:after="120"/>
        <w:jc w:val="both"/>
        <w:rPr>
          <w:lang w:val="en-GB"/>
        </w:rPr>
      </w:pPr>
      <w:proofErr w:type="spellStart"/>
      <w:r w:rsidRPr="008F7580">
        <w:rPr>
          <w:lang w:val="en-GB"/>
        </w:rPr>
        <w:t>intranode</w:t>
      </w:r>
      <w:proofErr w:type="spellEnd"/>
      <w:r w:rsidRPr="008F7580">
        <w:rPr>
          <w:lang w:val="en-GB"/>
        </w:rPr>
        <w:t xml:space="preserve"> com</w:t>
      </w:r>
      <w:r w:rsidR="008F7580">
        <w:rPr>
          <w:lang w:val="en-GB"/>
        </w:rPr>
        <w:t>m</w:t>
      </w:r>
      <w:r w:rsidRPr="008F7580">
        <w:rPr>
          <w:lang w:val="en-GB"/>
        </w:rPr>
        <w:t xml:space="preserve">unications integrated using </w:t>
      </w:r>
      <w:proofErr w:type="spellStart"/>
      <w:r w:rsidRPr="008F7580">
        <w:rPr>
          <w:lang w:val="en-GB"/>
        </w:rPr>
        <w:t>NVLink</w:t>
      </w:r>
      <w:proofErr w:type="spellEnd"/>
    </w:p>
    <w:p w14:paraId="3DDFAEEE" w14:textId="76BA3984" w:rsidR="00F600E7" w:rsidRPr="008F7580" w:rsidRDefault="00FC4E75" w:rsidP="008F7580">
      <w:pPr>
        <w:pStyle w:val="ListParagraph"/>
        <w:numPr>
          <w:ilvl w:val="0"/>
          <w:numId w:val="9"/>
        </w:numPr>
        <w:spacing w:after="120"/>
        <w:jc w:val="both"/>
        <w:rPr>
          <w:lang w:val="en-GB"/>
        </w:rPr>
      </w:pPr>
      <w:r>
        <w:rPr>
          <w:lang w:val="en-GB"/>
        </w:rPr>
        <w:t>inter</w:t>
      </w:r>
      <w:r w:rsidR="00F600E7" w:rsidRPr="008F7580">
        <w:rPr>
          <w:lang w:val="en-GB"/>
        </w:rPr>
        <w:t>node com</w:t>
      </w:r>
      <w:r w:rsidR="008F7580">
        <w:rPr>
          <w:lang w:val="en-GB"/>
        </w:rPr>
        <w:t>m</w:t>
      </w:r>
      <w:r w:rsidR="00F600E7" w:rsidRPr="008F7580">
        <w:rPr>
          <w:lang w:val="en-GB"/>
        </w:rPr>
        <w:t xml:space="preserve">unications integrated using </w:t>
      </w:r>
      <w:proofErr w:type="spellStart"/>
      <w:r w:rsidR="00F600E7" w:rsidRPr="008F7580">
        <w:rPr>
          <w:lang w:val="en-GB"/>
        </w:rPr>
        <w:t>Infiniband</w:t>
      </w:r>
      <w:proofErr w:type="spellEnd"/>
      <w:r w:rsidR="00F600E7" w:rsidRPr="008F7580">
        <w:rPr>
          <w:lang w:val="en-GB"/>
        </w:rPr>
        <w:t xml:space="preserve"> ED</w:t>
      </w:r>
      <w:r>
        <w:rPr>
          <w:lang w:val="en-GB"/>
        </w:rPr>
        <w:t>R</w:t>
      </w:r>
      <w:r w:rsidR="00F600E7" w:rsidRPr="008F7580">
        <w:rPr>
          <w:lang w:val="en-GB"/>
        </w:rPr>
        <w:t xml:space="preserve"> interconnect in </w:t>
      </w:r>
      <w:r>
        <w:rPr>
          <w:lang w:val="en-GB"/>
        </w:rPr>
        <w:t xml:space="preserve">a </w:t>
      </w:r>
      <w:commentRangeStart w:id="376"/>
      <w:r w:rsidR="00F600E7" w:rsidRPr="008F7580">
        <w:rPr>
          <w:lang w:val="en-GB"/>
        </w:rPr>
        <w:t>fat-tree with no oversubscription topology</w:t>
      </w:r>
      <w:commentRangeEnd w:id="376"/>
      <w:r>
        <w:rPr>
          <w:rStyle w:val="CommentReference"/>
        </w:rPr>
        <w:commentReference w:id="376"/>
      </w:r>
    </w:p>
    <w:p w14:paraId="4946B1AF" w14:textId="187968B1" w:rsidR="00F600E7" w:rsidRPr="008F7580" w:rsidRDefault="00F600E7" w:rsidP="008F7580">
      <w:pPr>
        <w:pStyle w:val="ListParagraph"/>
        <w:numPr>
          <w:ilvl w:val="0"/>
          <w:numId w:val="9"/>
        </w:numPr>
        <w:spacing w:after="120"/>
        <w:jc w:val="both"/>
        <w:rPr>
          <w:lang w:val="en-GB"/>
        </w:rPr>
      </w:pPr>
      <w:r w:rsidRPr="008F7580">
        <w:rPr>
          <w:lang w:val="en-GB"/>
        </w:rPr>
        <w:t>CPU and GPU direct hot water (~27°C) cooling, removing 75-80% of the total heat</w:t>
      </w:r>
    </w:p>
    <w:p w14:paraId="0CB91AE8" w14:textId="37848813" w:rsidR="00F600E7" w:rsidRPr="00F600E7" w:rsidRDefault="00773257" w:rsidP="00D16393">
      <w:pPr>
        <w:pStyle w:val="ListParagraph"/>
        <w:numPr>
          <w:ilvl w:val="0"/>
          <w:numId w:val="9"/>
        </w:numPr>
        <w:spacing w:after="120"/>
        <w:jc w:val="both"/>
      </w:pPr>
      <w:r>
        <w:rPr>
          <w:lang w:val="en-GB"/>
        </w:rPr>
        <w:t xml:space="preserve">the </w:t>
      </w:r>
      <w:r w:rsidR="00F600E7" w:rsidRPr="008F7580">
        <w:rPr>
          <w:lang w:val="en-GB"/>
        </w:rPr>
        <w:t>remaining 20-25% heat is air-cooled</w:t>
      </w:r>
    </w:p>
    <w:p w14:paraId="15E6A321" w14:textId="2039701D" w:rsidR="00F600E7" w:rsidRPr="00F600E7" w:rsidRDefault="00F600E7" w:rsidP="00F600E7">
      <w:pPr>
        <w:spacing w:after="120"/>
        <w:jc w:val="both"/>
      </w:pPr>
      <w:r w:rsidRPr="00F600E7">
        <w:lastRenderedPageBreak/>
        <w:t xml:space="preserve">Each compute node has a </w:t>
      </w:r>
      <w:r w:rsidR="005724A1" w:rsidRPr="00F600E7">
        <w:t>theoretical</w:t>
      </w:r>
      <w:r w:rsidRPr="00F600E7">
        <w:t xml:space="preserve"> peak performance of 22 </w:t>
      </w:r>
      <w:proofErr w:type="spellStart"/>
      <w:r w:rsidRPr="00F600E7">
        <w:t>Tflop</w:t>
      </w:r>
      <w:proofErr w:type="spellEnd"/>
      <w:r w:rsidRPr="00F600E7">
        <w:t>/s (double precision) and a powe</w:t>
      </w:r>
      <w:r w:rsidR="0014152E">
        <w:t>r consumption of less than 2kW</w:t>
      </w:r>
      <w:r w:rsidR="00CE6D43">
        <w:rPr>
          <w:rStyle w:val="FootnoteReference"/>
        </w:rPr>
        <w:footnoteReference w:id="2"/>
      </w:r>
      <w:r w:rsidR="0014152E">
        <w:t>.</w:t>
      </w:r>
    </w:p>
    <w:p w14:paraId="4C0CEC0C" w14:textId="77777777" w:rsidR="00F600E7" w:rsidRPr="00F600E7" w:rsidRDefault="00F600E7" w:rsidP="00A7005A">
      <w:pPr>
        <w:pStyle w:val="Heading4"/>
      </w:pPr>
      <w:bookmarkStart w:id="377" w:name="_Toc503189082"/>
      <w:r w:rsidRPr="00F600E7">
        <w:t>Energy sampling technology</w:t>
      </w:r>
      <w:bookmarkEnd w:id="377"/>
    </w:p>
    <w:p w14:paraId="1A23CFB7" w14:textId="04AA0885" w:rsidR="00F600E7" w:rsidRPr="00F600E7" w:rsidRDefault="00F600E7" w:rsidP="00F600E7">
      <w:pPr>
        <w:spacing w:after="120"/>
        <w:jc w:val="both"/>
      </w:pPr>
      <w:r w:rsidRPr="00F600E7">
        <w:t>Information is collected from processors, memory</w:t>
      </w:r>
      <w:r w:rsidR="0014152E">
        <w:t>, GPUs and fans exploiting Analo</w:t>
      </w:r>
      <w:r w:rsidRPr="00F600E7">
        <w:t>g-to-Digital Converter</w:t>
      </w:r>
      <w:r w:rsidR="00773257">
        <w:t>s</w:t>
      </w:r>
      <w:r w:rsidRPr="00F600E7">
        <w:t xml:space="preserve"> in the embedded </w:t>
      </w:r>
      <w:proofErr w:type="spellStart"/>
      <w:r w:rsidRPr="00F600E7">
        <w:t>SoC.</w:t>
      </w:r>
      <w:proofErr w:type="spellEnd"/>
      <w:r w:rsidRPr="00F600E7">
        <w:t xml:space="preserve"> It provides sampling up to 800 kHz lowered to 50kHz on power measuring sensor outputs.</w:t>
      </w:r>
    </w:p>
    <w:p w14:paraId="6CC0C013" w14:textId="116DA411" w:rsidR="00D347E3" w:rsidRDefault="00F600E7" w:rsidP="00254032">
      <w:pPr>
        <w:spacing w:after="120"/>
        <w:jc w:val="both"/>
      </w:pPr>
      <w:r w:rsidRPr="00F600E7">
        <w:t>The technology has been developed in collaboration with the University of Bologna</w:t>
      </w:r>
      <w:r w:rsidR="005A2DC9">
        <w:t>,</w:t>
      </w:r>
      <w:r w:rsidRPr="00F600E7">
        <w:t xml:space="preserve"> which developed the </w:t>
      </w:r>
      <w:proofErr w:type="spellStart"/>
      <w:r w:rsidRPr="00D07FB7">
        <w:rPr>
          <w:rStyle w:val="HTMLPreformattedChar"/>
        </w:rPr>
        <w:t>get_job_energy</w:t>
      </w:r>
      <w:proofErr w:type="spellEnd"/>
      <w:r w:rsidRPr="00D07FB7">
        <w:rPr>
          <w:rStyle w:val="HTMLPreformattedChar"/>
        </w:rPr>
        <w:t xml:space="preserve"> &lt;</w:t>
      </w:r>
      <w:proofErr w:type="spellStart"/>
      <w:r w:rsidRPr="00D07FB7">
        <w:rPr>
          <w:rStyle w:val="HTMLPreformattedChar"/>
        </w:rPr>
        <w:t>job_id</w:t>
      </w:r>
      <w:proofErr w:type="spellEnd"/>
      <w:r w:rsidRPr="00D07FB7">
        <w:rPr>
          <w:rStyle w:val="HTMLPreformattedChar"/>
        </w:rPr>
        <w:t>&gt;</w:t>
      </w:r>
      <w:r w:rsidR="00166D55">
        <w:t xml:space="preserve"> program. Usage is straight</w:t>
      </w:r>
      <w:r w:rsidR="006533D8">
        <w:t xml:space="preserve">forward and has a very </w:t>
      </w:r>
      <w:r w:rsidR="00950CD9">
        <w:t xml:space="preserve">verbose output (truncated here for </w:t>
      </w:r>
      <w:proofErr w:type="spellStart"/>
      <w:r w:rsidR="00950CD9">
        <w:t>lisibility</w:t>
      </w:r>
      <w:proofErr w:type="spellEnd"/>
      <w:r w:rsidR="00950CD9">
        <w:t>):</w:t>
      </w:r>
    </w:p>
    <w:p w14:paraId="45D12D6A" w14:textId="77777777" w:rsidR="00D07FB7" w:rsidRPr="00D07FB7" w:rsidRDefault="00D07FB7" w:rsidP="00D07FB7">
      <w:pPr>
        <w:pStyle w:val="HTMLPreformatted"/>
        <w:rPr>
          <w:lang w:val="en-GB"/>
        </w:rPr>
      </w:pPr>
      <w:r w:rsidRPr="00D07FB7">
        <w:rPr>
          <w:lang w:val="en-GB"/>
        </w:rPr>
        <w:t xml:space="preserve">$ </w:t>
      </w:r>
      <w:proofErr w:type="spellStart"/>
      <w:r w:rsidRPr="00D07FB7">
        <w:rPr>
          <w:lang w:val="en-GB"/>
        </w:rPr>
        <w:t>get_job_energy</w:t>
      </w:r>
      <w:proofErr w:type="spellEnd"/>
      <w:r w:rsidRPr="00D07FB7">
        <w:rPr>
          <w:lang w:val="en-GB"/>
        </w:rPr>
        <w:t xml:space="preserve"> 12389</w:t>
      </w:r>
    </w:p>
    <w:p w14:paraId="04C80850" w14:textId="77777777" w:rsidR="00D07FB7" w:rsidRPr="00D07FB7" w:rsidRDefault="00D07FB7" w:rsidP="00D07FB7">
      <w:pPr>
        <w:pStyle w:val="HTMLPreformatted"/>
        <w:rPr>
          <w:lang w:val="en-GB"/>
        </w:rPr>
      </w:pPr>
      <w:r w:rsidRPr="00D07FB7">
        <w:rPr>
          <w:lang w:val="en-GB"/>
        </w:rPr>
        <w:t>Job 12389</w:t>
      </w:r>
    </w:p>
    <w:p w14:paraId="08F39F83" w14:textId="77777777" w:rsidR="00D07FB7" w:rsidRPr="00D07FB7" w:rsidRDefault="00D07FB7" w:rsidP="00D07FB7">
      <w:pPr>
        <w:pStyle w:val="HTMLPreformatted"/>
        <w:rPr>
          <w:lang w:val="en-GB"/>
        </w:rPr>
      </w:pPr>
      <w:r w:rsidRPr="00D07FB7">
        <w:rPr>
          <w:lang w:val="en-GB"/>
        </w:rPr>
        <w:tab/>
        <w:t xml:space="preserve"> - Duration (seconds): 421.0</w:t>
      </w:r>
    </w:p>
    <w:p w14:paraId="053B0BC8" w14:textId="77777777" w:rsidR="00D07FB7" w:rsidRPr="00D07FB7" w:rsidRDefault="00D07FB7" w:rsidP="00D07FB7">
      <w:pPr>
        <w:pStyle w:val="HTMLPreformatted"/>
        <w:rPr>
          <w:lang w:val="en-GB"/>
        </w:rPr>
      </w:pPr>
      <w:r w:rsidRPr="00D07FB7">
        <w:rPr>
          <w:lang w:val="en-GB"/>
        </w:rPr>
        <w:tab/>
        <w:t xml:space="preserve"> - Used Node(s): davide20</w:t>
      </w:r>
    </w:p>
    <w:p w14:paraId="453FAB0F" w14:textId="77777777" w:rsidR="00D07FB7" w:rsidRPr="00D07FB7" w:rsidRDefault="00D07FB7" w:rsidP="00D07FB7">
      <w:pPr>
        <w:pStyle w:val="HTMLPreformatted"/>
        <w:rPr>
          <w:lang w:val="en-GB"/>
        </w:rPr>
      </w:pPr>
      <w:r w:rsidRPr="00D07FB7">
        <w:rPr>
          <w:lang w:val="en-GB"/>
        </w:rPr>
        <w:tab/>
        <w:t xml:space="preserve"> - Requested CPUs: 16</w:t>
      </w:r>
    </w:p>
    <w:p w14:paraId="20419AAE" w14:textId="14A47691" w:rsidR="00D07FB7" w:rsidRPr="00D07FB7" w:rsidRDefault="00D07FB7" w:rsidP="00680B5D">
      <w:pPr>
        <w:pStyle w:val="HTMLPreformatted"/>
        <w:rPr>
          <w:lang w:val="en-GB"/>
        </w:rPr>
      </w:pPr>
      <w:r w:rsidRPr="00D07FB7">
        <w:rPr>
          <w:lang w:val="en-GB"/>
        </w:rPr>
        <w:tab/>
        <w:t xml:space="preserve"> </w:t>
      </w:r>
      <w:r w:rsidR="00680B5D">
        <w:rPr>
          <w:lang w:val="en-GB"/>
        </w:rPr>
        <w:t>[…]</w:t>
      </w:r>
    </w:p>
    <w:p w14:paraId="0FD7D311" w14:textId="77777777" w:rsidR="00D07FB7" w:rsidRPr="00D07FB7" w:rsidRDefault="00D07FB7" w:rsidP="00D07FB7">
      <w:pPr>
        <w:pStyle w:val="HTMLPreformatted"/>
        <w:rPr>
          <w:lang w:val="en-GB"/>
        </w:rPr>
      </w:pPr>
      <w:r w:rsidRPr="00D07FB7">
        <w:rPr>
          <w:lang w:val="en-GB"/>
        </w:rPr>
        <w:t>&lt;===============================================================&gt;</w:t>
      </w:r>
    </w:p>
    <w:p w14:paraId="65C8DC16" w14:textId="77777777" w:rsidR="00D07FB7" w:rsidRPr="00D07FB7" w:rsidRDefault="00D07FB7" w:rsidP="00D07FB7">
      <w:pPr>
        <w:pStyle w:val="HTMLPreformatted"/>
        <w:rPr>
          <w:lang w:val="en-GB"/>
        </w:rPr>
      </w:pPr>
      <w:r w:rsidRPr="00D07FB7">
        <w:rPr>
          <w:lang w:val="en-GB"/>
        </w:rPr>
        <w:tab/>
        <w:t>Total nodes power consumption "at the plug". Integral of the</w:t>
      </w:r>
    </w:p>
    <w:p w14:paraId="65B01893" w14:textId="77777777" w:rsidR="00D07FB7" w:rsidRPr="00D07FB7" w:rsidRDefault="00D07FB7" w:rsidP="00D07FB7">
      <w:pPr>
        <w:pStyle w:val="HTMLPreformatted"/>
        <w:rPr>
          <w:lang w:val="en-GB"/>
        </w:rPr>
      </w:pPr>
      <w:r w:rsidRPr="00D07FB7">
        <w:rPr>
          <w:lang w:val="en-GB"/>
        </w:rPr>
        <w:tab/>
        <w:t xml:space="preserve">  power consumed by each node sampled at 800KHz. BBB Measures</w:t>
      </w:r>
    </w:p>
    <w:p w14:paraId="2FAB9E6A" w14:textId="77777777" w:rsidR="00D07FB7" w:rsidRPr="00D07FB7" w:rsidRDefault="00D07FB7" w:rsidP="00D07FB7">
      <w:pPr>
        <w:pStyle w:val="HTMLPreformatted"/>
        <w:rPr>
          <w:lang w:val="en-GB"/>
        </w:rPr>
      </w:pPr>
      <w:r w:rsidRPr="00D07FB7">
        <w:rPr>
          <w:lang w:val="en-GB"/>
        </w:rPr>
        <w:tab/>
        <w:t>Cumulative (all nodes)</w:t>
      </w:r>
    </w:p>
    <w:p w14:paraId="65E90845" w14:textId="77777777" w:rsidR="00D07FB7" w:rsidRPr="00D07FB7" w:rsidRDefault="00D07FB7" w:rsidP="00D07FB7">
      <w:pPr>
        <w:pStyle w:val="HTMLPreformatted"/>
        <w:rPr>
          <w:lang w:val="en-GB"/>
        </w:rPr>
      </w:pPr>
      <w:r w:rsidRPr="00D07FB7">
        <w:rPr>
          <w:lang w:val="en-GB"/>
        </w:rPr>
        <w:tab/>
        <w:t xml:space="preserve"> - Mean power (W): 536.402900943</w:t>
      </w:r>
    </w:p>
    <w:p w14:paraId="37EF2F03" w14:textId="77777777" w:rsidR="00D07FB7" w:rsidRPr="00D07FB7" w:rsidRDefault="00D07FB7" w:rsidP="00D07FB7">
      <w:pPr>
        <w:pStyle w:val="HTMLPreformatted"/>
        <w:rPr>
          <w:lang w:val="en-GB"/>
        </w:rPr>
      </w:pPr>
      <w:r w:rsidRPr="00D07FB7">
        <w:rPr>
          <w:lang w:val="en-GB"/>
        </w:rPr>
        <w:tab/>
        <w:t xml:space="preserve"> - Total energy (J): 225825.621297</w:t>
      </w:r>
    </w:p>
    <w:p w14:paraId="6DEB47CD" w14:textId="77777777" w:rsidR="00D07FB7" w:rsidRPr="00D07FB7" w:rsidRDefault="00D07FB7" w:rsidP="00D07FB7">
      <w:pPr>
        <w:pStyle w:val="HTMLPreformatted"/>
        <w:rPr>
          <w:lang w:val="en-GB"/>
        </w:rPr>
      </w:pPr>
      <w:r w:rsidRPr="00D07FB7">
        <w:rPr>
          <w:lang w:val="en-GB"/>
        </w:rPr>
        <w:t>&lt;---------------------------------------------------------------&gt;</w:t>
      </w:r>
    </w:p>
    <w:p w14:paraId="762E68C6" w14:textId="77777777" w:rsidR="00D07FB7" w:rsidRPr="00D07FB7" w:rsidRDefault="00D07FB7" w:rsidP="00D07FB7">
      <w:pPr>
        <w:pStyle w:val="HTMLPreformatted"/>
        <w:rPr>
          <w:lang w:val="en-GB"/>
        </w:rPr>
      </w:pPr>
      <w:r w:rsidRPr="00D07FB7">
        <w:rPr>
          <w:lang w:val="en-GB"/>
        </w:rPr>
        <w:tab/>
        <w:t>Node Average</w:t>
      </w:r>
    </w:p>
    <w:p w14:paraId="6D7663F2" w14:textId="77777777" w:rsidR="00D07FB7" w:rsidRPr="00D07FB7" w:rsidRDefault="00D07FB7" w:rsidP="00D07FB7">
      <w:pPr>
        <w:pStyle w:val="HTMLPreformatted"/>
        <w:rPr>
          <w:lang w:val="en-GB"/>
        </w:rPr>
      </w:pPr>
      <w:r w:rsidRPr="00D07FB7">
        <w:rPr>
          <w:lang w:val="en-GB"/>
        </w:rPr>
        <w:tab/>
        <w:t xml:space="preserve"> - Mean node power (W): 536.402900943</w:t>
      </w:r>
    </w:p>
    <w:p w14:paraId="71E52A08" w14:textId="77777777" w:rsidR="00D07FB7" w:rsidRPr="00D07FB7" w:rsidRDefault="00D07FB7" w:rsidP="00D07FB7">
      <w:pPr>
        <w:pStyle w:val="HTMLPreformatted"/>
        <w:rPr>
          <w:lang w:val="en-GB"/>
        </w:rPr>
      </w:pPr>
      <w:r w:rsidRPr="00D07FB7">
        <w:rPr>
          <w:lang w:val="en-GB"/>
        </w:rPr>
        <w:tab/>
        <w:t xml:space="preserve"> - Total node energy (J): 225825.621297</w:t>
      </w:r>
    </w:p>
    <w:p w14:paraId="7F8A5D21" w14:textId="77777777" w:rsidR="00D07FB7" w:rsidRPr="00D07FB7" w:rsidRDefault="00D07FB7" w:rsidP="00D07FB7">
      <w:pPr>
        <w:pStyle w:val="HTMLPreformatted"/>
        <w:rPr>
          <w:lang w:val="en-GB"/>
        </w:rPr>
      </w:pPr>
      <w:r w:rsidRPr="00D07FB7">
        <w:rPr>
          <w:lang w:val="en-GB"/>
        </w:rPr>
        <w:t>&lt;===============================================================&gt;</w:t>
      </w:r>
    </w:p>
    <w:p w14:paraId="7A23AE4D" w14:textId="77777777" w:rsidR="00D07FB7" w:rsidRPr="00D07FB7" w:rsidRDefault="00D07FB7" w:rsidP="00D07FB7">
      <w:pPr>
        <w:pStyle w:val="HTMLPreformatted"/>
        <w:rPr>
          <w:lang w:val="en-GB"/>
        </w:rPr>
      </w:pPr>
      <w:r w:rsidRPr="00D07FB7">
        <w:rPr>
          <w:lang w:val="en-GB"/>
        </w:rPr>
        <w:tab/>
        <w:t>AMESTER Power Measures of main components. Integral of the</w:t>
      </w:r>
    </w:p>
    <w:p w14:paraId="45E2AECB" w14:textId="77777777" w:rsidR="00D07FB7" w:rsidRPr="00D07FB7" w:rsidRDefault="00D07FB7" w:rsidP="00D07FB7">
      <w:pPr>
        <w:pStyle w:val="HTMLPreformatted"/>
        <w:rPr>
          <w:lang w:val="en-GB"/>
        </w:rPr>
      </w:pPr>
      <w:r w:rsidRPr="00D07FB7">
        <w:rPr>
          <w:lang w:val="en-GB"/>
        </w:rPr>
        <w:tab/>
        <w:t xml:space="preserve">  power consumed by each component sampled at 4</w:t>
      </w:r>
      <w:proofErr w:type="gramStart"/>
      <w:r w:rsidRPr="00D07FB7">
        <w:rPr>
          <w:lang w:val="en-GB"/>
        </w:rPr>
        <w:t>KHz :</w:t>
      </w:r>
      <w:proofErr w:type="gramEnd"/>
    </w:p>
    <w:p w14:paraId="24586E1A" w14:textId="77777777" w:rsidR="00D07FB7" w:rsidRPr="00D07FB7" w:rsidRDefault="00D07FB7" w:rsidP="00D07FB7">
      <w:pPr>
        <w:pStyle w:val="HTMLPreformatted"/>
        <w:rPr>
          <w:lang w:val="en-GB"/>
        </w:rPr>
      </w:pPr>
      <w:r w:rsidRPr="00D07FB7">
        <w:rPr>
          <w:lang w:val="en-GB"/>
        </w:rPr>
        <w:tab/>
        <w:t>Cumulative (all nodes)</w:t>
      </w:r>
    </w:p>
    <w:p w14:paraId="6F849271" w14:textId="77777777" w:rsidR="00D07FB7" w:rsidRPr="00D07FB7" w:rsidRDefault="00D07FB7" w:rsidP="00D07FB7">
      <w:pPr>
        <w:pStyle w:val="HTMLPreformatted"/>
        <w:rPr>
          <w:lang w:val="en-GB"/>
        </w:rPr>
      </w:pPr>
      <w:r w:rsidRPr="00D07FB7">
        <w:rPr>
          <w:lang w:val="en-GB"/>
        </w:rPr>
        <w:tab/>
        <w:t xml:space="preserve"> - Mean power (W): 513.785714286</w:t>
      </w:r>
    </w:p>
    <w:p w14:paraId="4BF2DF54" w14:textId="77777777" w:rsidR="00D07FB7" w:rsidRPr="00D07FB7" w:rsidRDefault="00D07FB7" w:rsidP="00D07FB7">
      <w:pPr>
        <w:pStyle w:val="HTMLPreformatted"/>
        <w:rPr>
          <w:lang w:val="en-GB"/>
        </w:rPr>
      </w:pPr>
      <w:r w:rsidRPr="00D07FB7">
        <w:rPr>
          <w:lang w:val="en-GB"/>
        </w:rPr>
        <w:tab/>
        <w:t xml:space="preserve"> - Total energy (J): 216303.785714</w:t>
      </w:r>
    </w:p>
    <w:p w14:paraId="3F6E711B" w14:textId="77777777" w:rsidR="00D07FB7" w:rsidRPr="00D07FB7" w:rsidRDefault="00D07FB7" w:rsidP="00D07FB7">
      <w:pPr>
        <w:pStyle w:val="HTMLPreformatted"/>
        <w:rPr>
          <w:lang w:val="en-GB"/>
        </w:rPr>
      </w:pPr>
      <w:r w:rsidRPr="00D07FB7">
        <w:rPr>
          <w:lang w:val="en-GB"/>
        </w:rPr>
        <w:tab/>
        <w:t xml:space="preserve"> - Mean FANs power (W): 27.0</w:t>
      </w:r>
    </w:p>
    <w:p w14:paraId="0AF5FF9D" w14:textId="77777777" w:rsidR="00D07FB7" w:rsidRPr="00D07FB7" w:rsidRDefault="00D07FB7" w:rsidP="00D07FB7">
      <w:pPr>
        <w:pStyle w:val="HTMLPreformatted"/>
        <w:rPr>
          <w:lang w:val="en-GB"/>
        </w:rPr>
      </w:pPr>
      <w:r w:rsidRPr="00D07FB7">
        <w:rPr>
          <w:lang w:val="en-GB"/>
        </w:rPr>
        <w:tab/>
        <w:t xml:space="preserve"> - Total FANs energy (J): 11367.0</w:t>
      </w:r>
    </w:p>
    <w:p w14:paraId="1A5BE59B" w14:textId="77777777" w:rsidR="00D07FB7" w:rsidRPr="00D07FB7" w:rsidRDefault="00D07FB7" w:rsidP="00D07FB7">
      <w:pPr>
        <w:pStyle w:val="HTMLPreformatted"/>
        <w:rPr>
          <w:lang w:val="en-GB"/>
        </w:rPr>
      </w:pPr>
      <w:r w:rsidRPr="00D07FB7">
        <w:rPr>
          <w:lang w:val="en-GB"/>
        </w:rPr>
        <w:tab/>
        <w:t xml:space="preserve"> - Mean GPUs power (W): 107.047619048</w:t>
      </w:r>
    </w:p>
    <w:p w14:paraId="52842E4B" w14:textId="77777777" w:rsidR="00D07FB7" w:rsidRPr="00D07FB7" w:rsidRDefault="00D07FB7" w:rsidP="00D07FB7">
      <w:pPr>
        <w:pStyle w:val="HTMLPreformatted"/>
        <w:rPr>
          <w:lang w:val="en-GB"/>
        </w:rPr>
      </w:pPr>
      <w:r w:rsidRPr="00D07FB7">
        <w:rPr>
          <w:lang w:val="en-GB"/>
        </w:rPr>
        <w:tab/>
        <w:t xml:space="preserve"> - Total GPUs energy (J): 45067.0476192</w:t>
      </w:r>
    </w:p>
    <w:p w14:paraId="455EDB87" w14:textId="4977F736" w:rsidR="00D07FB7" w:rsidRPr="00D07FB7" w:rsidRDefault="00D07FB7" w:rsidP="00680B5D">
      <w:pPr>
        <w:pStyle w:val="HTMLPreformatted"/>
        <w:rPr>
          <w:lang w:val="en-GB"/>
        </w:rPr>
      </w:pPr>
      <w:r w:rsidRPr="00D07FB7">
        <w:rPr>
          <w:lang w:val="en-GB"/>
        </w:rPr>
        <w:tab/>
        <w:t xml:space="preserve"> </w:t>
      </w:r>
      <w:r w:rsidR="00680B5D">
        <w:rPr>
          <w:lang w:val="en-GB"/>
        </w:rPr>
        <w:t>[…]</w:t>
      </w:r>
    </w:p>
    <w:p w14:paraId="6318B3EA" w14:textId="77777777" w:rsidR="00D07FB7" w:rsidRPr="00D07FB7" w:rsidRDefault="00D07FB7" w:rsidP="00D07FB7">
      <w:pPr>
        <w:pStyle w:val="HTMLPreformatted"/>
        <w:rPr>
          <w:lang w:val="en-GB"/>
        </w:rPr>
      </w:pPr>
      <w:r w:rsidRPr="00D07FB7">
        <w:rPr>
          <w:lang w:val="en-GB"/>
        </w:rPr>
        <w:t>&lt;---------------------------------------------------------------&gt;</w:t>
      </w:r>
    </w:p>
    <w:p w14:paraId="45BB0B19" w14:textId="77777777" w:rsidR="00D07FB7" w:rsidRPr="00D07FB7" w:rsidRDefault="00D07FB7" w:rsidP="00D07FB7">
      <w:pPr>
        <w:pStyle w:val="HTMLPreformatted"/>
        <w:rPr>
          <w:lang w:val="en-GB"/>
        </w:rPr>
      </w:pPr>
      <w:r w:rsidRPr="00D07FB7">
        <w:rPr>
          <w:lang w:val="en-GB"/>
        </w:rPr>
        <w:tab/>
        <w:t>Node Average</w:t>
      </w:r>
    </w:p>
    <w:p w14:paraId="33A597EC" w14:textId="77777777" w:rsidR="00D07FB7" w:rsidRPr="00D07FB7" w:rsidRDefault="00D07FB7" w:rsidP="00D07FB7">
      <w:pPr>
        <w:pStyle w:val="HTMLPreformatted"/>
        <w:rPr>
          <w:lang w:val="en-GB"/>
        </w:rPr>
      </w:pPr>
      <w:r w:rsidRPr="00D07FB7">
        <w:rPr>
          <w:lang w:val="en-GB"/>
        </w:rPr>
        <w:tab/>
        <w:t xml:space="preserve"> - Mean node power (W): 513.785714286</w:t>
      </w:r>
    </w:p>
    <w:p w14:paraId="72C20A67" w14:textId="77777777" w:rsidR="00D07FB7" w:rsidRPr="00D07FB7" w:rsidRDefault="00D07FB7" w:rsidP="00D07FB7">
      <w:pPr>
        <w:pStyle w:val="HTMLPreformatted"/>
        <w:rPr>
          <w:lang w:val="en-GB"/>
        </w:rPr>
      </w:pPr>
      <w:r w:rsidRPr="00D07FB7">
        <w:rPr>
          <w:lang w:val="en-GB"/>
        </w:rPr>
        <w:tab/>
        <w:t xml:space="preserve"> - Total node energy (J): 216303.785714</w:t>
      </w:r>
    </w:p>
    <w:p w14:paraId="1916112C" w14:textId="77777777" w:rsidR="00D07FB7" w:rsidRPr="00D07FB7" w:rsidRDefault="00D07FB7" w:rsidP="00D07FB7">
      <w:pPr>
        <w:pStyle w:val="HTMLPreformatted"/>
        <w:rPr>
          <w:lang w:val="en-GB"/>
        </w:rPr>
      </w:pPr>
      <w:r w:rsidRPr="00D07FB7">
        <w:rPr>
          <w:lang w:val="en-GB"/>
        </w:rPr>
        <w:tab/>
        <w:t xml:space="preserve"> - Mean FAN power (W): 27.0</w:t>
      </w:r>
    </w:p>
    <w:p w14:paraId="7E9D9348" w14:textId="77777777" w:rsidR="00D07FB7" w:rsidRPr="00D07FB7" w:rsidRDefault="00D07FB7" w:rsidP="00D07FB7">
      <w:pPr>
        <w:pStyle w:val="HTMLPreformatted"/>
        <w:rPr>
          <w:lang w:val="en-GB"/>
        </w:rPr>
      </w:pPr>
      <w:r w:rsidRPr="00D07FB7">
        <w:rPr>
          <w:lang w:val="en-GB"/>
        </w:rPr>
        <w:tab/>
        <w:t xml:space="preserve"> - Total FAN energy (J): 11367.0</w:t>
      </w:r>
    </w:p>
    <w:p w14:paraId="7E282A3D" w14:textId="77777777" w:rsidR="00D07FB7" w:rsidRPr="00D07FB7" w:rsidRDefault="00D07FB7" w:rsidP="00D07FB7">
      <w:pPr>
        <w:pStyle w:val="HTMLPreformatted"/>
        <w:rPr>
          <w:lang w:val="en-GB"/>
        </w:rPr>
      </w:pPr>
      <w:r w:rsidRPr="00D07FB7">
        <w:rPr>
          <w:lang w:val="en-GB"/>
        </w:rPr>
        <w:tab/>
        <w:t xml:space="preserve"> - Mean GPU power (W): 107.047619048</w:t>
      </w:r>
    </w:p>
    <w:p w14:paraId="65E95461" w14:textId="77777777" w:rsidR="00D07FB7" w:rsidRPr="00D07FB7" w:rsidRDefault="00D07FB7" w:rsidP="00D07FB7">
      <w:pPr>
        <w:pStyle w:val="HTMLPreformatted"/>
        <w:rPr>
          <w:lang w:val="en-GB"/>
        </w:rPr>
      </w:pPr>
      <w:r w:rsidRPr="00D07FB7">
        <w:rPr>
          <w:lang w:val="en-GB"/>
        </w:rPr>
        <w:tab/>
        <w:t xml:space="preserve"> - Total GPU energy (J): 45067.0476192</w:t>
      </w:r>
    </w:p>
    <w:p w14:paraId="76CC2AB9" w14:textId="63E48260" w:rsidR="00D07FB7" w:rsidRPr="00D07FB7" w:rsidRDefault="00D07FB7" w:rsidP="00680B5D">
      <w:pPr>
        <w:pStyle w:val="HTMLPreformatted"/>
        <w:rPr>
          <w:lang w:val="en-GB"/>
        </w:rPr>
      </w:pPr>
      <w:r w:rsidRPr="00D07FB7">
        <w:rPr>
          <w:lang w:val="en-GB"/>
        </w:rPr>
        <w:tab/>
        <w:t xml:space="preserve"> </w:t>
      </w:r>
      <w:r w:rsidR="00680B5D">
        <w:rPr>
          <w:lang w:val="en-GB"/>
        </w:rPr>
        <w:t>[…]</w:t>
      </w:r>
    </w:p>
    <w:p w14:paraId="2C92AE43" w14:textId="506A8C25" w:rsidR="00D07FB7" w:rsidRPr="00D07FB7" w:rsidRDefault="00D07FB7" w:rsidP="00680B5D">
      <w:pPr>
        <w:pStyle w:val="HTMLPreformatted"/>
        <w:rPr>
          <w:lang w:val="en-GB"/>
        </w:rPr>
      </w:pPr>
      <w:r w:rsidRPr="00D07FB7">
        <w:rPr>
          <w:lang w:val="en-GB"/>
        </w:rPr>
        <w:tab/>
        <w:t xml:space="preserve"> </w:t>
      </w:r>
    </w:p>
    <w:p w14:paraId="297355EA" w14:textId="77777777" w:rsidR="00724799" w:rsidRDefault="00724799" w:rsidP="00724799">
      <w:pPr>
        <w:spacing w:after="120"/>
        <w:jc w:val="both"/>
      </w:pPr>
    </w:p>
    <w:p w14:paraId="455FCAD9" w14:textId="77777777" w:rsidR="00724799" w:rsidRPr="00724799" w:rsidRDefault="00724799" w:rsidP="00724799">
      <w:pPr>
        <w:pStyle w:val="Heading2"/>
      </w:pPr>
      <w:bookmarkStart w:id="378" w:name="_Ref501608577"/>
      <w:bookmarkStart w:id="379" w:name="_Toc503189083"/>
      <w:r w:rsidRPr="00724799">
        <w:t xml:space="preserve">Performances and energy metrics of UEABS on PCP </w:t>
      </w:r>
      <w:commentRangeStart w:id="380"/>
      <w:r w:rsidRPr="00724799">
        <w:t>systems</w:t>
      </w:r>
      <w:bookmarkEnd w:id="378"/>
      <w:commentRangeEnd w:id="380"/>
      <w:r w:rsidR="0046675D">
        <w:rPr>
          <w:rStyle w:val="CommentReference"/>
          <w:rFonts w:ascii="Times New Roman" w:hAnsi="Times New Roman" w:cs="Times New Roman"/>
          <w:b w:val="0"/>
          <w:bCs w:val="0"/>
          <w:lang w:val="de-DE" w:eastAsia="de-DE"/>
        </w:rPr>
        <w:commentReference w:id="380"/>
      </w:r>
      <w:bookmarkEnd w:id="379"/>
    </w:p>
    <w:p w14:paraId="7AF779AA" w14:textId="16C815E1" w:rsidR="00724799" w:rsidRPr="00724799" w:rsidRDefault="00724799" w:rsidP="00724799">
      <w:pPr>
        <w:spacing w:after="120"/>
        <w:jc w:val="both"/>
      </w:pPr>
      <w:r>
        <w:t xml:space="preserve">This section </w:t>
      </w:r>
      <w:r w:rsidRPr="00724799">
        <w:t>present</w:t>
      </w:r>
      <w:r w:rsidR="00773257">
        <w:t>s</w:t>
      </w:r>
      <w:r w:rsidRPr="00724799">
        <w:t xml:space="preserve"> results of UEABS on both </w:t>
      </w:r>
      <w:r w:rsidR="004C4876">
        <w:t>DAVIDE</w:t>
      </w:r>
      <w:r w:rsidR="004C4876" w:rsidRPr="00724799">
        <w:t xml:space="preserve"> </w:t>
      </w:r>
      <w:r w:rsidRPr="00724799">
        <w:t xml:space="preserve">and </w:t>
      </w:r>
      <w:proofErr w:type="spellStart"/>
      <w:r w:rsidR="004C4876">
        <w:t>Frioul</w:t>
      </w:r>
      <w:proofErr w:type="spellEnd"/>
      <w:r w:rsidR="004C4876">
        <w:t>-PCP</w:t>
      </w:r>
      <w:r w:rsidR="004C4876" w:rsidRPr="00724799">
        <w:t xml:space="preserve"> </w:t>
      </w:r>
      <w:r w:rsidRPr="00724799">
        <w:t xml:space="preserve">systems. </w:t>
      </w:r>
      <w:r w:rsidR="007F3435">
        <w:t>There is two version of this suite</w:t>
      </w:r>
      <w:r w:rsidRPr="00724799">
        <w:t>. The form</w:t>
      </w:r>
      <w:r w:rsidR="00423244">
        <w:t>er is used to be run on standard</w:t>
      </w:r>
      <w:r w:rsidRPr="00724799">
        <w:t xml:space="preserve"> CPU and </w:t>
      </w:r>
      <w:r w:rsidR="00773257">
        <w:t>th</w:t>
      </w:r>
      <w:r w:rsidRPr="00724799">
        <w:t>e lat</w:t>
      </w:r>
      <w:r w:rsidR="00773257">
        <w:t>ter</w:t>
      </w:r>
      <w:r w:rsidRPr="00724799">
        <w:t xml:space="preserve"> have been ported to accelerators. The accelerated suite is described in D</w:t>
      </w:r>
      <w:r w:rsidR="00DF04BF">
        <w:t>7.5</w:t>
      </w:r>
      <w:r w:rsidR="008C3DA2">
        <w:fldChar w:fldCharType="begin"/>
      </w:r>
      <w:r w:rsidR="008C3DA2">
        <w:instrText xml:space="preserve"> REF _Ref501609562 \r \h </w:instrText>
      </w:r>
      <w:r w:rsidR="008C3DA2">
        <w:fldChar w:fldCharType="separate"/>
      </w:r>
      <w:r w:rsidR="00150CFD">
        <w:t>[8]</w:t>
      </w:r>
      <w:r w:rsidR="008C3DA2">
        <w:fldChar w:fldCharType="end"/>
      </w:r>
      <w:r w:rsidR="00DF04BF">
        <w:t xml:space="preserve"> a</w:t>
      </w:r>
      <w:r w:rsidR="00D01D8C">
        <w:t>nd the standard</w:t>
      </w:r>
      <w:r w:rsidRPr="00724799">
        <w:t xml:space="preserve"> suite is </w:t>
      </w:r>
      <w:r w:rsidRPr="00724799">
        <w:lastRenderedPageBreak/>
        <w:t>described on the PRACE UEABS official webpage</w:t>
      </w:r>
      <w:r w:rsidR="00A47AE6">
        <w:fldChar w:fldCharType="begin"/>
      </w:r>
      <w:r w:rsidR="00A47AE6">
        <w:instrText xml:space="preserve"> REF _Ref476982133 \r \h </w:instrText>
      </w:r>
      <w:r w:rsidR="00A47AE6">
        <w:fldChar w:fldCharType="separate"/>
      </w:r>
      <w:r w:rsidR="00150CFD">
        <w:t>[9]</w:t>
      </w:r>
      <w:r w:rsidR="00A47AE6">
        <w:fldChar w:fldCharType="end"/>
      </w:r>
      <w:r w:rsidR="00A47AE6">
        <w:t xml:space="preserve"> and D7.4</w:t>
      </w:r>
      <w:r w:rsidR="00A47AE6">
        <w:fldChar w:fldCharType="begin"/>
      </w:r>
      <w:r w:rsidR="00A47AE6">
        <w:instrText xml:space="preserve"> REF _Ref476982292 \r \h </w:instrText>
      </w:r>
      <w:r w:rsidR="00A47AE6">
        <w:fldChar w:fldCharType="separate"/>
      </w:r>
      <w:r w:rsidR="00150CFD">
        <w:t>[10]</w:t>
      </w:r>
      <w:r w:rsidR="00A47AE6">
        <w:fldChar w:fldCharType="end"/>
      </w:r>
      <w:r w:rsidRPr="00724799">
        <w:t>.</w:t>
      </w:r>
      <w:r w:rsidR="00A6204E">
        <w:t xml:space="preserve"> </w:t>
      </w:r>
      <w:r w:rsidR="00773257">
        <w:t>T</w:t>
      </w:r>
      <w:r w:rsidR="008F37EB">
        <w:t>hese documents</w:t>
      </w:r>
      <w:r w:rsidR="00A5370D">
        <w:t xml:space="preserve"> also describe test cases specific to this suite</w:t>
      </w:r>
      <w:r w:rsidR="006551C1">
        <w:t xml:space="preserve"> and where to find corresponding datasets</w:t>
      </w:r>
      <w:r w:rsidR="00A5370D">
        <w:t>.</w:t>
      </w:r>
    </w:p>
    <w:p w14:paraId="37543337" w14:textId="2B974EC0" w:rsidR="00724799" w:rsidRPr="00724799" w:rsidRDefault="00724799" w:rsidP="00724799">
      <w:pPr>
        <w:spacing w:after="120"/>
        <w:jc w:val="both"/>
      </w:pPr>
      <w:r w:rsidRPr="00724799">
        <w:t>Metrics ex</w:t>
      </w:r>
      <w:r w:rsidR="00261A2E">
        <w:t>h</w:t>
      </w:r>
      <w:r w:rsidRPr="00724799">
        <w:t xml:space="preserve">ibited systematically </w:t>
      </w:r>
      <w:r w:rsidR="00FB695C">
        <w:t>are</w:t>
      </w:r>
      <w:r w:rsidRPr="00724799">
        <w:t xml:space="preserve"> time to solution and energy to solution. This choice allows </w:t>
      </w:r>
      <w:r w:rsidR="00497A02">
        <w:t>measuring</w:t>
      </w:r>
      <w:r w:rsidRPr="00724799">
        <w:t xml:space="preserve"> the exact same computation</w:t>
      </w:r>
      <w:r w:rsidR="00F5231B">
        <w:t xml:space="preserve"> for both figures</w:t>
      </w:r>
      <w:r w:rsidRPr="00724799">
        <w:t xml:space="preserve">. </w:t>
      </w:r>
      <w:r w:rsidR="00980D5D" w:rsidRPr="00724799">
        <w:t>Indeed,</w:t>
      </w:r>
      <w:r w:rsidRPr="00724799">
        <w:t xml:space="preserve"> some code</w:t>
      </w:r>
      <w:r w:rsidR="00FB695C">
        <w:t>s</w:t>
      </w:r>
      <w:r w:rsidRPr="00724799">
        <w:t xml:space="preserve"> feature specific performance metrics, </w:t>
      </w:r>
      <w:r w:rsidR="00D105DB" w:rsidRPr="00724799">
        <w:t>e.g.</w:t>
      </w:r>
      <w:r w:rsidRPr="00724799">
        <w:t xml:space="preserve"> not </w:t>
      </w:r>
      <w:r w:rsidR="00980D5D" w:rsidRPr="00724799">
        <w:t>considering</w:t>
      </w:r>
      <w:r w:rsidRPr="00724799">
        <w:t xml:space="preserve"> warm up and teardown phases. This metrics are thus not biased and small benchmark test cases can the</w:t>
      </w:r>
      <w:r w:rsidR="008C1C93">
        <w:t>n give more information about</w:t>
      </w:r>
      <w:r w:rsidRPr="00724799">
        <w:t xml:space="preserve"> hypothetic production runs. </w:t>
      </w:r>
      <w:r w:rsidR="00980D5D" w:rsidRPr="00724799">
        <w:t>Unfortunately,</w:t>
      </w:r>
      <w:r w:rsidRPr="00724799">
        <w:t xml:space="preserve"> such a system is not available yet for energy, </w:t>
      </w:r>
      <w:r w:rsidR="00F5231B">
        <w:t xml:space="preserve">therefore performances </w:t>
      </w:r>
      <w:r w:rsidRPr="00724799">
        <w:t>metrics</w:t>
      </w:r>
      <w:r w:rsidR="00A96124">
        <w:t xml:space="preserve"> will be shown as </w:t>
      </w:r>
      <w:r w:rsidR="00A96124" w:rsidRPr="00A96124">
        <w:rPr>
          <w:rStyle w:val="Emphasis"/>
        </w:rPr>
        <w:t>side metrics</w:t>
      </w:r>
      <w:r w:rsidRPr="00724799">
        <w:t>.</w:t>
      </w:r>
    </w:p>
    <w:p w14:paraId="37AD0D60" w14:textId="1C9E0F9D" w:rsidR="00724799" w:rsidRPr="00724799" w:rsidRDefault="00B0513A" w:rsidP="00724799">
      <w:pPr>
        <w:spacing w:after="120"/>
        <w:jc w:val="both"/>
      </w:pPr>
      <w:r w:rsidRPr="00724799">
        <w:t>To</w:t>
      </w:r>
      <w:r w:rsidR="00724799" w:rsidRPr="00724799">
        <w:t xml:space="preserve"> be comparable between machines, the </w:t>
      </w:r>
      <w:r w:rsidR="00724799" w:rsidRPr="00D54382">
        <w:rPr>
          <w:rStyle w:val="HTMLPreformattedChar"/>
        </w:rPr>
        <w:t>Cumulative (all nodes) Total energy (J)</w:t>
      </w:r>
      <w:r w:rsidR="00724799" w:rsidRPr="00724799">
        <w:t xml:space="preserve"> has been selected for </w:t>
      </w:r>
      <w:r w:rsidR="00CD5B6E">
        <w:t>DAVIDE</w:t>
      </w:r>
      <w:r w:rsidR="00724799" w:rsidRPr="00724799">
        <w:t xml:space="preserve">. And the </w:t>
      </w:r>
      <w:proofErr w:type="spellStart"/>
      <w:proofErr w:type="gramStart"/>
      <w:r w:rsidR="00724799" w:rsidRPr="00D54382">
        <w:rPr>
          <w:rStyle w:val="HTMLPreformattedChar"/>
        </w:rPr>
        <w:t>nodes.energy</w:t>
      </w:r>
      <w:proofErr w:type="spellEnd"/>
      <w:proofErr w:type="gramEnd"/>
      <w:r w:rsidR="00724799" w:rsidRPr="00724799">
        <w:t xml:space="preserve"> has been selected for </w:t>
      </w:r>
      <w:proofErr w:type="spellStart"/>
      <w:r w:rsidR="004042EE">
        <w:t>Frioul</w:t>
      </w:r>
      <w:proofErr w:type="spellEnd"/>
      <w:r w:rsidR="004042EE">
        <w:t>-PCP</w:t>
      </w:r>
      <w:r w:rsidR="00724799" w:rsidRPr="00724799">
        <w:t xml:space="preserve"> prototype. Both measure fu</w:t>
      </w:r>
      <w:r w:rsidR="00BB271B">
        <w:t>ll nodes consumption in Joule.</w:t>
      </w:r>
    </w:p>
    <w:p w14:paraId="574B8BA9" w14:textId="29FF9256" w:rsidR="009B37E1" w:rsidRDefault="00724799" w:rsidP="001832D0">
      <w:pPr>
        <w:spacing w:after="120"/>
        <w:jc w:val="both"/>
      </w:pPr>
      <w:r w:rsidRPr="00724799">
        <w:t>Each code will be presented along with a short description</w:t>
      </w:r>
      <w:r w:rsidR="00751753">
        <w:t xml:space="preserve"> </w:t>
      </w:r>
      <w:r w:rsidRPr="00724799">
        <w:t xml:space="preserve">and the full set of metrics. </w:t>
      </w:r>
      <w:r w:rsidR="001C29DA">
        <w:t xml:space="preserve">The set of metrics is obtained by benchmark owners after multiple calibration runs until </w:t>
      </w:r>
      <w:r w:rsidR="009D6587">
        <w:t>an optimal co</w:t>
      </w:r>
      <w:r w:rsidR="00D16393">
        <w:t>mpilation setup have been found</w:t>
      </w:r>
      <w:r w:rsidR="009D6587">
        <w:t xml:space="preserve">. </w:t>
      </w:r>
      <w:r w:rsidRPr="00724799">
        <w:t xml:space="preserve">The section ends with a recap chart with a line of metric picked up for </w:t>
      </w:r>
      <w:r w:rsidR="00D54382" w:rsidRPr="00724799">
        <w:t>its</w:t>
      </w:r>
      <w:r w:rsidRPr="00724799">
        <w:t xml:space="preserve"> relevance.</w:t>
      </w:r>
    </w:p>
    <w:p w14:paraId="7A5B5BD1" w14:textId="7B7D919F" w:rsidR="004A5A44" w:rsidRPr="004A5A44" w:rsidRDefault="004A5A44" w:rsidP="004A5A44">
      <w:pPr>
        <w:pStyle w:val="Heading3"/>
      </w:pPr>
      <w:bookmarkStart w:id="381" w:name="_Toc503189084"/>
      <w:commentRangeStart w:id="382"/>
      <w:r>
        <w:t>ALYA</w:t>
      </w:r>
      <w:commentRangeEnd w:id="382"/>
      <w:r w:rsidR="006C6EB1">
        <w:rPr>
          <w:rStyle w:val="CommentReference"/>
          <w:rFonts w:ascii="Times New Roman" w:hAnsi="Times New Roman" w:cs="Times New Roman"/>
          <w:b w:val="0"/>
          <w:bCs w:val="0"/>
          <w:lang w:val="de-DE" w:eastAsia="de-DE"/>
        </w:rPr>
        <w:commentReference w:id="382"/>
      </w:r>
      <w:bookmarkEnd w:id="381"/>
    </w:p>
    <w:p w14:paraId="493A6206" w14:textId="2E64E40C" w:rsidR="004A5A44" w:rsidRDefault="00555E65" w:rsidP="004A5A44">
      <w:pPr>
        <w:spacing w:after="120"/>
        <w:jc w:val="both"/>
      </w:pPr>
      <w:proofErr w:type="spellStart"/>
      <w:r w:rsidRPr="00555E65">
        <w:t>Alya</w:t>
      </w:r>
      <w:proofErr w:type="spellEnd"/>
      <w:r w:rsidR="00D33CAF">
        <w:fldChar w:fldCharType="begin"/>
      </w:r>
      <w:r w:rsidR="00D33CAF">
        <w:instrText xml:space="preserve"> REF _Ref503168637 \r \h </w:instrText>
      </w:r>
      <w:r w:rsidR="00D33CAF">
        <w:fldChar w:fldCharType="separate"/>
      </w:r>
      <w:r w:rsidR="00150CFD">
        <w:t>[8]</w:t>
      </w:r>
      <w:r w:rsidR="00D33CAF">
        <w:fldChar w:fldCharType="end"/>
      </w:r>
      <w:r w:rsidR="00D33CAF">
        <w:fldChar w:fldCharType="begin"/>
      </w:r>
      <w:r w:rsidR="00D33CAF">
        <w:instrText xml:space="preserve"> REF _Ref476982133 \r \h </w:instrText>
      </w:r>
      <w:r w:rsidR="00D33CAF">
        <w:fldChar w:fldCharType="separate"/>
      </w:r>
      <w:r w:rsidR="00150CFD">
        <w:t>[9]</w:t>
      </w:r>
      <w:r w:rsidR="00D33CAF">
        <w:fldChar w:fldCharType="end"/>
      </w:r>
      <w:r w:rsidR="00D33CAF">
        <w:fldChar w:fldCharType="begin"/>
      </w:r>
      <w:r w:rsidR="00D33CAF">
        <w:instrText xml:space="preserve"> REF _Ref476982292 \r \h </w:instrText>
      </w:r>
      <w:r w:rsidR="00D33CAF">
        <w:fldChar w:fldCharType="separate"/>
      </w:r>
      <w:r w:rsidR="00150CFD">
        <w:t>[10]</w:t>
      </w:r>
      <w:r w:rsidR="00D33CAF">
        <w:fldChar w:fldCharType="end"/>
      </w:r>
      <w:r w:rsidRPr="00555E65">
        <w:t xml:space="preserve"> is a high performance computational mechanics code that can solve different coupled mechanics problems</w:t>
      </w:r>
      <w:r>
        <w:t>.</w:t>
      </w:r>
    </w:p>
    <w:p w14:paraId="55B66388" w14:textId="74297B3F" w:rsidR="00A71A99" w:rsidRDefault="00A71A99" w:rsidP="004A5A44">
      <w:pPr>
        <w:spacing w:after="120"/>
        <w:jc w:val="both"/>
      </w:pPr>
      <w:r w:rsidRPr="00A71A99">
        <w:t xml:space="preserve">Some specific developments have been carried out in </w:t>
      </w:r>
      <w:proofErr w:type="spellStart"/>
      <w:r w:rsidRPr="00A71A99">
        <w:t>Alya</w:t>
      </w:r>
      <w:proofErr w:type="spellEnd"/>
      <w:r w:rsidRPr="00A71A99">
        <w:t xml:space="preserve"> to take advantage of the PCP systems.</w:t>
      </w:r>
      <w:r>
        <w:t xml:space="preserve"> V</w:t>
      </w:r>
      <w:r w:rsidRPr="00A71A99">
        <w:t>ectorisation has been extended to the explici</w:t>
      </w:r>
      <w:r>
        <w:t>t part of the code. Vectorisation</w:t>
      </w:r>
      <w:r w:rsidRPr="00A71A99">
        <w:t xml:space="preserve"> strategy allows to adapt data structures depending on the desired vector size. The same code is used for the KNL and GPU versions, </w:t>
      </w:r>
      <w:r>
        <w:t>only</w:t>
      </w:r>
      <w:r w:rsidR="00073EED">
        <w:t xml:space="preserve"> the vector size changes at runtime, on </w:t>
      </w:r>
      <w:r>
        <w:t xml:space="preserve">DAVIDE </w:t>
      </w:r>
      <w:r w:rsidR="00073EED">
        <w:t xml:space="preserve">it is </w:t>
      </w:r>
      <w:r w:rsidRPr="00A71A99">
        <w:t>10</w:t>
      </w:r>
      <w:r w:rsidRPr="007D6114">
        <w:rPr>
          <w:vertAlign w:val="superscript"/>
        </w:rPr>
        <w:t>4</w:t>
      </w:r>
      <w:r w:rsidRPr="00A71A99">
        <w:t xml:space="preserve"> while for </w:t>
      </w:r>
      <w:proofErr w:type="spellStart"/>
      <w:r>
        <w:t>Frioul</w:t>
      </w:r>
      <w:proofErr w:type="spellEnd"/>
      <w:r>
        <w:t xml:space="preserve">-PCP </w:t>
      </w:r>
      <w:r w:rsidR="00073EED">
        <w:t xml:space="preserve">it </w:t>
      </w:r>
      <w:r w:rsidRPr="00A71A99">
        <w:t xml:space="preserve">is 16. Finally, on the KNL </w:t>
      </w:r>
      <w:proofErr w:type="spellStart"/>
      <w:r w:rsidRPr="00A71A99">
        <w:t>OpenMP</w:t>
      </w:r>
      <w:proofErr w:type="spellEnd"/>
      <w:r w:rsidRPr="00A71A99">
        <w:t xml:space="preserve"> is used for the multi-threaded execution while almost equivalent </w:t>
      </w:r>
      <w:proofErr w:type="spellStart"/>
      <w:r w:rsidRPr="00A71A99">
        <w:t>OpenACC</w:t>
      </w:r>
      <w:proofErr w:type="spellEnd"/>
      <w:r w:rsidRPr="00A71A99">
        <w:t xml:space="preserve"> pragmas are used to offload work to the GPU</w:t>
      </w:r>
      <w:r w:rsidR="00BB102E">
        <w:t>s</w:t>
      </w:r>
      <w:r w:rsidRPr="00A71A99">
        <w:t>.</w:t>
      </w:r>
    </w:p>
    <w:p w14:paraId="44C53D68" w14:textId="1E98EFFE" w:rsidR="005D7BF9" w:rsidRPr="00CF0B48" w:rsidRDefault="00932502" w:rsidP="00A7005A">
      <w:pPr>
        <w:pStyle w:val="Heading4"/>
      </w:pPr>
      <w:bookmarkStart w:id="383" w:name="_Toc503189085"/>
      <w:r>
        <w:t>Test case 1 metrics</w:t>
      </w:r>
      <w:bookmarkEnd w:id="383"/>
    </w:p>
    <w:p w14:paraId="47E1C970" w14:textId="296599F7" w:rsidR="005132E2" w:rsidRDefault="005132E2" w:rsidP="007D6114">
      <w:pPr>
        <w:pStyle w:val="Caption"/>
        <w:keepNext/>
      </w:pPr>
      <w:bookmarkStart w:id="384" w:name="_Toc503189137"/>
      <w:r>
        <w:t xml:space="preserve">Table </w:t>
      </w:r>
      <w:r>
        <w:fldChar w:fldCharType="begin"/>
      </w:r>
      <w:r>
        <w:instrText xml:space="preserve"> SEQ Table \* ARABIC </w:instrText>
      </w:r>
      <w:r>
        <w:fldChar w:fldCharType="separate"/>
      </w:r>
      <w:r w:rsidR="00150CFD">
        <w:rPr>
          <w:noProof/>
        </w:rPr>
        <w:t>2</w:t>
      </w:r>
      <w:r>
        <w:fldChar w:fldCharType="end"/>
      </w:r>
      <w:r>
        <w:t xml:space="preserve">: </w:t>
      </w:r>
      <w:proofErr w:type="spellStart"/>
      <w:r w:rsidRPr="00DC38D5">
        <w:t>Alya</w:t>
      </w:r>
      <w:proofErr w:type="spellEnd"/>
      <w:r w:rsidRPr="00DC38D5">
        <w:t xml:space="preserve"> test case 1 metrics on </w:t>
      </w:r>
      <w:proofErr w:type="spellStart"/>
      <w:r>
        <w:t>Frioul</w:t>
      </w:r>
      <w:proofErr w:type="spellEnd"/>
      <w:r>
        <w:t>-PCP</w:t>
      </w:r>
      <w:bookmarkEnd w:id="384"/>
    </w:p>
    <w:tbl>
      <w:tblPr>
        <w:tblW w:w="8738" w:type="dxa"/>
        <w:tblLook w:val="04A0" w:firstRow="1" w:lastRow="0" w:firstColumn="1" w:lastColumn="0" w:noHBand="0" w:noVBand="1"/>
      </w:tblPr>
      <w:tblGrid>
        <w:gridCol w:w="3330"/>
        <w:gridCol w:w="2694"/>
        <w:gridCol w:w="2714"/>
      </w:tblGrid>
      <w:tr w:rsidR="005132E2" w14:paraId="5245FB33" w14:textId="77777777" w:rsidTr="007D6114">
        <w:trPr>
          <w:trHeight w:val="272"/>
        </w:trPr>
        <w:tc>
          <w:tcPr>
            <w:tcW w:w="3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6C371" w14:textId="77777777" w:rsidR="00C521B7" w:rsidRDefault="00C521B7">
            <w:pPr>
              <w:rPr>
                <w:rFonts w:ascii="Arial" w:hAnsi="Arial" w:cs="Arial"/>
                <w:b/>
                <w:bCs/>
                <w:sz w:val="20"/>
                <w:szCs w:val="20"/>
              </w:rPr>
            </w:pPr>
            <w:r>
              <w:rPr>
                <w:rFonts w:ascii="Arial" w:hAnsi="Arial" w:cs="Arial"/>
                <w:b/>
                <w:bCs/>
                <w:sz w:val="20"/>
                <w:szCs w:val="20"/>
              </w:rPr>
              <w:t>Number of full PCP-KNL nodes</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14:paraId="30149A32" w14:textId="77777777" w:rsidR="00C521B7" w:rsidRDefault="00C521B7">
            <w:pPr>
              <w:rPr>
                <w:rFonts w:ascii="Arial" w:hAnsi="Arial" w:cs="Arial"/>
                <w:b/>
                <w:bCs/>
                <w:sz w:val="20"/>
                <w:szCs w:val="20"/>
              </w:rPr>
            </w:pPr>
            <w:r>
              <w:rPr>
                <w:rFonts w:ascii="Arial" w:hAnsi="Arial" w:cs="Arial"/>
                <w:b/>
                <w:bCs/>
                <w:sz w:val="20"/>
                <w:szCs w:val="20"/>
              </w:rPr>
              <w:t>Time to solution (s)</w:t>
            </w:r>
          </w:p>
        </w:tc>
        <w:tc>
          <w:tcPr>
            <w:tcW w:w="2714" w:type="dxa"/>
            <w:tcBorders>
              <w:top w:val="single" w:sz="4" w:space="0" w:color="auto"/>
              <w:left w:val="nil"/>
              <w:bottom w:val="single" w:sz="4" w:space="0" w:color="auto"/>
              <w:right w:val="single" w:sz="4" w:space="0" w:color="auto"/>
            </w:tcBorders>
            <w:shd w:val="clear" w:color="auto" w:fill="auto"/>
            <w:noWrap/>
            <w:vAlign w:val="bottom"/>
            <w:hideMark/>
          </w:tcPr>
          <w:p w14:paraId="216C4955" w14:textId="77777777" w:rsidR="00C521B7" w:rsidRDefault="00C521B7">
            <w:pPr>
              <w:rPr>
                <w:rFonts w:ascii="Arial" w:hAnsi="Arial" w:cs="Arial"/>
                <w:b/>
                <w:bCs/>
                <w:sz w:val="20"/>
                <w:szCs w:val="20"/>
              </w:rPr>
            </w:pPr>
            <w:r>
              <w:rPr>
                <w:rFonts w:ascii="Arial" w:hAnsi="Arial" w:cs="Arial"/>
                <w:b/>
                <w:bCs/>
                <w:sz w:val="20"/>
                <w:szCs w:val="20"/>
              </w:rPr>
              <w:t>Energy to solution (kJ)</w:t>
            </w:r>
          </w:p>
        </w:tc>
      </w:tr>
      <w:tr w:rsidR="005132E2" w14:paraId="570AD9C5" w14:textId="77777777" w:rsidTr="007D6114">
        <w:trPr>
          <w:trHeight w:val="272"/>
        </w:trPr>
        <w:tc>
          <w:tcPr>
            <w:tcW w:w="3330" w:type="dxa"/>
            <w:tcBorders>
              <w:top w:val="nil"/>
              <w:left w:val="single" w:sz="4" w:space="0" w:color="auto"/>
              <w:bottom w:val="single" w:sz="4" w:space="0" w:color="auto"/>
              <w:right w:val="single" w:sz="4" w:space="0" w:color="auto"/>
            </w:tcBorders>
            <w:shd w:val="clear" w:color="auto" w:fill="auto"/>
            <w:noWrap/>
            <w:vAlign w:val="bottom"/>
            <w:hideMark/>
          </w:tcPr>
          <w:p w14:paraId="61C2ABA4" w14:textId="77777777" w:rsidR="00C521B7" w:rsidRDefault="00C521B7">
            <w:pPr>
              <w:jc w:val="right"/>
              <w:rPr>
                <w:rFonts w:ascii="Arial" w:hAnsi="Arial" w:cs="Arial"/>
                <w:sz w:val="20"/>
                <w:szCs w:val="20"/>
              </w:rPr>
            </w:pPr>
            <w:r>
              <w:rPr>
                <w:rFonts w:ascii="Arial" w:hAnsi="Arial" w:cs="Arial"/>
                <w:sz w:val="20"/>
                <w:szCs w:val="20"/>
              </w:rPr>
              <w:t>1</w:t>
            </w:r>
          </w:p>
        </w:tc>
        <w:tc>
          <w:tcPr>
            <w:tcW w:w="2694" w:type="dxa"/>
            <w:tcBorders>
              <w:top w:val="nil"/>
              <w:left w:val="nil"/>
              <w:bottom w:val="single" w:sz="4" w:space="0" w:color="auto"/>
              <w:right w:val="single" w:sz="4" w:space="0" w:color="auto"/>
            </w:tcBorders>
            <w:shd w:val="clear" w:color="auto" w:fill="auto"/>
            <w:noWrap/>
            <w:vAlign w:val="bottom"/>
            <w:hideMark/>
          </w:tcPr>
          <w:p w14:paraId="043FA3CC" w14:textId="77777777" w:rsidR="00C521B7" w:rsidRDefault="00C521B7">
            <w:pPr>
              <w:jc w:val="right"/>
              <w:rPr>
                <w:rFonts w:ascii="Arial" w:hAnsi="Arial" w:cs="Arial"/>
                <w:sz w:val="20"/>
                <w:szCs w:val="20"/>
              </w:rPr>
            </w:pPr>
            <w:r>
              <w:rPr>
                <w:rFonts w:ascii="Arial" w:hAnsi="Arial" w:cs="Arial"/>
                <w:sz w:val="20"/>
                <w:szCs w:val="20"/>
              </w:rPr>
              <w:t>88,96</w:t>
            </w:r>
          </w:p>
        </w:tc>
        <w:tc>
          <w:tcPr>
            <w:tcW w:w="2714" w:type="dxa"/>
            <w:tcBorders>
              <w:top w:val="nil"/>
              <w:left w:val="nil"/>
              <w:bottom w:val="single" w:sz="4" w:space="0" w:color="auto"/>
              <w:right w:val="single" w:sz="4" w:space="0" w:color="auto"/>
            </w:tcBorders>
            <w:shd w:val="clear" w:color="auto" w:fill="auto"/>
            <w:noWrap/>
            <w:vAlign w:val="bottom"/>
            <w:hideMark/>
          </w:tcPr>
          <w:p w14:paraId="187B8E32" w14:textId="77777777" w:rsidR="00C521B7" w:rsidRDefault="00C521B7">
            <w:pPr>
              <w:jc w:val="right"/>
              <w:rPr>
                <w:rFonts w:ascii="Arial" w:hAnsi="Arial" w:cs="Arial"/>
                <w:sz w:val="20"/>
                <w:szCs w:val="20"/>
              </w:rPr>
            </w:pPr>
            <w:r>
              <w:rPr>
                <w:rFonts w:ascii="Arial" w:hAnsi="Arial" w:cs="Arial"/>
                <w:sz w:val="20"/>
                <w:szCs w:val="20"/>
              </w:rPr>
              <w:t>22,99</w:t>
            </w:r>
          </w:p>
        </w:tc>
      </w:tr>
      <w:tr w:rsidR="005132E2" w14:paraId="70FFDEE2"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565150F4" w14:textId="77777777" w:rsidR="00C521B7" w:rsidRDefault="00C521B7">
            <w:pPr>
              <w:jc w:val="right"/>
              <w:rPr>
                <w:rFonts w:ascii="Arial" w:hAnsi="Arial" w:cs="Arial"/>
                <w:sz w:val="20"/>
                <w:szCs w:val="20"/>
              </w:rPr>
            </w:pPr>
            <w:r>
              <w:rPr>
                <w:rFonts w:ascii="Arial" w:hAnsi="Arial" w:cs="Arial"/>
                <w:sz w:val="20"/>
                <w:szCs w:val="20"/>
              </w:rPr>
              <w:t>2</w:t>
            </w:r>
          </w:p>
        </w:tc>
        <w:tc>
          <w:tcPr>
            <w:tcW w:w="2694" w:type="dxa"/>
            <w:tcBorders>
              <w:top w:val="nil"/>
              <w:left w:val="nil"/>
              <w:bottom w:val="single" w:sz="4" w:space="0" w:color="auto"/>
              <w:right w:val="single" w:sz="4" w:space="0" w:color="auto"/>
            </w:tcBorders>
            <w:shd w:val="clear" w:color="000000" w:fill="FFFFFF"/>
            <w:noWrap/>
            <w:vAlign w:val="bottom"/>
            <w:hideMark/>
          </w:tcPr>
          <w:p w14:paraId="089B7A2F" w14:textId="77777777" w:rsidR="00C521B7" w:rsidRDefault="00C521B7">
            <w:pPr>
              <w:jc w:val="right"/>
              <w:rPr>
                <w:rFonts w:ascii="Arial" w:hAnsi="Arial" w:cs="Arial"/>
                <w:sz w:val="20"/>
                <w:szCs w:val="20"/>
              </w:rPr>
            </w:pPr>
            <w:r>
              <w:rPr>
                <w:rFonts w:ascii="Arial" w:hAnsi="Arial" w:cs="Arial"/>
                <w:sz w:val="20"/>
                <w:szCs w:val="20"/>
              </w:rPr>
              <w:t>53,63</w:t>
            </w:r>
          </w:p>
        </w:tc>
        <w:tc>
          <w:tcPr>
            <w:tcW w:w="2714" w:type="dxa"/>
            <w:tcBorders>
              <w:top w:val="nil"/>
              <w:left w:val="nil"/>
              <w:bottom w:val="single" w:sz="4" w:space="0" w:color="auto"/>
              <w:right w:val="single" w:sz="4" w:space="0" w:color="auto"/>
            </w:tcBorders>
            <w:shd w:val="clear" w:color="000000" w:fill="FFFFFF"/>
            <w:noWrap/>
            <w:vAlign w:val="bottom"/>
            <w:hideMark/>
          </w:tcPr>
          <w:p w14:paraId="4FAB12DF" w14:textId="77777777" w:rsidR="00C521B7" w:rsidRDefault="00C521B7">
            <w:pPr>
              <w:jc w:val="right"/>
              <w:rPr>
                <w:rFonts w:ascii="Arial" w:hAnsi="Arial" w:cs="Arial"/>
                <w:sz w:val="20"/>
                <w:szCs w:val="20"/>
              </w:rPr>
            </w:pPr>
            <w:r>
              <w:rPr>
                <w:rFonts w:ascii="Arial" w:hAnsi="Arial" w:cs="Arial"/>
                <w:sz w:val="20"/>
                <w:szCs w:val="20"/>
              </w:rPr>
              <w:t>15,55</w:t>
            </w:r>
          </w:p>
        </w:tc>
      </w:tr>
      <w:tr w:rsidR="005132E2" w14:paraId="1019EDA5"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23167732" w14:textId="77777777" w:rsidR="00C521B7" w:rsidRDefault="00C521B7">
            <w:pPr>
              <w:jc w:val="right"/>
              <w:rPr>
                <w:rFonts w:ascii="Arial" w:hAnsi="Arial" w:cs="Arial"/>
                <w:sz w:val="20"/>
                <w:szCs w:val="20"/>
              </w:rPr>
            </w:pPr>
            <w:r>
              <w:rPr>
                <w:rFonts w:ascii="Arial" w:hAnsi="Arial" w:cs="Arial"/>
                <w:sz w:val="20"/>
                <w:szCs w:val="20"/>
              </w:rPr>
              <w:t>4</w:t>
            </w:r>
          </w:p>
        </w:tc>
        <w:tc>
          <w:tcPr>
            <w:tcW w:w="2694" w:type="dxa"/>
            <w:tcBorders>
              <w:top w:val="nil"/>
              <w:left w:val="nil"/>
              <w:bottom w:val="single" w:sz="4" w:space="0" w:color="auto"/>
              <w:right w:val="single" w:sz="4" w:space="0" w:color="auto"/>
            </w:tcBorders>
            <w:shd w:val="clear" w:color="000000" w:fill="FFFFFF"/>
            <w:noWrap/>
            <w:vAlign w:val="bottom"/>
            <w:hideMark/>
          </w:tcPr>
          <w:p w14:paraId="2FE76CA4" w14:textId="77777777" w:rsidR="00C521B7" w:rsidRDefault="00C521B7">
            <w:pPr>
              <w:jc w:val="right"/>
              <w:rPr>
                <w:rFonts w:ascii="Arial" w:hAnsi="Arial" w:cs="Arial"/>
                <w:sz w:val="20"/>
                <w:szCs w:val="20"/>
              </w:rPr>
            </w:pPr>
            <w:r>
              <w:rPr>
                <w:rFonts w:ascii="Arial" w:hAnsi="Arial" w:cs="Arial"/>
                <w:sz w:val="20"/>
                <w:szCs w:val="20"/>
              </w:rPr>
              <w:t>26,50</w:t>
            </w:r>
          </w:p>
        </w:tc>
        <w:tc>
          <w:tcPr>
            <w:tcW w:w="2714" w:type="dxa"/>
            <w:tcBorders>
              <w:top w:val="nil"/>
              <w:left w:val="nil"/>
              <w:bottom w:val="single" w:sz="4" w:space="0" w:color="auto"/>
              <w:right w:val="single" w:sz="4" w:space="0" w:color="auto"/>
            </w:tcBorders>
            <w:shd w:val="clear" w:color="000000" w:fill="FFFFFF"/>
            <w:noWrap/>
            <w:vAlign w:val="bottom"/>
            <w:hideMark/>
          </w:tcPr>
          <w:p w14:paraId="5C3FA140" w14:textId="77777777" w:rsidR="00C521B7" w:rsidRDefault="00C521B7">
            <w:pPr>
              <w:jc w:val="right"/>
              <w:rPr>
                <w:rFonts w:ascii="Arial" w:hAnsi="Arial" w:cs="Arial"/>
                <w:sz w:val="20"/>
                <w:szCs w:val="20"/>
              </w:rPr>
            </w:pPr>
            <w:r>
              <w:rPr>
                <w:rFonts w:ascii="Arial" w:hAnsi="Arial" w:cs="Arial"/>
                <w:sz w:val="20"/>
                <w:szCs w:val="20"/>
              </w:rPr>
              <w:t>50,64</w:t>
            </w:r>
          </w:p>
        </w:tc>
      </w:tr>
      <w:tr w:rsidR="005132E2" w14:paraId="02E5E444"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4DBE7ACE" w14:textId="77777777" w:rsidR="00C521B7" w:rsidRDefault="00C521B7">
            <w:pPr>
              <w:jc w:val="right"/>
              <w:rPr>
                <w:rFonts w:ascii="Arial" w:hAnsi="Arial" w:cs="Arial"/>
                <w:sz w:val="20"/>
                <w:szCs w:val="20"/>
              </w:rPr>
            </w:pPr>
            <w:r>
              <w:rPr>
                <w:rFonts w:ascii="Arial" w:hAnsi="Arial" w:cs="Arial"/>
                <w:sz w:val="20"/>
                <w:szCs w:val="20"/>
              </w:rPr>
              <w:t>8</w:t>
            </w:r>
          </w:p>
        </w:tc>
        <w:tc>
          <w:tcPr>
            <w:tcW w:w="2694" w:type="dxa"/>
            <w:tcBorders>
              <w:top w:val="nil"/>
              <w:left w:val="nil"/>
              <w:bottom w:val="single" w:sz="4" w:space="0" w:color="auto"/>
              <w:right w:val="single" w:sz="4" w:space="0" w:color="auto"/>
            </w:tcBorders>
            <w:shd w:val="clear" w:color="000000" w:fill="FFFFFF"/>
            <w:noWrap/>
            <w:vAlign w:val="bottom"/>
            <w:hideMark/>
          </w:tcPr>
          <w:p w14:paraId="1F79FC97" w14:textId="77777777" w:rsidR="00C521B7" w:rsidRDefault="00C521B7">
            <w:pPr>
              <w:jc w:val="right"/>
              <w:rPr>
                <w:rFonts w:ascii="Arial" w:hAnsi="Arial" w:cs="Arial"/>
                <w:sz w:val="20"/>
                <w:szCs w:val="20"/>
              </w:rPr>
            </w:pPr>
            <w:r>
              <w:rPr>
                <w:rFonts w:ascii="Arial" w:hAnsi="Arial" w:cs="Arial"/>
                <w:sz w:val="20"/>
                <w:szCs w:val="20"/>
              </w:rPr>
              <w:t>13,38</w:t>
            </w:r>
          </w:p>
        </w:tc>
        <w:tc>
          <w:tcPr>
            <w:tcW w:w="2714" w:type="dxa"/>
            <w:tcBorders>
              <w:top w:val="nil"/>
              <w:left w:val="nil"/>
              <w:bottom w:val="single" w:sz="4" w:space="0" w:color="auto"/>
              <w:right w:val="single" w:sz="4" w:space="0" w:color="auto"/>
            </w:tcBorders>
            <w:shd w:val="clear" w:color="000000" w:fill="FFFFFF"/>
            <w:noWrap/>
            <w:vAlign w:val="bottom"/>
            <w:hideMark/>
          </w:tcPr>
          <w:p w14:paraId="25DBF8D6" w14:textId="77777777" w:rsidR="00C521B7" w:rsidRDefault="00C521B7">
            <w:pPr>
              <w:jc w:val="right"/>
              <w:rPr>
                <w:rFonts w:ascii="Arial" w:hAnsi="Arial" w:cs="Arial"/>
                <w:sz w:val="20"/>
                <w:szCs w:val="20"/>
              </w:rPr>
            </w:pPr>
            <w:r>
              <w:rPr>
                <w:rFonts w:ascii="Arial" w:hAnsi="Arial" w:cs="Arial"/>
                <w:sz w:val="20"/>
                <w:szCs w:val="20"/>
              </w:rPr>
              <w:t>47,85</w:t>
            </w:r>
          </w:p>
        </w:tc>
      </w:tr>
    </w:tbl>
    <w:p w14:paraId="32BF2CE2" w14:textId="77777777" w:rsidR="00C521B7" w:rsidRDefault="00C521B7" w:rsidP="00711314">
      <w:pPr>
        <w:pStyle w:val="Caption"/>
        <w:keepNext/>
      </w:pPr>
    </w:p>
    <w:p w14:paraId="30A33A7E" w14:textId="3AC623E3" w:rsidR="005132E2" w:rsidRDefault="005132E2" w:rsidP="007D6114">
      <w:pPr>
        <w:pStyle w:val="Caption"/>
        <w:keepNext/>
      </w:pPr>
      <w:bookmarkStart w:id="385" w:name="_Toc503189138"/>
      <w:r>
        <w:t xml:space="preserve">Table </w:t>
      </w:r>
      <w:r>
        <w:fldChar w:fldCharType="begin"/>
      </w:r>
      <w:r>
        <w:instrText xml:space="preserve"> SEQ Table \* ARABIC </w:instrText>
      </w:r>
      <w:r>
        <w:fldChar w:fldCharType="separate"/>
      </w:r>
      <w:r w:rsidR="00150CFD">
        <w:rPr>
          <w:noProof/>
        </w:rPr>
        <w:t>3</w:t>
      </w:r>
      <w:r>
        <w:fldChar w:fldCharType="end"/>
      </w:r>
      <w:r>
        <w:t xml:space="preserve">: </w:t>
      </w:r>
      <w:proofErr w:type="spellStart"/>
      <w:r w:rsidRPr="00E53125">
        <w:t>Alya</w:t>
      </w:r>
      <w:proofErr w:type="spellEnd"/>
      <w:r w:rsidRPr="00E53125">
        <w:t xml:space="preserve"> test case 1 metrics on DAVIDE</w:t>
      </w:r>
      <w:bookmarkEnd w:id="385"/>
    </w:p>
    <w:tbl>
      <w:tblPr>
        <w:tblW w:w="8240" w:type="dxa"/>
        <w:tblLook w:val="04A0" w:firstRow="1" w:lastRow="0" w:firstColumn="1" w:lastColumn="0" w:noHBand="0" w:noVBand="1"/>
      </w:tblPr>
      <w:tblGrid>
        <w:gridCol w:w="3140"/>
        <w:gridCol w:w="2540"/>
        <w:gridCol w:w="2560"/>
      </w:tblGrid>
      <w:tr w:rsidR="005132E2" w14:paraId="021DCA14" w14:textId="77777777" w:rsidTr="005132E2">
        <w:trPr>
          <w:trHeight w:val="260"/>
        </w:trPr>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C89C5"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14:paraId="36FDFE58"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14:paraId="49133D27"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886403D"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BDE0AA0" w14:textId="77777777" w:rsidR="005132E2" w:rsidRDefault="005132E2">
            <w:pPr>
              <w:jc w:val="right"/>
              <w:rPr>
                <w:rFonts w:ascii="Arial" w:hAnsi="Arial" w:cs="Arial"/>
                <w:sz w:val="20"/>
                <w:szCs w:val="20"/>
              </w:rPr>
            </w:pPr>
            <w:r>
              <w:rPr>
                <w:rFonts w:ascii="Arial" w:hAnsi="Arial" w:cs="Arial"/>
                <w:sz w:val="20"/>
                <w:szCs w:val="20"/>
              </w:rPr>
              <w:t>1</w:t>
            </w:r>
          </w:p>
        </w:tc>
        <w:tc>
          <w:tcPr>
            <w:tcW w:w="2540" w:type="dxa"/>
            <w:tcBorders>
              <w:top w:val="nil"/>
              <w:left w:val="nil"/>
              <w:bottom w:val="single" w:sz="4" w:space="0" w:color="auto"/>
              <w:right w:val="single" w:sz="4" w:space="0" w:color="auto"/>
            </w:tcBorders>
            <w:shd w:val="clear" w:color="auto" w:fill="auto"/>
            <w:noWrap/>
            <w:vAlign w:val="bottom"/>
            <w:hideMark/>
          </w:tcPr>
          <w:p w14:paraId="204A8029" w14:textId="77777777" w:rsidR="005132E2" w:rsidRDefault="005132E2">
            <w:pPr>
              <w:jc w:val="right"/>
              <w:rPr>
                <w:rFonts w:ascii="Arial" w:hAnsi="Arial" w:cs="Arial"/>
                <w:sz w:val="20"/>
                <w:szCs w:val="20"/>
              </w:rPr>
            </w:pPr>
            <w:r>
              <w:rPr>
                <w:rFonts w:ascii="Arial" w:hAnsi="Arial" w:cs="Arial"/>
                <w:sz w:val="20"/>
                <w:szCs w:val="20"/>
              </w:rPr>
              <w:t>49,22</w:t>
            </w:r>
          </w:p>
        </w:tc>
        <w:tc>
          <w:tcPr>
            <w:tcW w:w="2560" w:type="dxa"/>
            <w:tcBorders>
              <w:top w:val="nil"/>
              <w:left w:val="nil"/>
              <w:bottom w:val="single" w:sz="4" w:space="0" w:color="auto"/>
              <w:right w:val="single" w:sz="4" w:space="0" w:color="auto"/>
            </w:tcBorders>
            <w:shd w:val="clear" w:color="auto" w:fill="auto"/>
            <w:noWrap/>
            <w:vAlign w:val="bottom"/>
            <w:hideMark/>
          </w:tcPr>
          <w:p w14:paraId="65235BD1" w14:textId="77777777" w:rsidR="005132E2" w:rsidRDefault="005132E2">
            <w:pPr>
              <w:jc w:val="right"/>
              <w:rPr>
                <w:rFonts w:ascii="Arial" w:hAnsi="Arial" w:cs="Arial"/>
                <w:sz w:val="20"/>
                <w:szCs w:val="20"/>
              </w:rPr>
            </w:pPr>
            <w:r>
              <w:rPr>
                <w:rFonts w:ascii="Arial" w:hAnsi="Arial" w:cs="Arial"/>
                <w:sz w:val="20"/>
                <w:szCs w:val="20"/>
              </w:rPr>
              <w:t>105,14</w:t>
            </w:r>
          </w:p>
        </w:tc>
      </w:tr>
      <w:tr w:rsidR="005132E2" w14:paraId="25F24E65"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715B196E" w14:textId="77777777" w:rsidR="005132E2" w:rsidRDefault="005132E2">
            <w:pPr>
              <w:jc w:val="right"/>
              <w:rPr>
                <w:rFonts w:ascii="Arial" w:hAnsi="Arial" w:cs="Arial"/>
                <w:sz w:val="20"/>
                <w:szCs w:val="20"/>
              </w:rPr>
            </w:pPr>
            <w:r>
              <w:rPr>
                <w:rFonts w:ascii="Arial" w:hAnsi="Arial" w:cs="Arial"/>
                <w:sz w:val="20"/>
                <w:szCs w:val="20"/>
              </w:rPr>
              <w:t>2</w:t>
            </w:r>
          </w:p>
        </w:tc>
        <w:tc>
          <w:tcPr>
            <w:tcW w:w="2540" w:type="dxa"/>
            <w:tcBorders>
              <w:top w:val="nil"/>
              <w:left w:val="nil"/>
              <w:bottom w:val="single" w:sz="4" w:space="0" w:color="auto"/>
              <w:right w:val="single" w:sz="4" w:space="0" w:color="auto"/>
            </w:tcBorders>
            <w:shd w:val="clear" w:color="auto" w:fill="auto"/>
            <w:noWrap/>
            <w:vAlign w:val="bottom"/>
            <w:hideMark/>
          </w:tcPr>
          <w:p w14:paraId="4EEB96C8" w14:textId="77777777" w:rsidR="005132E2" w:rsidRDefault="005132E2">
            <w:pPr>
              <w:jc w:val="right"/>
              <w:rPr>
                <w:rFonts w:ascii="Arial" w:hAnsi="Arial" w:cs="Arial"/>
                <w:sz w:val="20"/>
                <w:szCs w:val="20"/>
              </w:rPr>
            </w:pPr>
            <w:r>
              <w:rPr>
                <w:rFonts w:ascii="Arial" w:hAnsi="Arial" w:cs="Arial"/>
                <w:sz w:val="20"/>
                <w:szCs w:val="20"/>
              </w:rPr>
              <w:t>27,26</w:t>
            </w:r>
          </w:p>
        </w:tc>
        <w:tc>
          <w:tcPr>
            <w:tcW w:w="2560" w:type="dxa"/>
            <w:tcBorders>
              <w:top w:val="nil"/>
              <w:left w:val="nil"/>
              <w:bottom w:val="single" w:sz="4" w:space="0" w:color="auto"/>
              <w:right w:val="single" w:sz="4" w:space="0" w:color="auto"/>
            </w:tcBorders>
            <w:shd w:val="clear" w:color="auto" w:fill="auto"/>
            <w:noWrap/>
            <w:vAlign w:val="bottom"/>
            <w:hideMark/>
          </w:tcPr>
          <w:p w14:paraId="3F046061" w14:textId="77777777" w:rsidR="005132E2" w:rsidRDefault="005132E2">
            <w:pPr>
              <w:jc w:val="right"/>
              <w:rPr>
                <w:rFonts w:ascii="Arial" w:hAnsi="Arial" w:cs="Arial"/>
                <w:sz w:val="20"/>
                <w:szCs w:val="20"/>
              </w:rPr>
            </w:pPr>
            <w:r>
              <w:rPr>
                <w:rFonts w:ascii="Arial" w:hAnsi="Arial" w:cs="Arial"/>
                <w:sz w:val="20"/>
                <w:szCs w:val="20"/>
              </w:rPr>
              <w:t>199,28</w:t>
            </w:r>
          </w:p>
        </w:tc>
      </w:tr>
      <w:tr w:rsidR="005132E2" w14:paraId="497926D2"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5BB63468" w14:textId="77777777" w:rsidR="005132E2" w:rsidRDefault="005132E2">
            <w:pPr>
              <w:jc w:val="right"/>
              <w:rPr>
                <w:rFonts w:ascii="Arial" w:hAnsi="Arial" w:cs="Arial"/>
                <w:sz w:val="20"/>
                <w:szCs w:val="20"/>
              </w:rPr>
            </w:pPr>
            <w:r>
              <w:rPr>
                <w:rFonts w:ascii="Arial" w:hAnsi="Arial" w:cs="Arial"/>
                <w:sz w:val="20"/>
                <w:szCs w:val="20"/>
              </w:rPr>
              <w:t>4</w:t>
            </w:r>
          </w:p>
        </w:tc>
        <w:tc>
          <w:tcPr>
            <w:tcW w:w="2540" w:type="dxa"/>
            <w:tcBorders>
              <w:top w:val="nil"/>
              <w:left w:val="nil"/>
              <w:bottom w:val="single" w:sz="4" w:space="0" w:color="auto"/>
              <w:right w:val="single" w:sz="4" w:space="0" w:color="auto"/>
            </w:tcBorders>
            <w:shd w:val="clear" w:color="auto" w:fill="auto"/>
            <w:noWrap/>
            <w:vAlign w:val="bottom"/>
            <w:hideMark/>
          </w:tcPr>
          <w:p w14:paraId="78057110" w14:textId="77777777" w:rsidR="005132E2" w:rsidRDefault="005132E2">
            <w:pPr>
              <w:jc w:val="right"/>
              <w:rPr>
                <w:rFonts w:ascii="Arial" w:hAnsi="Arial" w:cs="Arial"/>
                <w:sz w:val="20"/>
                <w:szCs w:val="20"/>
              </w:rPr>
            </w:pPr>
            <w:r>
              <w:rPr>
                <w:rFonts w:ascii="Arial" w:hAnsi="Arial" w:cs="Arial"/>
                <w:sz w:val="20"/>
                <w:szCs w:val="20"/>
              </w:rPr>
              <w:t>14,82</w:t>
            </w:r>
          </w:p>
        </w:tc>
        <w:tc>
          <w:tcPr>
            <w:tcW w:w="2560" w:type="dxa"/>
            <w:tcBorders>
              <w:top w:val="nil"/>
              <w:left w:val="nil"/>
              <w:bottom w:val="single" w:sz="4" w:space="0" w:color="auto"/>
              <w:right w:val="single" w:sz="4" w:space="0" w:color="auto"/>
            </w:tcBorders>
            <w:shd w:val="clear" w:color="auto" w:fill="auto"/>
            <w:noWrap/>
            <w:vAlign w:val="bottom"/>
            <w:hideMark/>
          </w:tcPr>
          <w:p w14:paraId="03CF799D" w14:textId="77777777" w:rsidR="005132E2" w:rsidRDefault="005132E2">
            <w:pPr>
              <w:jc w:val="right"/>
              <w:rPr>
                <w:rFonts w:ascii="Arial" w:hAnsi="Arial" w:cs="Arial"/>
                <w:sz w:val="20"/>
                <w:szCs w:val="20"/>
              </w:rPr>
            </w:pPr>
            <w:r>
              <w:rPr>
                <w:rFonts w:ascii="Arial" w:hAnsi="Arial" w:cs="Arial"/>
                <w:sz w:val="20"/>
                <w:szCs w:val="20"/>
              </w:rPr>
              <w:t>196,56</w:t>
            </w:r>
          </w:p>
        </w:tc>
      </w:tr>
      <w:tr w:rsidR="005132E2" w14:paraId="576036D8"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7D31543" w14:textId="77777777" w:rsidR="005132E2" w:rsidRDefault="005132E2">
            <w:pPr>
              <w:jc w:val="right"/>
              <w:rPr>
                <w:rFonts w:ascii="Arial" w:hAnsi="Arial" w:cs="Arial"/>
                <w:sz w:val="20"/>
                <w:szCs w:val="20"/>
              </w:rPr>
            </w:pPr>
            <w:r>
              <w:rPr>
                <w:rFonts w:ascii="Arial" w:hAnsi="Arial" w:cs="Arial"/>
                <w:sz w:val="20"/>
                <w:szCs w:val="20"/>
              </w:rPr>
              <w:t>8</w:t>
            </w:r>
          </w:p>
        </w:tc>
        <w:tc>
          <w:tcPr>
            <w:tcW w:w="2540" w:type="dxa"/>
            <w:tcBorders>
              <w:top w:val="nil"/>
              <w:left w:val="nil"/>
              <w:bottom w:val="single" w:sz="4" w:space="0" w:color="auto"/>
              <w:right w:val="single" w:sz="4" w:space="0" w:color="auto"/>
            </w:tcBorders>
            <w:shd w:val="clear" w:color="auto" w:fill="auto"/>
            <w:noWrap/>
            <w:vAlign w:val="bottom"/>
            <w:hideMark/>
          </w:tcPr>
          <w:p w14:paraId="07E3966B" w14:textId="77777777" w:rsidR="005132E2" w:rsidRDefault="005132E2">
            <w:pPr>
              <w:jc w:val="right"/>
              <w:rPr>
                <w:rFonts w:ascii="Arial" w:hAnsi="Arial" w:cs="Arial"/>
                <w:sz w:val="20"/>
                <w:szCs w:val="20"/>
              </w:rPr>
            </w:pPr>
            <w:r>
              <w:rPr>
                <w:rFonts w:ascii="Arial" w:hAnsi="Arial" w:cs="Arial"/>
                <w:sz w:val="20"/>
                <w:szCs w:val="20"/>
              </w:rPr>
              <w:t>8,35</w:t>
            </w:r>
          </w:p>
        </w:tc>
        <w:tc>
          <w:tcPr>
            <w:tcW w:w="2560" w:type="dxa"/>
            <w:tcBorders>
              <w:top w:val="nil"/>
              <w:left w:val="nil"/>
              <w:bottom w:val="single" w:sz="4" w:space="0" w:color="auto"/>
              <w:right w:val="single" w:sz="4" w:space="0" w:color="auto"/>
            </w:tcBorders>
            <w:shd w:val="clear" w:color="auto" w:fill="auto"/>
            <w:noWrap/>
            <w:vAlign w:val="bottom"/>
            <w:hideMark/>
          </w:tcPr>
          <w:p w14:paraId="410E29A3" w14:textId="77777777" w:rsidR="005132E2" w:rsidRDefault="005132E2">
            <w:pPr>
              <w:jc w:val="right"/>
              <w:rPr>
                <w:rFonts w:ascii="Arial" w:hAnsi="Arial" w:cs="Arial"/>
                <w:sz w:val="20"/>
                <w:szCs w:val="20"/>
              </w:rPr>
            </w:pPr>
            <w:r>
              <w:rPr>
                <w:rFonts w:ascii="Arial" w:hAnsi="Arial" w:cs="Arial"/>
                <w:sz w:val="20"/>
                <w:szCs w:val="20"/>
              </w:rPr>
              <w:t>278,62</w:t>
            </w:r>
          </w:p>
        </w:tc>
      </w:tr>
    </w:tbl>
    <w:p w14:paraId="6D9B91A5" w14:textId="77777777" w:rsidR="005132E2" w:rsidRPr="005132E2" w:rsidRDefault="005132E2" w:rsidP="007D6114"/>
    <w:p w14:paraId="7AFC4A04" w14:textId="77777777" w:rsidR="006837DE" w:rsidRDefault="006837DE" w:rsidP="004A5A44">
      <w:pPr>
        <w:spacing w:after="120"/>
        <w:jc w:val="both"/>
      </w:pPr>
    </w:p>
    <w:p w14:paraId="44552516" w14:textId="77777777" w:rsidR="001A1A74" w:rsidRDefault="001A1A74" w:rsidP="004A5A44">
      <w:pPr>
        <w:spacing w:after="120"/>
        <w:jc w:val="both"/>
      </w:pPr>
    </w:p>
    <w:p w14:paraId="354F5D64" w14:textId="5A75713A" w:rsidR="00835979" w:rsidRPr="00CF0B48" w:rsidRDefault="007A305D" w:rsidP="00A7005A">
      <w:pPr>
        <w:pStyle w:val="Heading4"/>
      </w:pPr>
      <w:bookmarkStart w:id="386" w:name="_Toc503189086"/>
      <w:r>
        <w:lastRenderedPageBreak/>
        <w:t>Test case 2 metrics</w:t>
      </w:r>
      <w:bookmarkEnd w:id="386"/>
    </w:p>
    <w:p w14:paraId="6327991C" w14:textId="00A455F9" w:rsidR="005132E2" w:rsidRDefault="005132E2" w:rsidP="007D6114">
      <w:pPr>
        <w:pStyle w:val="Caption"/>
        <w:keepNext/>
      </w:pPr>
      <w:r>
        <w:t xml:space="preserve">Table </w:t>
      </w:r>
      <w:r>
        <w:fldChar w:fldCharType="begin"/>
      </w:r>
      <w:r>
        <w:instrText xml:space="preserve"> SEQ Table \* ARABIC </w:instrText>
      </w:r>
      <w:r>
        <w:fldChar w:fldCharType="separate"/>
      </w:r>
      <w:r w:rsidR="00150CFD">
        <w:rPr>
          <w:noProof/>
        </w:rPr>
        <w:t>4</w:t>
      </w:r>
      <w:r>
        <w:fldChar w:fldCharType="end"/>
      </w:r>
      <w:r>
        <w:t xml:space="preserve">: </w:t>
      </w:r>
      <w:proofErr w:type="spellStart"/>
      <w:r w:rsidRPr="0087713F">
        <w:t>Alya</w:t>
      </w:r>
      <w:proofErr w:type="spellEnd"/>
      <w:r w:rsidRPr="0087713F">
        <w:t xml:space="preserve"> test case 2 metrics on </w:t>
      </w:r>
      <w:proofErr w:type="spellStart"/>
      <w:r>
        <w:t>Frioul</w:t>
      </w:r>
      <w:proofErr w:type="spellEnd"/>
      <w:r>
        <w:t>-PCP</w:t>
      </w:r>
    </w:p>
    <w:tbl>
      <w:tblPr>
        <w:tblW w:w="8562" w:type="dxa"/>
        <w:tblLook w:val="04A0" w:firstRow="1" w:lastRow="0" w:firstColumn="1" w:lastColumn="0" w:noHBand="0" w:noVBand="1"/>
      </w:tblPr>
      <w:tblGrid>
        <w:gridCol w:w="3263"/>
        <w:gridCol w:w="2639"/>
        <w:gridCol w:w="2660"/>
      </w:tblGrid>
      <w:tr w:rsidR="005132E2" w14:paraId="5BCD8FF6" w14:textId="77777777" w:rsidTr="007D6114">
        <w:trPr>
          <w:trHeight w:val="266"/>
        </w:trPr>
        <w:tc>
          <w:tcPr>
            <w:tcW w:w="3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DA31" w14:textId="77777777" w:rsidR="005132E2" w:rsidRDefault="005132E2">
            <w:pPr>
              <w:rPr>
                <w:rFonts w:ascii="Arial" w:hAnsi="Arial" w:cs="Arial"/>
                <w:b/>
                <w:bCs/>
                <w:sz w:val="20"/>
                <w:szCs w:val="20"/>
              </w:rPr>
            </w:pPr>
            <w:r>
              <w:rPr>
                <w:rFonts w:ascii="Arial" w:hAnsi="Arial" w:cs="Arial"/>
                <w:b/>
                <w:bCs/>
                <w:sz w:val="20"/>
                <w:szCs w:val="20"/>
              </w:rPr>
              <w:t>Number of full PCP-KNL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6E8C3DB9"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60" w:type="dxa"/>
            <w:tcBorders>
              <w:top w:val="single" w:sz="4" w:space="0" w:color="auto"/>
              <w:left w:val="nil"/>
              <w:bottom w:val="single" w:sz="4" w:space="0" w:color="auto"/>
              <w:right w:val="single" w:sz="4" w:space="0" w:color="auto"/>
            </w:tcBorders>
            <w:shd w:val="clear" w:color="auto" w:fill="auto"/>
            <w:noWrap/>
            <w:vAlign w:val="bottom"/>
            <w:hideMark/>
          </w:tcPr>
          <w:p w14:paraId="1528DDB1"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35B114FA" w14:textId="77777777" w:rsidTr="007D6114">
        <w:trPr>
          <w:trHeight w:val="266"/>
        </w:trPr>
        <w:tc>
          <w:tcPr>
            <w:tcW w:w="3263" w:type="dxa"/>
            <w:tcBorders>
              <w:top w:val="nil"/>
              <w:left w:val="single" w:sz="4" w:space="0" w:color="auto"/>
              <w:bottom w:val="single" w:sz="4" w:space="0" w:color="auto"/>
              <w:right w:val="single" w:sz="4" w:space="0" w:color="auto"/>
            </w:tcBorders>
            <w:shd w:val="clear" w:color="auto" w:fill="auto"/>
            <w:noWrap/>
            <w:vAlign w:val="bottom"/>
            <w:hideMark/>
          </w:tcPr>
          <w:p w14:paraId="7818C733"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699EF2E0" w14:textId="77777777" w:rsidR="005132E2" w:rsidRDefault="005132E2">
            <w:pPr>
              <w:jc w:val="right"/>
              <w:rPr>
                <w:rFonts w:ascii="Arial" w:hAnsi="Arial" w:cs="Arial"/>
                <w:sz w:val="20"/>
                <w:szCs w:val="20"/>
              </w:rPr>
            </w:pPr>
            <w:r>
              <w:rPr>
                <w:rFonts w:ascii="Arial" w:hAnsi="Arial" w:cs="Arial"/>
                <w:sz w:val="20"/>
                <w:szCs w:val="20"/>
              </w:rPr>
              <w:t>220,07</w:t>
            </w:r>
          </w:p>
        </w:tc>
        <w:tc>
          <w:tcPr>
            <w:tcW w:w="2660" w:type="dxa"/>
            <w:tcBorders>
              <w:top w:val="nil"/>
              <w:left w:val="nil"/>
              <w:bottom w:val="single" w:sz="4" w:space="0" w:color="auto"/>
              <w:right w:val="single" w:sz="4" w:space="0" w:color="auto"/>
            </w:tcBorders>
            <w:shd w:val="clear" w:color="auto" w:fill="auto"/>
            <w:noWrap/>
            <w:vAlign w:val="bottom"/>
            <w:hideMark/>
          </w:tcPr>
          <w:p w14:paraId="11D86540" w14:textId="77777777" w:rsidR="005132E2" w:rsidRDefault="005132E2">
            <w:pPr>
              <w:jc w:val="right"/>
              <w:rPr>
                <w:rFonts w:ascii="Arial" w:hAnsi="Arial" w:cs="Arial"/>
                <w:sz w:val="20"/>
                <w:szCs w:val="20"/>
              </w:rPr>
            </w:pPr>
            <w:r>
              <w:rPr>
                <w:rFonts w:ascii="Arial" w:hAnsi="Arial" w:cs="Arial"/>
                <w:sz w:val="20"/>
                <w:szCs w:val="20"/>
              </w:rPr>
              <w:t>332,13</w:t>
            </w:r>
          </w:p>
        </w:tc>
      </w:tr>
      <w:tr w:rsidR="005132E2" w14:paraId="29152AE7"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657E94A8"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000000" w:fill="FFFFFF"/>
            <w:noWrap/>
            <w:vAlign w:val="bottom"/>
            <w:hideMark/>
          </w:tcPr>
          <w:p w14:paraId="4419E911" w14:textId="77777777" w:rsidR="005132E2" w:rsidRDefault="005132E2">
            <w:pPr>
              <w:jc w:val="right"/>
              <w:rPr>
                <w:rFonts w:ascii="Arial" w:hAnsi="Arial" w:cs="Arial"/>
                <w:sz w:val="20"/>
                <w:szCs w:val="20"/>
              </w:rPr>
            </w:pPr>
            <w:r>
              <w:rPr>
                <w:rFonts w:ascii="Arial" w:hAnsi="Arial" w:cs="Arial"/>
                <w:sz w:val="20"/>
                <w:szCs w:val="20"/>
              </w:rPr>
              <w:t>108,18</w:t>
            </w:r>
          </w:p>
        </w:tc>
        <w:tc>
          <w:tcPr>
            <w:tcW w:w="2660" w:type="dxa"/>
            <w:tcBorders>
              <w:top w:val="nil"/>
              <w:left w:val="nil"/>
              <w:bottom w:val="single" w:sz="4" w:space="0" w:color="auto"/>
              <w:right w:val="single" w:sz="4" w:space="0" w:color="auto"/>
            </w:tcBorders>
            <w:shd w:val="clear" w:color="000000" w:fill="FFFFFF"/>
            <w:noWrap/>
            <w:vAlign w:val="bottom"/>
            <w:hideMark/>
          </w:tcPr>
          <w:p w14:paraId="310F0A91" w14:textId="77777777" w:rsidR="005132E2" w:rsidRDefault="005132E2">
            <w:pPr>
              <w:jc w:val="right"/>
              <w:rPr>
                <w:rFonts w:ascii="Arial" w:hAnsi="Arial" w:cs="Arial"/>
                <w:sz w:val="20"/>
                <w:szCs w:val="20"/>
              </w:rPr>
            </w:pPr>
            <w:r>
              <w:rPr>
                <w:rFonts w:ascii="Arial" w:hAnsi="Arial" w:cs="Arial"/>
                <w:sz w:val="20"/>
                <w:szCs w:val="20"/>
              </w:rPr>
              <w:t>389,95</w:t>
            </w:r>
          </w:p>
        </w:tc>
      </w:tr>
      <w:tr w:rsidR="005132E2" w14:paraId="22B28645"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2C1BABAC"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000000" w:fill="FFFFFF"/>
            <w:noWrap/>
            <w:vAlign w:val="bottom"/>
            <w:hideMark/>
          </w:tcPr>
          <w:p w14:paraId="3C95B176" w14:textId="77777777" w:rsidR="005132E2" w:rsidRDefault="005132E2">
            <w:pPr>
              <w:jc w:val="right"/>
              <w:rPr>
                <w:rFonts w:ascii="Arial" w:hAnsi="Arial" w:cs="Arial"/>
                <w:sz w:val="20"/>
                <w:szCs w:val="20"/>
              </w:rPr>
            </w:pPr>
            <w:r>
              <w:rPr>
                <w:rFonts w:ascii="Arial" w:hAnsi="Arial" w:cs="Arial"/>
                <w:sz w:val="20"/>
                <w:szCs w:val="20"/>
              </w:rPr>
              <w:t>55,81</w:t>
            </w:r>
          </w:p>
        </w:tc>
        <w:tc>
          <w:tcPr>
            <w:tcW w:w="2660" w:type="dxa"/>
            <w:tcBorders>
              <w:top w:val="nil"/>
              <w:left w:val="nil"/>
              <w:bottom w:val="single" w:sz="4" w:space="0" w:color="auto"/>
              <w:right w:val="single" w:sz="4" w:space="0" w:color="auto"/>
            </w:tcBorders>
            <w:shd w:val="clear" w:color="000000" w:fill="FFFFFF"/>
            <w:noWrap/>
            <w:vAlign w:val="bottom"/>
            <w:hideMark/>
          </w:tcPr>
          <w:p w14:paraId="55C5DCC0" w14:textId="77777777" w:rsidR="005132E2" w:rsidRDefault="005132E2">
            <w:pPr>
              <w:jc w:val="right"/>
              <w:rPr>
                <w:rFonts w:ascii="Arial" w:hAnsi="Arial" w:cs="Arial"/>
                <w:sz w:val="20"/>
                <w:szCs w:val="20"/>
              </w:rPr>
            </w:pPr>
            <w:r>
              <w:rPr>
                <w:rFonts w:ascii="Arial" w:hAnsi="Arial" w:cs="Arial"/>
                <w:sz w:val="20"/>
                <w:szCs w:val="20"/>
              </w:rPr>
              <w:t>380,00</w:t>
            </w:r>
          </w:p>
        </w:tc>
      </w:tr>
      <w:tr w:rsidR="005132E2" w14:paraId="5A064AC6"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35D5DAB6"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000000" w:fill="FFFFFF"/>
            <w:noWrap/>
            <w:vAlign w:val="bottom"/>
            <w:hideMark/>
          </w:tcPr>
          <w:p w14:paraId="68344331" w14:textId="77777777" w:rsidR="005132E2" w:rsidRDefault="005132E2">
            <w:pPr>
              <w:jc w:val="right"/>
              <w:rPr>
                <w:rFonts w:ascii="Arial" w:hAnsi="Arial" w:cs="Arial"/>
                <w:sz w:val="20"/>
                <w:szCs w:val="20"/>
              </w:rPr>
            </w:pPr>
            <w:r>
              <w:rPr>
                <w:rFonts w:ascii="Arial" w:hAnsi="Arial" w:cs="Arial"/>
                <w:sz w:val="20"/>
                <w:szCs w:val="20"/>
              </w:rPr>
              <w:t>28,68</w:t>
            </w:r>
          </w:p>
        </w:tc>
        <w:tc>
          <w:tcPr>
            <w:tcW w:w="2660" w:type="dxa"/>
            <w:tcBorders>
              <w:top w:val="nil"/>
              <w:left w:val="nil"/>
              <w:bottom w:val="single" w:sz="4" w:space="0" w:color="auto"/>
              <w:right w:val="single" w:sz="4" w:space="0" w:color="auto"/>
            </w:tcBorders>
            <w:shd w:val="clear" w:color="000000" w:fill="FFFFFF"/>
            <w:noWrap/>
            <w:vAlign w:val="bottom"/>
            <w:hideMark/>
          </w:tcPr>
          <w:p w14:paraId="3802AF27" w14:textId="77777777" w:rsidR="005132E2" w:rsidRDefault="005132E2">
            <w:pPr>
              <w:jc w:val="right"/>
              <w:rPr>
                <w:rFonts w:ascii="Arial" w:hAnsi="Arial" w:cs="Arial"/>
                <w:sz w:val="20"/>
                <w:szCs w:val="20"/>
              </w:rPr>
            </w:pPr>
            <w:r>
              <w:rPr>
                <w:rFonts w:ascii="Arial" w:hAnsi="Arial" w:cs="Arial"/>
                <w:sz w:val="20"/>
                <w:szCs w:val="20"/>
              </w:rPr>
              <w:t>470,00</w:t>
            </w:r>
          </w:p>
        </w:tc>
      </w:tr>
    </w:tbl>
    <w:p w14:paraId="4D5193A8" w14:textId="77777777" w:rsidR="005132E2" w:rsidRDefault="005132E2" w:rsidP="00711314">
      <w:pPr>
        <w:pStyle w:val="Caption"/>
        <w:keepNext/>
      </w:pPr>
    </w:p>
    <w:p w14:paraId="4C70D7A3" w14:textId="648E1ED4" w:rsidR="005132E2" w:rsidRDefault="005132E2" w:rsidP="007D6114">
      <w:pPr>
        <w:pStyle w:val="Caption"/>
        <w:keepNext/>
      </w:pPr>
      <w:bookmarkStart w:id="387" w:name="_Toc503189139"/>
      <w:r>
        <w:t xml:space="preserve">Table </w:t>
      </w:r>
      <w:r>
        <w:fldChar w:fldCharType="begin"/>
      </w:r>
      <w:r>
        <w:instrText xml:space="preserve"> SEQ Table \* ARABIC </w:instrText>
      </w:r>
      <w:r>
        <w:fldChar w:fldCharType="separate"/>
      </w:r>
      <w:r w:rsidR="00150CFD">
        <w:rPr>
          <w:noProof/>
        </w:rPr>
        <w:t>5</w:t>
      </w:r>
      <w:r>
        <w:fldChar w:fldCharType="end"/>
      </w:r>
      <w:r>
        <w:t xml:space="preserve">: </w:t>
      </w:r>
      <w:proofErr w:type="spellStart"/>
      <w:r w:rsidRPr="00C35AA7">
        <w:t>Alya</w:t>
      </w:r>
      <w:proofErr w:type="spellEnd"/>
      <w:r w:rsidRPr="00C35AA7">
        <w:t xml:space="preserve"> test case 2 metrics on DAVIDE</w:t>
      </w:r>
      <w:bookmarkEnd w:id="387"/>
    </w:p>
    <w:tbl>
      <w:tblPr>
        <w:tblW w:w="8560" w:type="dxa"/>
        <w:tblLook w:val="04A0" w:firstRow="1" w:lastRow="0" w:firstColumn="1" w:lastColumn="0" w:noHBand="0" w:noVBand="1"/>
      </w:tblPr>
      <w:tblGrid>
        <w:gridCol w:w="3262"/>
        <w:gridCol w:w="2639"/>
        <w:gridCol w:w="2659"/>
        <w:tblGridChange w:id="388">
          <w:tblGrid>
            <w:gridCol w:w="3262"/>
            <w:gridCol w:w="2639"/>
            <w:gridCol w:w="2659"/>
          </w:tblGrid>
        </w:tblGridChange>
      </w:tblGrid>
      <w:tr w:rsidR="005132E2" w14:paraId="18A94BF6" w14:textId="77777777" w:rsidTr="007D6114">
        <w:trPr>
          <w:trHeight w:val="264"/>
        </w:trPr>
        <w:tc>
          <w:tcPr>
            <w:tcW w:w="3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567FE"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36F35902"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59" w:type="dxa"/>
            <w:tcBorders>
              <w:top w:val="single" w:sz="4" w:space="0" w:color="auto"/>
              <w:left w:val="nil"/>
              <w:bottom w:val="single" w:sz="4" w:space="0" w:color="auto"/>
              <w:right w:val="single" w:sz="4" w:space="0" w:color="auto"/>
            </w:tcBorders>
            <w:shd w:val="clear" w:color="auto" w:fill="auto"/>
            <w:noWrap/>
            <w:vAlign w:val="bottom"/>
            <w:hideMark/>
          </w:tcPr>
          <w:p w14:paraId="30AA847C"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305F01D"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1D3D7B6"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27073590" w14:textId="77777777" w:rsidR="005132E2" w:rsidRDefault="005132E2">
            <w:pPr>
              <w:jc w:val="right"/>
              <w:rPr>
                <w:rFonts w:ascii="Arial" w:hAnsi="Arial" w:cs="Arial"/>
                <w:sz w:val="20"/>
                <w:szCs w:val="20"/>
              </w:rPr>
            </w:pPr>
            <w:r>
              <w:rPr>
                <w:rFonts w:ascii="Arial" w:hAnsi="Arial" w:cs="Arial"/>
                <w:sz w:val="20"/>
                <w:szCs w:val="20"/>
              </w:rPr>
              <w:t>92,80</w:t>
            </w:r>
          </w:p>
        </w:tc>
        <w:tc>
          <w:tcPr>
            <w:tcW w:w="2659" w:type="dxa"/>
            <w:tcBorders>
              <w:top w:val="nil"/>
              <w:left w:val="nil"/>
              <w:bottom w:val="single" w:sz="4" w:space="0" w:color="auto"/>
              <w:right w:val="single" w:sz="4" w:space="0" w:color="auto"/>
            </w:tcBorders>
            <w:shd w:val="clear" w:color="auto" w:fill="auto"/>
            <w:noWrap/>
            <w:vAlign w:val="bottom"/>
            <w:hideMark/>
          </w:tcPr>
          <w:p w14:paraId="5A9EA3FC" w14:textId="77777777" w:rsidR="005132E2" w:rsidRDefault="005132E2">
            <w:pPr>
              <w:jc w:val="right"/>
              <w:rPr>
                <w:rFonts w:ascii="Arial" w:hAnsi="Arial" w:cs="Arial"/>
                <w:sz w:val="20"/>
                <w:szCs w:val="20"/>
              </w:rPr>
            </w:pPr>
            <w:r>
              <w:rPr>
                <w:rFonts w:ascii="Arial" w:hAnsi="Arial" w:cs="Arial"/>
                <w:sz w:val="20"/>
                <w:szCs w:val="20"/>
              </w:rPr>
              <w:t>898,22</w:t>
            </w:r>
          </w:p>
        </w:tc>
      </w:tr>
      <w:tr w:rsidR="005132E2" w14:paraId="1AE1CF0E" w14:textId="77777777" w:rsidTr="007D6114">
        <w:trPr>
          <w:trHeight w:val="296"/>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5D93BC9"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auto" w:fill="auto"/>
            <w:noWrap/>
            <w:vAlign w:val="bottom"/>
            <w:hideMark/>
          </w:tcPr>
          <w:p w14:paraId="59D77126" w14:textId="77777777" w:rsidR="005132E2" w:rsidRDefault="005132E2">
            <w:pPr>
              <w:jc w:val="right"/>
              <w:rPr>
                <w:rFonts w:ascii="Arial" w:hAnsi="Arial" w:cs="Arial"/>
                <w:sz w:val="20"/>
                <w:szCs w:val="20"/>
              </w:rPr>
            </w:pPr>
            <w:r>
              <w:rPr>
                <w:rFonts w:ascii="Arial" w:hAnsi="Arial" w:cs="Arial"/>
                <w:sz w:val="20"/>
                <w:szCs w:val="20"/>
              </w:rPr>
              <w:t>47,83</w:t>
            </w:r>
          </w:p>
        </w:tc>
        <w:tc>
          <w:tcPr>
            <w:tcW w:w="2659" w:type="dxa"/>
            <w:tcBorders>
              <w:top w:val="nil"/>
              <w:left w:val="nil"/>
              <w:bottom w:val="single" w:sz="4" w:space="0" w:color="auto"/>
              <w:right w:val="single" w:sz="4" w:space="0" w:color="auto"/>
            </w:tcBorders>
            <w:shd w:val="clear" w:color="auto" w:fill="auto"/>
            <w:noWrap/>
            <w:vAlign w:val="bottom"/>
            <w:hideMark/>
          </w:tcPr>
          <w:p w14:paraId="391CA48F" w14:textId="77777777" w:rsidR="005132E2" w:rsidRDefault="005132E2">
            <w:pPr>
              <w:jc w:val="right"/>
              <w:rPr>
                <w:rFonts w:ascii="Arial" w:hAnsi="Arial" w:cs="Arial"/>
                <w:sz w:val="20"/>
                <w:szCs w:val="20"/>
              </w:rPr>
            </w:pPr>
            <w:r>
              <w:rPr>
                <w:rFonts w:ascii="Arial" w:hAnsi="Arial" w:cs="Arial"/>
                <w:sz w:val="20"/>
                <w:szCs w:val="20"/>
              </w:rPr>
              <w:t>1 441,30</w:t>
            </w:r>
          </w:p>
        </w:tc>
      </w:tr>
      <w:tr w:rsidR="005132E2" w14:paraId="5997FFE2"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3D0FC0A"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auto" w:fill="auto"/>
            <w:noWrap/>
            <w:vAlign w:val="bottom"/>
            <w:hideMark/>
          </w:tcPr>
          <w:p w14:paraId="6361EF10" w14:textId="77777777" w:rsidR="005132E2" w:rsidRDefault="005132E2">
            <w:pPr>
              <w:jc w:val="right"/>
              <w:rPr>
                <w:rFonts w:ascii="Arial" w:hAnsi="Arial" w:cs="Arial"/>
                <w:sz w:val="20"/>
                <w:szCs w:val="20"/>
              </w:rPr>
            </w:pPr>
            <w:r>
              <w:rPr>
                <w:rFonts w:ascii="Arial" w:hAnsi="Arial" w:cs="Arial"/>
                <w:sz w:val="20"/>
                <w:szCs w:val="20"/>
              </w:rPr>
              <w:t>26,65</w:t>
            </w:r>
          </w:p>
        </w:tc>
        <w:tc>
          <w:tcPr>
            <w:tcW w:w="2659" w:type="dxa"/>
            <w:tcBorders>
              <w:top w:val="nil"/>
              <w:left w:val="nil"/>
              <w:bottom w:val="single" w:sz="4" w:space="0" w:color="auto"/>
              <w:right w:val="single" w:sz="4" w:space="0" w:color="auto"/>
            </w:tcBorders>
            <w:shd w:val="clear" w:color="auto" w:fill="auto"/>
            <w:noWrap/>
            <w:vAlign w:val="bottom"/>
            <w:hideMark/>
          </w:tcPr>
          <w:p w14:paraId="3F1D1413" w14:textId="77777777" w:rsidR="005132E2" w:rsidRDefault="005132E2">
            <w:pPr>
              <w:jc w:val="right"/>
              <w:rPr>
                <w:rFonts w:ascii="Arial" w:hAnsi="Arial" w:cs="Arial"/>
                <w:sz w:val="20"/>
                <w:szCs w:val="20"/>
              </w:rPr>
            </w:pPr>
            <w:r>
              <w:rPr>
                <w:rFonts w:ascii="Arial" w:hAnsi="Arial" w:cs="Arial"/>
                <w:sz w:val="20"/>
                <w:szCs w:val="20"/>
              </w:rPr>
              <w:t>1 722,93</w:t>
            </w:r>
          </w:p>
        </w:tc>
      </w:tr>
      <w:tr w:rsidR="005132E2" w14:paraId="1911D4D6"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74058EB"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auto" w:fill="auto"/>
            <w:noWrap/>
            <w:vAlign w:val="bottom"/>
            <w:hideMark/>
          </w:tcPr>
          <w:p w14:paraId="3AA004B7" w14:textId="77777777" w:rsidR="005132E2" w:rsidRDefault="005132E2">
            <w:pPr>
              <w:jc w:val="right"/>
              <w:rPr>
                <w:rFonts w:ascii="Arial" w:hAnsi="Arial" w:cs="Arial"/>
                <w:sz w:val="20"/>
                <w:szCs w:val="20"/>
              </w:rPr>
            </w:pPr>
            <w:r>
              <w:rPr>
                <w:rFonts w:ascii="Arial" w:hAnsi="Arial" w:cs="Arial"/>
                <w:sz w:val="20"/>
                <w:szCs w:val="20"/>
              </w:rPr>
              <w:t>14,77</w:t>
            </w:r>
          </w:p>
        </w:tc>
        <w:tc>
          <w:tcPr>
            <w:tcW w:w="2659" w:type="dxa"/>
            <w:tcBorders>
              <w:top w:val="nil"/>
              <w:left w:val="nil"/>
              <w:bottom w:val="single" w:sz="4" w:space="0" w:color="auto"/>
              <w:right w:val="single" w:sz="4" w:space="0" w:color="auto"/>
            </w:tcBorders>
            <w:shd w:val="clear" w:color="auto" w:fill="auto"/>
            <w:noWrap/>
            <w:vAlign w:val="bottom"/>
            <w:hideMark/>
          </w:tcPr>
          <w:p w14:paraId="27E1B60D" w14:textId="77777777" w:rsidR="005132E2" w:rsidRDefault="005132E2">
            <w:pPr>
              <w:jc w:val="right"/>
              <w:rPr>
                <w:rFonts w:ascii="Arial" w:hAnsi="Arial" w:cs="Arial"/>
                <w:sz w:val="20"/>
                <w:szCs w:val="20"/>
              </w:rPr>
            </w:pPr>
            <w:r>
              <w:rPr>
                <w:rFonts w:ascii="Arial" w:hAnsi="Arial" w:cs="Arial"/>
                <w:sz w:val="20"/>
                <w:szCs w:val="20"/>
              </w:rPr>
              <w:t>1 821,98</w:t>
            </w:r>
          </w:p>
        </w:tc>
      </w:tr>
    </w:tbl>
    <w:p w14:paraId="74BA5CAB" w14:textId="77777777" w:rsidR="005132E2" w:rsidRPr="005132E2" w:rsidRDefault="005132E2" w:rsidP="007D6114"/>
    <w:p w14:paraId="3CACEAFE" w14:textId="40175885" w:rsidR="00C9569C" w:rsidRDefault="00C9569C" w:rsidP="00C9569C">
      <w:pPr>
        <w:spacing w:after="120"/>
        <w:jc w:val="both"/>
      </w:pPr>
      <w:r>
        <w:t xml:space="preserve">Two tests cases for tetrahedral meshes have been considered. </w:t>
      </w:r>
      <w:r w:rsidR="00442C7D">
        <w:t>M</w:t>
      </w:r>
      <w:r>
        <w:t>esh of case 1 is</w:t>
      </w:r>
      <w:r w:rsidR="00442C7D">
        <w:t xml:space="preserve"> composed of 8,6M elements and m</w:t>
      </w:r>
      <w:r>
        <w:t xml:space="preserve">esh of case 2 of 68,8 M elements (8 times larger). As expected, the strong scalability is better for the larger case in both PCP systems. This is because its initial load per node doubles the one of the small case and, therefore, the ratio between communications and computations becomes more </w:t>
      </w:r>
      <w:r w:rsidR="00442C7D">
        <w:t>favourable</w:t>
      </w:r>
      <w:r>
        <w:t xml:space="preserve">. The parallel efficiency obtained is good in both systems, but significantly better for the </w:t>
      </w:r>
      <w:proofErr w:type="spellStart"/>
      <w:r w:rsidR="00B723CF">
        <w:t>Frioul</w:t>
      </w:r>
      <w:proofErr w:type="spellEnd"/>
      <w:r w:rsidR="00B723CF">
        <w:t>-</w:t>
      </w:r>
      <w:r w:rsidR="00442C7D">
        <w:t xml:space="preserve">PCP KNL (10% </w:t>
      </w:r>
      <w:r>
        <w:t xml:space="preserve">for the largest tests). This can be explained by the opposite effect of the workload reduction, inherent of the strong speedup tests. For </w:t>
      </w:r>
      <w:r w:rsidR="00442C7D">
        <w:t>DAVIDE</w:t>
      </w:r>
      <w:r>
        <w:t>, which is a throughput oriented device, the decrease of the occupancy reduces performance</w:t>
      </w:r>
      <w:r w:rsidR="004E214A">
        <w:t>s</w:t>
      </w:r>
      <w:r>
        <w:t xml:space="preserve"> because it becomes more difficult two hide latencies.</w:t>
      </w:r>
      <w:r w:rsidR="00442C7D">
        <w:t xml:space="preserve"> </w:t>
      </w:r>
      <w:proofErr w:type="spellStart"/>
      <w:r w:rsidR="00442C7D">
        <w:t>Frioul</w:t>
      </w:r>
      <w:proofErr w:type="spellEnd"/>
      <w:r w:rsidR="00442C7D">
        <w:t>-PCP, which is latency oriented device</w:t>
      </w:r>
      <w:r>
        <w:t xml:space="preserve">, decrease of the local problem results in a better exploitation of the cache memory and benefits the performance. </w:t>
      </w:r>
    </w:p>
    <w:p w14:paraId="6E841E30" w14:textId="7B2985E1" w:rsidR="00C9569C" w:rsidRDefault="004E214A" w:rsidP="00C9569C">
      <w:pPr>
        <w:spacing w:after="120"/>
        <w:jc w:val="both"/>
      </w:pPr>
      <w:r>
        <w:t>C</w:t>
      </w:r>
      <w:r w:rsidR="00C9569C">
        <w:t xml:space="preserve">omparing executions with 1, 2 and 4 nodes for the small case </w:t>
      </w:r>
      <w:r>
        <w:t>respectively</w:t>
      </w:r>
      <w:r w:rsidR="00C9569C">
        <w:t xml:space="preserve"> with 8, 16 and 32 nodes for the big one </w:t>
      </w:r>
      <w:r w:rsidR="00175027">
        <w:t>gives t</w:t>
      </w:r>
      <w:r w:rsidR="00C9569C">
        <w:t xml:space="preserve">hree weak speedup tests. The average slowdown is 1.1 on the </w:t>
      </w:r>
      <w:proofErr w:type="spellStart"/>
      <w:r w:rsidR="00175027">
        <w:t>Frioul</w:t>
      </w:r>
      <w:proofErr w:type="spellEnd"/>
      <w:r w:rsidR="00175027">
        <w:t>-</w:t>
      </w:r>
      <w:r w:rsidR="00C9569C">
        <w:t xml:space="preserve">PCP and 1.0 on the </w:t>
      </w:r>
      <w:r w:rsidR="00175027">
        <w:t xml:space="preserve">DAVIDE </w:t>
      </w:r>
      <w:r w:rsidR="00C9569C">
        <w:t xml:space="preserve">system. </w:t>
      </w:r>
      <w:r w:rsidR="00175027">
        <w:t>B</w:t>
      </w:r>
      <w:r w:rsidR="00C9569C">
        <w:t xml:space="preserve">oth cases </w:t>
      </w:r>
      <w:r w:rsidR="00175027">
        <w:t>are</w:t>
      </w:r>
      <w:r w:rsidR="00C9569C">
        <w:t xml:space="preserve"> excellent, but</w:t>
      </w:r>
      <w:r w:rsidR="00175027">
        <w:t xml:space="preserve"> DIVIDE is</w:t>
      </w:r>
      <w:r w:rsidR="00C9569C">
        <w:t xml:space="preserve"> slightly better in this situation, not harmed by the occupancy reduction. </w:t>
      </w:r>
    </w:p>
    <w:p w14:paraId="5DCC973E" w14:textId="22765229" w:rsidR="00C9569C" w:rsidRDefault="00C9569C" w:rsidP="00C9569C">
      <w:pPr>
        <w:spacing w:after="120"/>
        <w:jc w:val="both"/>
      </w:pPr>
      <w:r>
        <w:t>Finally,</w:t>
      </w:r>
      <w:r w:rsidR="00175027">
        <w:t xml:space="preserve"> </w:t>
      </w:r>
      <w:proofErr w:type="spellStart"/>
      <w:r w:rsidR="00175027">
        <w:t>Frioul</w:t>
      </w:r>
      <w:proofErr w:type="spellEnd"/>
      <w:r w:rsidR="00175027">
        <w:t>-</w:t>
      </w:r>
      <w:r>
        <w:t xml:space="preserve">PCP </w:t>
      </w:r>
      <w:r w:rsidR="00175027">
        <w:t xml:space="preserve">is </w:t>
      </w:r>
      <w:r>
        <w:t xml:space="preserve">two times slower than the </w:t>
      </w:r>
      <w:r w:rsidR="00175027">
        <w:t xml:space="preserve">DAVIDE in a node to node comparison of absolute times. </w:t>
      </w:r>
      <w:proofErr w:type="gramStart"/>
      <w:r w:rsidR="00175027">
        <w:t>H</w:t>
      </w:r>
      <w:r>
        <w:t>owever</w:t>
      </w:r>
      <w:proofErr w:type="gramEnd"/>
      <w:r>
        <w:t xml:space="preserve"> note that the last ones a</w:t>
      </w:r>
      <w:r w:rsidR="0000621E">
        <w:t>re composed of 4 GPUs and 1 P</w:t>
      </w:r>
      <w:r>
        <w:t>ower8</w:t>
      </w:r>
      <w:r w:rsidR="0000621E">
        <w:t>+</w:t>
      </w:r>
      <w:r>
        <w:t xml:space="preserve"> </w:t>
      </w:r>
      <w:r w:rsidR="0000621E">
        <w:t>CPU</w:t>
      </w:r>
      <w:r>
        <w:t xml:space="preserve">. Roughly speaking, we could say that currently for </w:t>
      </w:r>
      <w:proofErr w:type="spellStart"/>
      <w:r>
        <w:t>Alya</w:t>
      </w:r>
      <w:proofErr w:type="spellEnd"/>
      <w:r>
        <w:t xml:space="preserve"> the execution in </w:t>
      </w:r>
      <w:r w:rsidR="00175027">
        <w:t>an</w:t>
      </w:r>
      <w:r>
        <w:t xml:space="preserve"> Intel Xeon Phi 7250 is as fast as two NVIDIA P100 GPUs.</w:t>
      </w:r>
    </w:p>
    <w:p w14:paraId="7B09A738" w14:textId="0FB83581" w:rsidR="0000621E" w:rsidRDefault="0000621E" w:rsidP="00C9569C">
      <w:pPr>
        <w:spacing w:after="120"/>
        <w:jc w:val="both"/>
      </w:pPr>
      <w:r>
        <w:t>For the</w:t>
      </w:r>
      <w:r w:rsidRPr="0000621E">
        <w:t xml:space="preserve"> strong speedup test, an ideal acceleration and a lin</w:t>
      </w:r>
      <w:r>
        <w:t>ear increase of energy cost</w:t>
      </w:r>
      <w:r w:rsidRPr="0000621E">
        <w:t xml:space="preserve"> would </w:t>
      </w:r>
      <w:r>
        <w:t>result in a</w:t>
      </w:r>
      <w:r w:rsidRPr="0000621E">
        <w:t xml:space="preserve"> constant energy cost per job. </w:t>
      </w:r>
      <w:r>
        <w:t>Both conditions are no</w:t>
      </w:r>
      <w:r w:rsidRPr="0000621E">
        <w:t xml:space="preserve">t true in practice on the PCP systems. </w:t>
      </w:r>
      <w:r w:rsidR="007B121E">
        <w:t>E</w:t>
      </w:r>
      <w:r w:rsidRPr="0000621E">
        <w:t xml:space="preserve">nergy consumption </w:t>
      </w:r>
      <w:r w:rsidR="007B121E">
        <w:t xml:space="preserve">grows between 1.4 and 2.6 times, </w:t>
      </w:r>
      <w:r w:rsidRPr="0000621E">
        <w:t xml:space="preserve">this increase </w:t>
      </w:r>
      <w:r w:rsidR="007B121E">
        <w:t xml:space="preserve">being </w:t>
      </w:r>
      <w:r w:rsidRPr="0000621E">
        <w:t xml:space="preserve">more notorious for the </w:t>
      </w:r>
      <w:proofErr w:type="spellStart"/>
      <w:r w:rsidRPr="0000621E">
        <w:t>Davide</w:t>
      </w:r>
      <w:proofErr w:type="spellEnd"/>
      <w:r w:rsidRPr="0000621E">
        <w:t xml:space="preserve"> system. </w:t>
      </w:r>
      <w:r w:rsidR="007B121E" w:rsidRPr="0000621E">
        <w:t>However,</w:t>
      </w:r>
      <w:r w:rsidRPr="0000621E">
        <w:t xml:space="preserve"> an important dispersion on the energy results</w:t>
      </w:r>
      <w:r w:rsidR="007B121E">
        <w:t xml:space="preserve"> can be observed</w:t>
      </w:r>
      <w:r w:rsidRPr="0000621E">
        <w:t xml:space="preserve">, </w:t>
      </w:r>
      <w:proofErr w:type="spellStart"/>
      <w:r w:rsidRPr="0000621E">
        <w:t>specially</w:t>
      </w:r>
      <w:proofErr w:type="spellEnd"/>
      <w:r w:rsidRPr="0000621E">
        <w:t xml:space="preserve"> for the small test (case 1). Considering the larger case (</w:t>
      </w:r>
      <w:proofErr w:type="spellStart"/>
      <w:r w:rsidRPr="0000621E">
        <w:t>case</w:t>
      </w:r>
      <w:proofErr w:type="spellEnd"/>
      <w:r w:rsidRPr="0000621E">
        <w:t xml:space="preserve"> 2), the executions on </w:t>
      </w:r>
      <w:proofErr w:type="spellStart"/>
      <w:r w:rsidR="007B121E">
        <w:t>Frioul</w:t>
      </w:r>
      <w:proofErr w:type="spellEnd"/>
      <w:r w:rsidR="007B121E">
        <w:t>-</w:t>
      </w:r>
      <w:r w:rsidRPr="0000621E">
        <w:t>PCP are 3.7 times more ene</w:t>
      </w:r>
      <w:r w:rsidR="007B121E">
        <w:t>rgy efficient than the ones on DAVIDE</w:t>
      </w:r>
      <w:r w:rsidRPr="0000621E">
        <w:t xml:space="preserve"> system. However, note that on the energy measurements for </w:t>
      </w:r>
      <w:r w:rsidR="007B121E">
        <w:t>DAVIDE</w:t>
      </w:r>
      <w:r w:rsidRPr="0000621E">
        <w:t xml:space="preserve"> </w:t>
      </w:r>
      <w:r w:rsidR="007B121E">
        <w:t xml:space="preserve">are also considered the Power8+ </w:t>
      </w:r>
      <w:r w:rsidRPr="0000621E">
        <w:t xml:space="preserve">hosts that are not </w:t>
      </w:r>
      <w:r w:rsidR="007B121E">
        <w:t xml:space="preserve">in </w:t>
      </w:r>
      <w:proofErr w:type="spellStart"/>
      <w:r w:rsidR="007B121E">
        <w:t>Alya’s</w:t>
      </w:r>
      <w:proofErr w:type="spellEnd"/>
      <w:r w:rsidRPr="0000621E">
        <w:t xml:space="preserve"> calculations, </w:t>
      </w:r>
      <w:r w:rsidR="007B121E">
        <w:t>but only</w:t>
      </w:r>
      <w:r w:rsidRPr="0000621E">
        <w:t xml:space="preserve"> to carry out intra-node communications.</w:t>
      </w:r>
    </w:p>
    <w:p w14:paraId="56DE9CF7" w14:textId="1B488C48" w:rsidR="004A5A44" w:rsidRPr="004A5A44" w:rsidRDefault="004A5A44" w:rsidP="004A5A44">
      <w:pPr>
        <w:pStyle w:val="Heading3"/>
      </w:pPr>
      <w:bookmarkStart w:id="389" w:name="_Toc503189087"/>
      <w:proofErr w:type="spellStart"/>
      <w:r w:rsidRPr="004A5A44">
        <w:t>Code_Saturne</w:t>
      </w:r>
      <w:bookmarkEnd w:id="389"/>
      <w:proofErr w:type="spellEnd"/>
    </w:p>
    <w:p w14:paraId="5FCF5F0A" w14:textId="14AB07DE" w:rsidR="004A5A44" w:rsidRDefault="00137887" w:rsidP="004A5A44">
      <w:pPr>
        <w:spacing w:after="120"/>
        <w:jc w:val="both"/>
      </w:pPr>
      <w:proofErr w:type="spellStart"/>
      <w:r w:rsidRPr="00137887">
        <w:t>Code_Saturne</w:t>
      </w:r>
      <w:proofErr w:type="spellEnd"/>
      <w:r w:rsidR="00DD4815">
        <w:fldChar w:fldCharType="begin"/>
      </w:r>
      <w:r w:rsidR="00DD4815">
        <w:instrText xml:space="preserve"> REF _Ref503168637 \r \h </w:instrText>
      </w:r>
      <w:r w:rsidR="00DD4815">
        <w:fldChar w:fldCharType="separate"/>
      </w:r>
      <w:r w:rsidR="00150CFD">
        <w:t>[8]</w:t>
      </w:r>
      <w:r w:rsidR="00DD4815">
        <w:fldChar w:fldCharType="end"/>
      </w:r>
      <w:r w:rsidR="00DD4815">
        <w:fldChar w:fldCharType="begin"/>
      </w:r>
      <w:r w:rsidR="00DD4815">
        <w:instrText xml:space="preserve"> REF _Ref476982133 \r \h </w:instrText>
      </w:r>
      <w:r w:rsidR="00DD4815">
        <w:fldChar w:fldCharType="separate"/>
      </w:r>
      <w:r w:rsidR="00150CFD">
        <w:t>[9]</w:t>
      </w:r>
      <w:r w:rsidR="00DD4815">
        <w:fldChar w:fldCharType="end"/>
      </w:r>
      <w:r w:rsidR="00DD4815">
        <w:fldChar w:fldCharType="begin"/>
      </w:r>
      <w:r w:rsidR="00DD4815">
        <w:instrText xml:space="preserve"> REF _Ref476982292 \r \h </w:instrText>
      </w:r>
      <w:r w:rsidR="00DD4815">
        <w:fldChar w:fldCharType="separate"/>
      </w:r>
      <w:r w:rsidR="00150CFD">
        <w:t>[10]</w:t>
      </w:r>
      <w:r w:rsidR="00DD4815">
        <w:fldChar w:fldCharType="end"/>
      </w:r>
      <w:r w:rsidRPr="00137887">
        <w:t xml:space="preserve"> is a </w:t>
      </w:r>
      <w:r w:rsidR="005D3F54">
        <w:t>multi-</w:t>
      </w:r>
      <w:proofErr w:type="spellStart"/>
      <w:r w:rsidR="005D3F54">
        <w:t>porpose</w:t>
      </w:r>
      <w:proofErr w:type="spellEnd"/>
      <w:r w:rsidR="005D3F54">
        <w:t xml:space="preserve"> </w:t>
      </w:r>
      <w:r w:rsidRPr="00137887">
        <w:t>CFD software package developed by EDF R&amp;D since 1997 and open-source since 2007.</w:t>
      </w:r>
    </w:p>
    <w:p w14:paraId="68D03E9F" w14:textId="0087A7D6" w:rsidR="00137887" w:rsidRDefault="00137887" w:rsidP="004A5A44">
      <w:pPr>
        <w:spacing w:after="120"/>
        <w:jc w:val="both"/>
      </w:pPr>
      <w:r w:rsidRPr="00137887">
        <w:lastRenderedPageBreak/>
        <w:t>Parallelism is handled by distributing the domain over the processors</w:t>
      </w:r>
      <w:r>
        <w:t xml:space="preserve">. </w:t>
      </w:r>
      <w:r w:rsidRPr="00137887">
        <w:t>Communications between subdomains are handled by MPI. Hybrid parallelism using MPI/</w:t>
      </w:r>
      <w:proofErr w:type="spellStart"/>
      <w:r w:rsidRPr="00137887">
        <w:t>OpenMP</w:t>
      </w:r>
      <w:proofErr w:type="spellEnd"/>
      <w:r w:rsidRPr="00137887">
        <w:t xml:space="preserve"> has recently been optimised for improved multicore performance.</w:t>
      </w:r>
      <w:r>
        <w:t xml:space="preserve"> </w:t>
      </w:r>
      <w:proofErr w:type="spellStart"/>
      <w:r w:rsidRPr="00137887">
        <w:t>PETSc</w:t>
      </w:r>
      <w:proofErr w:type="spellEnd"/>
      <w:r w:rsidRPr="00137887">
        <w:t xml:space="preserve"> has recently been linked to the code to offer alternatives to the internal solvers to compute the pressure</w:t>
      </w:r>
      <w:r w:rsidR="00D84BDF">
        <w:t xml:space="preserve"> </w:t>
      </w:r>
      <w:r w:rsidR="005078D2">
        <w:t xml:space="preserve">and </w:t>
      </w:r>
      <w:r w:rsidR="00DD4815" w:rsidRPr="00DD4815">
        <w:t xml:space="preserve">its developer's version </w:t>
      </w:r>
      <w:r w:rsidR="005078D2" w:rsidRPr="00137887">
        <w:t>supports</w:t>
      </w:r>
      <w:r w:rsidRPr="00137887">
        <w:t xml:space="preserve"> CUDA</w:t>
      </w:r>
      <w:r>
        <w:t>.</w:t>
      </w:r>
    </w:p>
    <w:p w14:paraId="13880EAE" w14:textId="33F52969" w:rsidR="007161D9" w:rsidRPr="00CF0B48" w:rsidRDefault="007161D9" w:rsidP="00A7005A">
      <w:pPr>
        <w:pStyle w:val="Heading4"/>
      </w:pPr>
      <w:bookmarkStart w:id="390" w:name="_Toc503189088"/>
      <w:r>
        <w:t>Test case 1 metrics</w:t>
      </w:r>
      <w:bookmarkEnd w:id="390"/>
    </w:p>
    <w:p w14:paraId="0B0628C4" w14:textId="51C22A2F" w:rsidR="00711314" w:rsidRDefault="00711314" w:rsidP="00711314">
      <w:pPr>
        <w:pStyle w:val="Caption"/>
        <w:keepNext/>
      </w:pPr>
      <w:commentRangeStart w:id="391"/>
      <w:r>
        <w:t xml:space="preserve">Table </w:t>
      </w:r>
      <w:r w:rsidR="00557FEC">
        <w:fldChar w:fldCharType="begin"/>
      </w:r>
      <w:r w:rsidR="00557FEC">
        <w:instrText xml:space="preserve"> SEQ Table \* ARABIC </w:instrText>
      </w:r>
      <w:r w:rsidR="00557FEC">
        <w:fldChar w:fldCharType="separate"/>
      </w:r>
      <w:r w:rsidR="00150CFD">
        <w:rPr>
          <w:noProof/>
        </w:rPr>
        <w:t>6</w:t>
      </w:r>
      <w:r w:rsidR="00557FEC">
        <w:fldChar w:fldCharType="end"/>
      </w:r>
      <w:r>
        <w:t xml:space="preserve"> Code Saturn test case 1 metrics on </w:t>
      </w:r>
      <w:proofErr w:type="spellStart"/>
      <w:r w:rsidR="003E28C8">
        <w:t>Frioul</w:t>
      </w:r>
      <w:proofErr w:type="spellEnd"/>
      <w:r w:rsidR="003E28C8">
        <w:t>-PCP</w:t>
      </w:r>
    </w:p>
    <w:tbl>
      <w:tblPr>
        <w:tblW w:w="9286" w:type="dxa"/>
        <w:tblLayout w:type="fixed"/>
        <w:tblLook w:val="04A0" w:firstRow="1" w:lastRow="0" w:firstColumn="1" w:lastColumn="0" w:noHBand="0" w:noVBand="1"/>
      </w:tblPr>
      <w:tblGrid>
        <w:gridCol w:w="3256"/>
        <w:gridCol w:w="2126"/>
        <w:gridCol w:w="2268"/>
        <w:gridCol w:w="1636"/>
      </w:tblGrid>
      <w:tr w:rsidR="00B32DE7" w14:paraId="754F8972" w14:textId="77777777" w:rsidTr="00B32DE7">
        <w:trPr>
          <w:trHeight w:val="265"/>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07A5A" w14:textId="766D6437" w:rsidR="009D61C0" w:rsidRDefault="009D61C0">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FC29AE6" w14:textId="77777777" w:rsidR="009D61C0" w:rsidRDefault="009D61C0">
            <w:pPr>
              <w:rPr>
                <w:rFonts w:ascii="Arial" w:hAnsi="Arial" w:cs="Arial"/>
                <w:b/>
                <w:bCs/>
                <w:sz w:val="20"/>
                <w:szCs w:val="20"/>
              </w:rPr>
            </w:pPr>
            <w:r>
              <w:rPr>
                <w:rFonts w:ascii="Arial" w:hAnsi="Arial" w:cs="Arial"/>
                <w:b/>
                <w:bCs/>
                <w:sz w:val="20"/>
                <w:szCs w:val="20"/>
              </w:rPr>
              <w:t>Time to solution (s)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77BD38FA" w14:textId="570942B8" w:rsidR="009D61C0" w:rsidRDefault="009D61C0">
            <w:pPr>
              <w:rPr>
                <w:rFonts w:ascii="Arial" w:hAnsi="Arial" w:cs="Arial"/>
                <w:b/>
                <w:bCs/>
                <w:sz w:val="20"/>
                <w:szCs w:val="20"/>
              </w:rPr>
            </w:pPr>
            <w:r>
              <w:rPr>
                <w:rFonts w:ascii="Arial" w:hAnsi="Arial" w:cs="Arial"/>
                <w:b/>
                <w:bCs/>
                <w:sz w:val="20"/>
                <w:szCs w:val="20"/>
              </w:rPr>
              <w:t>Energy to solution</w:t>
            </w:r>
            <w:r w:rsidR="00B32DE7">
              <w:rPr>
                <w:rFonts w:ascii="Arial" w:hAnsi="Arial" w:cs="Arial"/>
                <w:b/>
                <w:bCs/>
                <w:sz w:val="20"/>
                <w:szCs w:val="20"/>
              </w:rPr>
              <w:t xml:space="preserve"> (J)</w:t>
            </w:r>
          </w:p>
        </w:tc>
        <w:tc>
          <w:tcPr>
            <w:tcW w:w="1636" w:type="dxa"/>
            <w:tcBorders>
              <w:top w:val="single" w:sz="4" w:space="0" w:color="auto"/>
              <w:left w:val="nil"/>
              <w:bottom w:val="single" w:sz="4" w:space="0" w:color="auto"/>
              <w:right w:val="single" w:sz="4" w:space="0" w:color="auto"/>
            </w:tcBorders>
            <w:shd w:val="clear" w:color="auto" w:fill="auto"/>
            <w:noWrap/>
            <w:vAlign w:val="bottom"/>
            <w:hideMark/>
          </w:tcPr>
          <w:p w14:paraId="313FBD57" w14:textId="77777777" w:rsidR="009D61C0" w:rsidRDefault="009D61C0">
            <w:pPr>
              <w:rPr>
                <w:rFonts w:ascii="Arial" w:hAnsi="Arial" w:cs="Arial"/>
                <w:b/>
                <w:bCs/>
                <w:sz w:val="20"/>
                <w:szCs w:val="20"/>
              </w:rPr>
            </w:pPr>
            <w:r>
              <w:rPr>
                <w:rFonts w:ascii="Arial" w:hAnsi="Arial" w:cs="Arial"/>
                <w:b/>
                <w:bCs/>
                <w:sz w:val="20"/>
                <w:szCs w:val="20"/>
              </w:rPr>
              <w:t>Time/</w:t>
            </w:r>
            <w:proofErr w:type="spellStart"/>
            <w:r>
              <w:rPr>
                <w:rFonts w:ascii="Arial" w:hAnsi="Arial" w:cs="Arial"/>
                <w:b/>
                <w:bCs/>
                <w:sz w:val="20"/>
                <w:szCs w:val="20"/>
              </w:rPr>
              <w:t>timestep</w:t>
            </w:r>
            <w:proofErr w:type="spellEnd"/>
          </w:p>
        </w:tc>
      </w:tr>
      <w:tr w:rsidR="00B32DE7" w14:paraId="01449E70"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758C843" w14:textId="77777777" w:rsidR="009D61C0" w:rsidRDefault="009D61C0">
            <w:pPr>
              <w:rPr>
                <w:rFonts w:ascii="Arial" w:hAnsi="Arial" w:cs="Arial"/>
                <w:sz w:val="20"/>
                <w:szCs w:val="20"/>
              </w:rPr>
            </w:pPr>
            <w:r>
              <w:rPr>
                <w:rFonts w:ascii="Arial" w:hAnsi="Arial" w:cs="Arial"/>
                <w:sz w:val="20"/>
                <w:szCs w:val="20"/>
              </w:rPr>
              <w:t>1 Node, 68 MPI tasks</w:t>
            </w:r>
          </w:p>
        </w:tc>
        <w:tc>
          <w:tcPr>
            <w:tcW w:w="2126" w:type="dxa"/>
            <w:tcBorders>
              <w:top w:val="nil"/>
              <w:left w:val="nil"/>
              <w:bottom w:val="single" w:sz="4" w:space="0" w:color="auto"/>
              <w:right w:val="single" w:sz="4" w:space="0" w:color="auto"/>
            </w:tcBorders>
            <w:shd w:val="clear" w:color="auto" w:fill="auto"/>
            <w:noWrap/>
            <w:vAlign w:val="bottom"/>
            <w:hideMark/>
          </w:tcPr>
          <w:p w14:paraId="740770E7" w14:textId="77777777" w:rsidR="009D61C0" w:rsidRDefault="009D61C0">
            <w:pPr>
              <w:jc w:val="right"/>
              <w:rPr>
                <w:rFonts w:ascii="Arial" w:hAnsi="Arial" w:cs="Arial"/>
                <w:sz w:val="20"/>
                <w:szCs w:val="20"/>
              </w:rPr>
            </w:pPr>
            <w:r>
              <w:rPr>
                <w:rFonts w:ascii="Arial" w:hAnsi="Arial" w:cs="Arial"/>
                <w:sz w:val="20"/>
                <w:szCs w:val="20"/>
              </w:rPr>
              <w:t>1421,715</w:t>
            </w:r>
          </w:p>
        </w:tc>
        <w:tc>
          <w:tcPr>
            <w:tcW w:w="2268" w:type="dxa"/>
            <w:tcBorders>
              <w:top w:val="nil"/>
              <w:left w:val="nil"/>
              <w:bottom w:val="single" w:sz="4" w:space="0" w:color="auto"/>
              <w:right w:val="single" w:sz="4" w:space="0" w:color="auto"/>
            </w:tcBorders>
            <w:shd w:val="clear" w:color="auto" w:fill="auto"/>
            <w:noWrap/>
            <w:vAlign w:val="bottom"/>
            <w:hideMark/>
          </w:tcPr>
          <w:p w14:paraId="5C834175" w14:textId="77777777" w:rsidR="009D61C0" w:rsidRDefault="009D61C0">
            <w:pPr>
              <w:jc w:val="right"/>
              <w:rPr>
                <w:rFonts w:ascii="Arial" w:hAnsi="Arial" w:cs="Arial"/>
                <w:sz w:val="20"/>
                <w:szCs w:val="20"/>
              </w:rPr>
            </w:pPr>
            <w:r>
              <w:rPr>
                <w:rFonts w:ascii="Arial" w:hAnsi="Arial" w:cs="Arial"/>
                <w:sz w:val="20"/>
                <w:szCs w:val="20"/>
              </w:rPr>
              <w:t>369 400</w:t>
            </w:r>
          </w:p>
        </w:tc>
        <w:tc>
          <w:tcPr>
            <w:tcW w:w="1636" w:type="dxa"/>
            <w:tcBorders>
              <w:top w:val="nil"/>
              <w:left w:val="nil"/>
              <w:bottom w:val="single" w:sz="4" w:space="0" w:color="auto"/>
              <w:right w:val="single" w:sz="4" w:space="0" w:color="auto"/>
            </w:tcBorders>
            <w:shd w:val="clear" w:color="auto" w:fill="auto"/>
            <w:noWrap/>
            <w:vAlign w:val="bottom"/>
            <w:hideMark/>
          </w:tcPr>
          <w:p w14:paraId="327302F1" w14:textId="77777777" w:rsidR="009D61C0" w:rsidRDefault="009D61C0">
            <w:pPr>
              <w:jc w:val="right"/>
              <w:rPr>
                <w:rFonts w:ascii="Arial" w:hAnsi="Arial" w:cs="Arial"/>
                <w:sz w:val="20"/>
                <w:szCs w:val="20"/>
              </w:rPr>
            </w:pPr>
            <w:r>
              <w:rPr>
                <w:rFonts w:ascii="Arial" w:hAnsi="Arial" w:cs="Arial"/>
                <w:sz w:val="20"/>
                <w:szCs w:val="20"/>
              </w:rPr>
              <w:t>54,11</w:t>
            </w:r>
          </w:p>
        </w:tc>
      </w:tr>
      <w:tr w:rsidR="00B32DE7" w14:paraId="4D36C886"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07EDBB8" w14:textId="77777777" w:rsidR="009D61C0" w:rsidRDefault="009D61C0">
            <w:pPr>
              <w:rPr>
                <w:rFonts w:ascii="Arial" w:hAnsi="Arial" w:cs="Arial"/>
                <w:sz w:val="20"/>
                <w:szCs w:val="20"/>
              </w:rPr>
            </w:pPr>
            <w:r>
              <w:rPr>
                <w:rFonts w:ascii="Arial" w:hAnsi="Arial" w:cs="Arial"/>
                <w:sz w:val="20"/>
                <w:szCs w:val="20"/>
              </w:rPr>
              <w:t>2 Nodes, 136 MPI tasks</w:t>
            </w:r>
          </w:p>
        </w:tc>
        <w:tc>
          <w:tcPr>
            <w:tcW w:w="2126" w:type="dxa"/>
            <w:tcBorders>
              <w:top w:val="nil"/>
              <w:left w:val="nil"/>
              <w:bottom w:val="single" w:sz="4" w:space="0" w:color="auto"/>
              <w:right w:val="single" w:sz="4" w:space="0" w:color="auto"/>
            </w:tcBorders>
            <w:shd w:val="clear" w:color="auto" w:fill="auto"/>
            <w:noWrap/>
            <w:vAlign w:val="bottom"/>
            <w:hideMark/>
          </w:tcPr>
          <w:p w14:paraId="5DC0020D" w14:textId="77777777" w:rsidR="009D61C0" w:rsidRDefault="009D61C0">
            <w:pPr>
              <w:jc w:val="right"/>
              <w:rPr>
                <w:rFonts w:ascii="Arial" w:hAnsi="Arial" w:cs="Arial"/>
                <w:sz w:val="20"/>
                <w:szCs w:val="20"/>
              </w:rPr>
            </w:pPr>
            <w:r>
              <w:rPr>
                <w:rFonts w:ascii="Arial" w:hAnsi="Arial" w:cs="Arial"/>
                <w:sz w:val="20"/>
                <w:szCs w:val="20"/>
              </w:rPr>
              <w:t>894,453</w:t>
            </w:r>
          </w:p>
        </w:tc>
        <w:tc>
          <w:tcPr>
            <w:tcW w:w="2268" w:type="dxa"/>
            <w:tcBorders>
              <w:top w:val="nil"/>
              <w:left w:val="nil"/>
              <w:bottom w:val="single" w:sz="4" w:space="0" w:color="auto"/>
              <w:right w:val="single" w:sz="4" w:space="0" w:color="auto"/>
            </w:tcBorders>
            <w:shd w:val="clear" w:color="auto" w:fill="auto"/>
            <w:noWrap/>
            <w:vAlign w:val="bottom"/>
            <w:hideMark/>
          </w:tcPr>
          <w:p w14:paraId="2A1B9AB8" w14:textId="77777777" w:rsidR="009D61C0" w:rsidRDefault="009D61C0">
            <w:pPr>
              <w:jc w:val="right"/>
              <w:rPr>
                <w:rFonts w:ascii="Arial" w:hAnsi="Arial" w:cs="Arial"/>
                <w:sz w:val="20"/>
                <w:szCs w:val="20"/>
              </w:rPr>
            </w:pPr>
            <w:r>
              <w:rPr>
                <w:rFonts w:ascii="Arial" w:hAnsi="Arial" w:cs="Arial"/>
                <w:sz w:val="20"/>
                <w:szCs w:val="20"/>
              </w:rPr>
              <w:t>469 600</w:t>
            </w:r>
          </w:p>
        </w:tc>
        <w:tc>
          <w:tcPr>
            <w:tcW w:w="1636" w:type="dxa"/>
            <w:tcBorders>
              <w:top w:val="nil"/>
              <w:left w:val="nil"/>
              <w:bottom w:val="single" w:sz="4" w:space="0" w:color="auto"/>
              <w:right w:val="single" w:sz="4" w:space="0" w:color="auto"/>
            </w:tcBorders>
            <w:shd w:val="clear" w:color="auto" w:fill="auto"/>
            <w:noWrap/>
            <w:vAlign w:val="bottom"/>
            <w:hideMark/>
          </w:tcPr>
          <w:p w14:paraId="000B5133" w14:textId="77777777" w:rsidR="009D61C0" w:rsidRDefault="009D61C0">
            <w:pPr>
              <w:jc w:val="right"/>
              <w:rPr>
                <w:rFonts w:ascii="Arial" w:hAnsi="Arial" w:cs="Arial"/>
                <w:sz w:val="20"/>
                <w:szCs w:val="20"/>
              </w:rPr>
            </w:pPr>
            <w:r>
              <w:rPr>
                <w:rFonts w:ascii="Arial" w:hAnsi="Arial" w:cs="Arial"/>
                <w:sz w:val="20"/>
                <w:szCs w:val="20"/>
              </w:rPr>
              <w:t>28,98</w:t>
            </w:r>
          </w:p>
        </w:tc>
      </w:tr>
      <w:tr w:rsidR="00B32DE7" w14:paraId="5C72606F"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9B7A2F5" w14:textId="77777777" w:rsidR="009D61C0" w:rsidRDefault="009D61C0">
            <w:pPr>
              <w:rPr>
                <w:rFonts w:ascii="Arial" w:hAnsi="Arial" w:cs="Arial"/>
                <w:sz w:val="20"/>
                <w:szCs w:val="20"/>
              </w:rPr>
            </w:pPr>
            <w:r>
              <w:rPr>
                <w:rFonts w:ascii="Arial" w:hAnsi="Arial" w:cs="Arial"/>
                <w:sz w:val="20"/>
                <w:szCs w:val="20"/>
              </w:rPr>
              <w:t>4 Nodes, 272 MPI tasks</w:t>
            </w:r>
          </w:p>
        </w:tc>
        <w:tc>
          <w:tcPr>
            <w:tcW w:w="2126" w:type="dxa"/>
            <w:tcBorders>
              <w:top w:val="nil"/>
              <w:left w:val="nil"/>
              <w:bottom w:val="single" w:sz="4" w:space="0" w:color="auto"/>
              <w:right w:val="single" w:sz="4" w:space="0" w:color="auto"/>
            </w:tcBorders>
            <w:shd w:val="clear" w:color="auto" w:fill="auto"/>
            <w:noWrap/>
            <w:vAlign w:val="bottom"/>
            <w:hideMark/>
          </w:tcPr>
          <w:p w14:paraId="24F37629" w14:textId="77777777" w:rsidR="009D61C0" w:rsidRDefault="009D61C0">
            <w:pPr>
              <w:jc w:val="right"/>
              <w:rPr>
                <w:rFonts w:ascii="Arial" w:hAnsi="Arial" w:cs="Arial"/>
                <w:sz w:val="20"/>
                <w:szCs w:val="20"/>
              </w:rPr>
            </w:pPr>
            <w:r>
              <w:rPr>
                <w:rFonts w:ascii="Arial" w:hAnsi="Arial" w:cs="Arial"/>
                <w:sz w:val="20"/>
                <w:szCs w:val="20"/>
              </w:rPr>
              <w:t>596,74</w:t>
            </w:r>
          </w:p>
        </w:tc>
        <w:tc>
          <w:tcPr>
            <w:tcW w:w="2268" w:type="dxa"/>
            <w:tcBorders>
              <w:top w:val="nil"/>
              <w:left w:val="nil"/>
              <w:bottom w:val="single" w:sz="4" w:space="0" w:color="auto"/>
              <w:right w:val="single" w:sz="4" w:space="0" w:color="auto"/>
            </w:tcBorders>
            <w:shd w:val="clear" w:color="auto" w:fill="auto"/>
            <w:noWrap/>
            <w:vAlign w:val="bottom"/>
            <w:hideMark/>
          </w:tcPr>
          <w:p w14:paraId="2B08BE9D" w14:textId="77777777" w:rsidR="009D61C0" w:rsidRDefault="009D61C0">
            <w:pPr>
              <w:jc w:val="right"/>
              <w:rPr>
                <w:rFonts w:ascii="Arial" w:hAnsi="Arial" w:cs="Arial"/>
                <w:sz w:val="20"/>
                <w:szCs w:val="20"/>
              </w:rPr>
            </w:pPr>
            <w:r>
              <w:rPr>
                <w:rFonts w:ascii="Arial" w:hAnsi="Arial" w:cs="Arial"/>
                <w:sz w:val="20"/>
                <w:szCs w:val="20"/>
              </w:rPr>
              <w:t>607 000</w:t>
            </w:r>
          </w:p>
        </w:tc>
        <w:tc>
          <w:tcPr>
            <w:tcW w:w="1636" w:type="dxa"/>
            <w:tcBorders>
              <w:top w:val="nil"/>
              <w:left w:val="nil"/>
              <w:bottom w:val="single" w:sz="4" w:space="0" w:color="auto"/>
              <w:right w:val="single" w:sz="4" w:space="0" w:color="auto"/>
            </w:tcBorders>
            <w:shd w:val="clear" w:color="auto" w:fill="auto"/>
            <w:noWrap/>
            <w:vAlign w:val="bottom"/>
            <w:hideMark/>
          </w:tcPr>
          <w:p w14:paraId="09855DF6" w14:textId="77777777" w:rsidR="009D61C0" w:rsidRDefault="009D61C0">
            <w:pPr>
              <w:jc w:val="right"/>
              <w:rPr>
                <w:rFonts w:ascii="Arial" w:hAnsi="Arial" w:cs="Arial"/>
                <w:sz w:val="20"/>
                <w:szCs w:val="20"/>
              </w:rPr>
            </w:pPr>
            <w:r>
              <w:rPr>
                <w:rFonts w:ascii="Arial" w:hAnsi="Arial" w:cs="Arial"/>
                <w:sz w:val="20"/>
                <w:szCs w:val="20"/>
              </w:rPr>
              <w:t>15,01</w:t>
            </w:r>
          </w:p>
        </w:tc>
      </w:tr>
      <w:tr w:rsidR="00B32DE7" w14:paraId="392AD021"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AEA79C3" w14:textId="77777777" w:rsidR="009D61C0" w:rsidRDefault="009D61C0">
            <w:pPr>
              <w:rPr>
                <w:rFonts w:ascii="Arial" w:hAnsi="Arial" w:cs="Arial"/>
                <w:sz w:val="20"/>
                <w:szCs w:val="20"/>
              </w:rPr>
            </w:pPr>
            <w:r>
              <w:rPr>
                <w:rFonts w:ascii="Arial" w:hAnsi="Arial" w:cs="Arial"/>
                <w:sz w:val="20"/>
                <w:szCs w:val="20"/>
              </w:rPr>
              <w:t>8 Nodes, 544 MPI tasks</w:t>
            </w:r>
          </w:p>
        </w:tc>
        <w:tc>
          <w:tcPr>
            <w:tcW w:w="2126" w:type="dxa"/>
            <w:tcBorders>
              <w:top w:val="nil"/>
              <w:left w:val="nil"/>
              <w:bottom w:val="single" w:sz="4" w:space="0" w:color="auto"/>
              <w:right w:val="single" w:sz="4" w:space="0" w:color="auto"/>
            </w:tcBorders>
            <w:shd w:val="clear" w:color="auto" w:fill="auto"/>
            <w:noWrap/>
            <w:vAlign w:val="bottom"/>
            <w:hideMark/>
          </w:tcPr>
          <w:p w14:paraId="004DF5DA" w14:textId="77777777" w:rsidR="009D61C0" w:rsidRDefault="009D61C0">
            <w:pPr>
              <w:jc w:val="right"/>
              <w:rPr>
                <w:rFonts w:ascii="Arial" w:hAnsi="Arial" w:cs="Arial"/>
                <w:sz w:val="20"/>
                <w:szCs w:val="20"/>
              </w:rPr>
            </w:pPr>
            <w:r>
              <w:rPr>
                <w:rFonts w:ascii="Arial" w:hAnsi="Arial" w:cs="Arial"/>
                <w:sz w:val="20"/>
                <w:szCs w:val="20"/>
              </w:rPr>
              <w:t>442,332</w:t>
            </w:r>
          </w:p>
        </w:tc>
        <w:tc>
          <w:tcPr>
            <w:tcW w:w="2268" w:type="dxa"/>
            <w:tcBorders>
              <w:top w:val="nil"/>
              <w:left w:val="nil"/>
              <w:bottom w:val="single" w:sz="4" w:space="0" w:color="auto"/>
              <w:right w:val="single" w:sz="4" w:space="0" w:color="auto"/>
            </w:tcBorders>
            <w:shd w:val="clear" w:color="auto" w:fill="auto"/>
            <w:noWrap/>
            <w:vAlign w:val="bottom"/>
            <w:hideMark/>
          </w:tcPr>
          <w:p w14:paraId="49DD4EA9" w14:textId="77777777" w:rsidR="009D61C0" w:rsidRDefault="009D61C0">
            <w:pPr>
              <w:jc w:val="right"/>
              <w:rPr>
                <w:rFonts w:ascii="Arial" w:hAnsi="Arial" w:cs="Arial"/>
                <w:sz w:val="20"/>
                <w:szCs w:val="20"/>
              </w:rPr>
            </w:pPr>
            <w:r>
              <w:rPr>
                <w:rFonts w:ascii="Arial" w:hAnsi="Arial" w:cs="Arial"/>
                <w:sz w:val="20"/>
                <w:szCs w:val="20"/>
              </w:rPr>
              <w:t>889 900</w:t>
            </w:r>
          </w:p>
        </w:tc>
        <w:tc>
          <w:tcPr>
            <w:tcW w:w="1636" w:type="dxa"/>
            <w:tcBorders>
              <w:top w:val="nil"/>
              <w:left w:val="nil"/>
              <w:bottom w:val="single" w:sz="4" w:space="0" w:color="auto"/>
              <w:right w:val="single" w:sz="4" w:space="0" w:color="auto"/>
            </w:tcBorders>
            <w:shd w:val="clear" w:color="auto" w:fill="auto"/>
            <w:noWrap/>
            <w:vAlign w:val="bottom"/>
            <w:hideMark/>
          </w:tcPr>
          <w:p w14:paraId="4A1F9884" w14:textId="77777777" w:rsidR="009D61C0" w:rsidRDefault="009D61C0">
            <w:pPr>
              <w:jc w:val="right"/>
              <w:rPr>
                <w:rFonts w:ascii="Arial" w:hAnsi="Arial" w:cs="Arial"/>
                <w:sz w:val="20"/>
                <w:szCs w:val="20"/>
              </w:rPr>
            </w:pPr>
            <w:r>
              <w:rPr>
                <w:rFonts w:ascii="Arial" w:hAnsi="Arial" w:cs="Arial"/>
                <w:sz w:val="20"/>
                <w:szCs w:val="20"/>
              </w:rPr>
              <w:t>8,02</w:t>
            </w:r>
          </w:p>
        </w:tc>
      </w:tr>
      <w:tr w:rsidR="00B32DE7" w14:paraId="596AF302"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A7F431A" w14:textId="77777777" w:rsidR="009D61C0" w:rsidRDefault="009D61C0">
            <w:pPr>
              <w:rPr>
                <w:rFonts w:ascii="Arial" w:hAnsi="Arial" w:cs="Arial"/>
                <w:sz w:val="20"/>
                <w:szCs w:val="20"/>
              </w:rPr>
            </w:pPr>
            <w:r>
              <w:rPr>
                <w:rFonts w:ascii="Arial" w:hAnsi="Arial" w:cs="Arial"/>
                <w:sz w:val="20"/>
                <w:szCs w:val="20"/>
              </w:rPr>
              <w:t>16 Nodes, 1088 MPI tasks</w:t>
            </w:r>
          </w:p>
        </w:tc>
        <w:tc>
          <w:tcPr>
            <w:tcW w:w="2126" w:type="dxa"/>
            <w:tcBorders>
              <w:top w:val="nil"/>
              <w:left w:val="nil"/>
              <w:bottom w:val="single" w:sz="4" w:space="0" w:color="auto"/>
              <w:right w:val="single" w:sz="4" w:space="0" w:color="auto"/>
            </w:tcBorders>
            <w:shd w:val="clear" w:color="auto" w:fill="auto"/>
            <w:noWrap/>
            <w:vAlign w:val="bottom"/>
            <w:hideMark/>
          </w:tcPr>
          <w:p w14:paraId="3F3E105E" w14:textId="77777777" w:rsidR="009D61C0" w:rsidRDefault="009D61C0">
            <w:pPr>
              <w:jc w:val="right"/>
              <w:rPr>
                <w:rFonts w:ascii="Arial" w:hAnsi="Arial" w:cs="Arial"/>
                <w:sz w:val="20"/>
                <w:szCs w:val="20"/>
              </w:rPr>
            </w:pPr>
            <w:r>
              <w:rPr>
                <w:rFonts w:ascii="Arial" w:hAnsi="Arial" w:cs="Arial"/>
                <w:sz w:val="20"/>
                <w:szCs w:val="20"/>
              </w:rPr>
              <w:t>408,858</w:t>
            </w:r>
          </w:p>
        </w:tc>
        <w:tc>
          <w:tcPr>
            <w:tcW w:w="2268" w:type="dxa"/>
            <w:tcBorders>
              <w:top w:val="nil"/>
              <w:left w:val="nil"/>
              <w:bottom w:val="single" w:sz="4" w:space="0" w:color="auto"/>
              <w:right w:val="single" w:sz="4" w:space="0" w:color="auto"/>
            </w:tcBorders>
            <w:shd w:val="clear" w:color="auto" w:fill="auto"/>
            <w:noWrap/>
            <w:vAlign w:val="bottom"/>
            <w:hideMark/>
          </w:tcPr>
          <w:p w14:paraId="4B06AA68" w14:textId="77777777" w:rsidR="009D61C0" w:rsidRDefault="009D61C0">
            <w:pPr>
              <w:jc w:val="right"/>
              <w:rPr>
                <w:rFonts w:ascii="Arial" w:hAnsi="Arial" w:cs="Arial"/>
                <w:sz w:val="20"/>
                <w:szCs w:val="20"/>
              </w:rPr>
            </w:pPr>
            <w:r>
              <w:rPr>
                <w:rFonts w:ascii="Arial" w:hAnsi="Arial" w:cs="Arial"/>
                <w:sz w:val="20"/>
                <w:szCs w:val="20"/>
              </w:rPr>
              <w:t>1 600 000</w:t>
            </w:r>
          </w:p>
        </w:tc>
        <w:tc>
          <w:tcPr>
            <w:tcW w:w="1636" w:type="dxa"/>
            <w:tcBorders>
              <w:top w:val="nil"/>
              <w:left w:val="nil"/>
              <w:bottom w:val="single" w:sz="4" w:space="0" w:color="auto"/>
              <w:right w:val="single" w:sz="4" w:space="0" w:color="auto"/>
            </w:tcBorders>
            <w:shd w:val="clear" w:color="auto" w:fill="auto"/>
            <w:noWrap/>
            <w:vAlign w:val="bottom"/>
            <w:hideMark/>
          </w:tcPr>
          <w:p w14:paraId="59C443D4" w14:textId="77777777" w:rsidR="009D61C0" w:rsidRDefault="009D61C0">
            <w:pPr>
              <w:jc w:val="right"/>
              <w:rPr>
                <w:rFonts w:ascii="Arial" w:hAnsi="Arial" w:cs="Arial"/>
                <w:sz w:val="20"/>
                <w:szCs w:val="20"/>
              </w:rPr>
            </w:pPr>
            <w:r>
              <w:rPr>
                <w:rFonts w:ascii="Arial" w:hAnsi="Arial" w:cs="Arial"/>
                <w:sz w:val="20"/>
                <w:szCs w:val="20"/>
              </w:rPr>
              <w:t>5,06</w:t>
            </w:r>
          </w:p>
        </w:tc>
      </w:tr>
    </w:tbl>
    <w:p w14:paraId="28D961CB" w14:textId="77777777" w:rsidR="00EF25E3" w:rsidRDefault="00EF25E3" w:rsidP="004A5A44">
      <w:pPr>
        <w:spacing w:after="120"/>
        <w:jc w:val="both"/>
      </w:pPr>
    </w:p>
    <w:p w14:paraId="0061DF0C" w14:textId="2A17BB0E" w:rsidR="00711314" w:rsidRDefault="00711314" w:rsidP="00711314">
      <w:pPr>
        <w:pStyle w:val="Caption"/>
        <w:keepNext/>
      </w:pPr>
      <w:bookmarkStart w:id="392" w:name="_Toc503189140"/>
      <w:r>
        <w:t xml:space="preserve">Table </w:t>
      </w:r>
      <w:r w:rsidR="00557FEC">
        <w:fldChar w:fldCharType="begin"/>
      </w:r>
      <w:r w:rsidR="00557FEC">
        <w:instrText xml:space="preserve"> SEQ Table \* ARABIC </w:instrText>
      </w:r>
      <w:r w:rsidR="00557FEC">
        <w:fldChar w:fldCharType="separate"/>
      </w:r>
      <w:r w:rsidR="00150CFD">
        <w:rPr>
          <w:noProof/>
        </w:rPr>
        <w:t>7</w:t>
      </w:r>
      <w:r w:rsidR="00557FEC">
        <w:fldChar w:fldCharType="end"/>
      </w:r>
      <w:r>
        <w:t xml:space="preserve"> </w:t>
      </w:r>
      <w:r w:rsidRPr="00D51A4F">
        <w:t xml:space="preserve">Code Saturn test case 1 metrics on </w:t>
      </w:r>
      <w:r>
        <w:t>DAVIDE</w:t>
      </w:r>
      <w:bookmarkEnd w:id="392"/>
    </w:p>
    <w:tbl>
      <w:tblPr>
        <w:tblW w:w="8600" w:type="dxa"/>
        <w:tblLook w:val="04A0" w:firstRow="1" w:lastRow="0" w:firstColumn="1" w:lastColumn="0" w:noHBand="0" w:noVBand="1"/>
      </w:tblPr>
      <w:tblGrid>
        <w:gridCol w:w="3360"/>
        <w:gridCol w:w="2500"/>
        <w:gridCol w:w="2740"/>
      </w:tblGrid>
      <w:tr w:rsidR="00B32DE7" w14:paraId="255FB4F6" w14:textId="77777777" w:rsidTr="00B32DE7">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8C5D7" w14:textId="6B6FCB4B" w:rsidR="00B32DE7" w:rsidRDefault="00B32DE7">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FDA80A0" w14:textId="77777777" w:rsidR="00B32DE7" w:rsidRDefault="00B32DE7">
            <w:pPr>
              <w:rPr>
                <w:rFonts w:ascii="Arial" w:hAnsi="Arial" w:cs="Arial"/>
                <w:b/>
                <w:bCs/>
                <w:sz w:val="20"/>
                <w:szCs w:val="20"/>
              </w:rPr>
            </w:pPr>
            <w:r>
              <w:rPr>
                <w:rFonts w:ascii="Arial" w:hAnsi="Arial" w:cs="Arial"/>
                <w:b/>
                <w:bCs/>
                <w:sz w:val="20"/>
                <w:szCs w:val="20"/>
              </w:rPr>
              <w:t>Time to solution (s)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C856AD0" w14:textId="77777777" w:rsidR="00B32DE7" w:rsidRDefault="00B32DE7">
            <w:pPr>
              <w:rPr>
                <w:rFonts w:ascii="Arial" w:hAnsi="Arial" w:cs="Arial"/>
                <w:b/>
                <w:bCs/>
                <w:sz w:val="20"/>
                <w:szCs w:val="20"/>
              </w:rPr>
            </w:pPr>
            <w:r>
              <w:rPr>
                <w:rFonts w:ascii="Arial" w:hAnsi="Arial" w:cs="Arial"/>
                <w:b/>
                <w:bCs/>
                <w:sz w:val="20"/>
                <w:szCs w:val="20"/>
              </w:rPr>
              <w:t>Energy to solution (J)</w:t>
            </w:r>
          </w:p>
        </w:tc>
      </w:tr>
      <w:tr w:rsidR="00B32DE7" w14:paraId="1C781B58"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ADFD88" w14:textId="77777777" w:rsidR="00B32DE7" w:rsidRDefault="00B32DE7">
            <w:pPr>
              <w:rPr>
                <w:rFonts w:ascii="Arial" w:hAnsi="Arial" w:cs="Arial"/>
                <w:sz w:val="20"/>
                <w:szCs w:val="20"/>
              </w:rPr>
            </w:pPr>
            <w:r>
              <w:rPr>
                <w:rFonts w:ascii="Arial" w:hAnsi="Arial" w:cs="Arial"/>
                <w:sz w:val="20"/>
                <w:szCs w:val="20"/>
              </w:rPr>
              <w:t>1 Node, 16 MPI tasks</w:t>
            </w:r>
          </w:p>
        </w:tc>
        <w:tc>
          <w:tcPr>
            <w:tcW w:w="2500" w:type="dxa"/>
            <w:tcBorders>
              <w:top w:val="nil"/>
              <w:left w:val="nil"/>
              <w:bottom w:val="single" w:sz="4" w:space="0" w:color="auto"/>
              <w:right w:val="single" w:sz="4" w:space="0" w:color="auto"/>
            </w:tcBorders>
            <w:shd w:val="clear" w:color="auto" w:fill="auto"/>
            <w:noWrap/>
            <w:vAlign w:val="bottom"/>
            <w:hideMark/>
          </w:tcPr>
          <w:p w14:paraId="24E44524" w14:textId="77777777" w:rsidR="00B32DE7" w:rsidRDefault="00B32DE7">
            <w:pPr>
              <w:jc w:val="right"/>
              <w:rPr>
                <w:rFonts w:ascii="Arial" w:hAnsi="Arial" w:cs="Arial"/>
                <w:sz w:val="20"/>
                <w:szCs w:val="20"/>
              </w:rPr>
            </w:pPr>
            <w:r>
              <w:rPr>
                <w:rFonts w:ascii="Arial" w:hAnsi="Arial" w:cs="Arial"/>
                <w:sz w:val="20"/>
                <w:szCs w:val="20"/>
              </w:rPr>
              <w:t>479</w:t>
            </w:r>
          </w:p>
        </w:tc>
        <w:tc>
          <w:tcPr>
            <w:tcW w:w="2740" w:type="dxa"/>
            <w:tcBorders>
              <w:top w:val="nil"/>
              <w:left w:val="nil"/>
              <w:bottom w:val="single" w:sz="4" w:space="0" w:color="auto"/>
              <w:right w:val="single" w:sz="4" w:space="0" w:color="auto"/>
            </w:tcBorders>
            <w:shd w:val="clear" w:color="auto" w:fill="auto"/>
            <w:noWrap/>
            <w:vAlign w:val="bottom"/>
            <w:hideMark/>
          </w:tcPr>
          <w:p w14:paraId="643D3DC8" w14:textId="77777777" w:rsidR="00B32DE7" w:rsidRDefault="00B32DE7">
            <w:pPr>
              <w:jc w:val="right"/>
              <w:rPr>
                <w:rFonts w:ascii="Arial" w:hAnsi="Arial" w:cs="Arial"/>
                <w:sz w:val="20"/>
                <w:szCs w:val="20"/>
              </w:rPr>
            </w:pPr>
            <w:r>
              <w:rPr>
                <w:rFonts w:ascii="Arial" w:hAnsi="Arial" w:cs="Arial"/>
                <w:sz w:val="20"/>
                <w:szCs w:val="20"/>
              </w:rPr>
              <w:t>396776,8266</w:t>
            </w:r>
          </w:p>
        </w:tc>
      </w:tr>
      <w:tr w:rsidR="00B32DE7" w14:paraId="3CDE4648"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6BDB1D8" w14:textId="77777777" w:rsidR="00B32DE7" w:rsidRDefault="00B32DE7">
            <w:pPr>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Nodes,  32</w:t>
            </w:r>
            <w:proofErr w:type="gramEnd"/>
            <w:r>
              <w:rPr>
                <w:rFonts w:ascii="Arial" w:hAnsi="Arial" w:cs="Arial"/>
                <w:sz w:val="20"/>
                <w:szCs w:val="20"/>
              </w:rPr>
              <w:t xml:space="preserve"> MPI tasks</w:t>
            </w:r>
          </w:p>
        </w:tc>
        <w:tc>
          <w:tcPr>
            <w:tcW w:w="2500" w:type="dxa"/>
            <w:tcBorders>
              <w:top w:val="nil"/>
              <w:left w:val="nil"/>
              <w:bottom w:val="single" w:sz="4" w:space="0" w:color="auto"/>
              <w:right w:val="single" w:sz="4" w:space="0" w:color="auto"/>
            </w:tcBorders>
            <w:shd w:val="clear" w:color="auto" w:fill="auto"/>
            <w:noWrap/>
            <w:vAlign w:val="bottom"/>
            <w:hideMark/>
          </w:tcPr>
          <w:p w14:paraId="765C921E" w14:textId="77777777" w:rsidR="00B32DE7" w:rsidRDefault="00B32DE7">
            <w:pPr>
              <w:jc w:val="right"/>
              <w:rPr>
                <w:rFonts w:ascii="Arial" w:hAnsi="Arial" w:cs="Arial"/>
                <w:sz w:val="20"/>
                <w:szCs w:val="20"/>
              </w:rPr>
            </w:pPr>
            <w:r>
              <w:rPr>
                <w:rFonts w:ascii="Arial" w:hAnsi="Arial" w:cs="Arial"/>
                <w:sz w:val="20"/>
                <w:szCs w:val="20"/>
              </w:rPr>
              <w:t>118</w:t>
            </w:r>
          </w:p>
        </w:tc>
        <w:tc>
          <w:tcPr>
            <w:tcW w:w="2740" w:type="dxa"/>
            <w:tcBorders>
              <w:top w:val="nil"/>
              <w:left w:val="nil"/>
              <w:bottom w:val="single" w:sz="4" w:space="0" w:color="auto"/>
              <w:right w:val="single" w:sz="4" w:space="0" w:color="auto"/>
            </w:tcBorders>
            <w:shd w:val="clear" w:color="auto" w:fill="auto"/>
            <w:noWrap/>
            <w:vAlign w:val="bottom"/>
            <w:hideMark/>
          </w:tcPr>
          <w:p w14:paraId="585E8341" w14:textId="77777777" w:rsidR="00B32DE7" w:rsidRDefault="00B32DE7">
            <w:pPr>
              <w:jc w:val="right"/>
              <w:rPr>
                <w:rFonts w:ascii="Arial" w:hAnsi="Arial" w:cs="Arial"/>
                <w:sz w:val="20"/>
                <w:szCs w:val="20"/>
              </w:rPr>
            </w:pPr>
            <w:r>
              <w:rPr>
                <w:rFonts w:ascii="Arial" w:hAnsi="Arial" w:cs="Arial"/>
                <w:sz w:val="20"/>
                <w:szCs w:val="20"/>
              </w:rPr>
              <w:t>182036,1518</w:t>
            </w:r>
          </w:p>
        </w:tc>
      </w:tr>
      <w:tr w:rsidR="00B32DE7" w14:paraId="5AB46EBE"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63B00B0" w14:textId="77777777" w:rsidR="00B32DE7" w:rsidRDefault="00B32DE7">
            <w:pPr>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Nodes,  64</w:t>
            </w:r>
            <w:proofErr w:type="gramEnd"/>
            <w:r>
              <w:rPr>
                <w:rFonts w:ascii="Arial" w:hAnsi="Arial" w:cs="Arial"/>
                <w:sz w:val="20"/>
                <w:szCs w:val="20"/>
              </w:rPr>
              <w:t xml:space="preserve"> MPI tasks</w:t>
            </w:r>
          </w:p>
        </w:tc>
        <w:tc>
          <w:tcPr>
            <w:tcW w:w="2500" w:type="dxa"/>
            <w:tcBorders>
              <w:top w:val="nil"/>
              <w:left w:val="nil"/>
              <w:bottom w:val="single" w:sz="4" w:space="0" w:color="auto"/>
              <w:right w:val="single" w:sz="4" w:space="0" w:color="auto"/>
            </w:tcBorders>
            <w:shd w:val="clear" w:color="auto" w:fill="auto"/>
            <w:noWrap/>
            <w:vAlign w:val="bottom"/>
            <w:hideMark/>
          </w:tcPr>
          <w:p w14:paraId="10963330" w14:textId="77777777" w:rsidR="00B32DE7" w:rsidRDefault="00B32DE7">
            <w:pPr>
              <w:jc w:val="right"/>
              <w:rPr>
                <w:rFonts w:ascii="Arial" w:hAnsi="Arial" w:cs="Arial"/>
                <w:sz w:val="20"/>
                <w:szCs w:val="20"/>
              </w:rPr>
            </w:pPr>
            <w:r>
              <w:rPr>
                <w:rFonts w:ascii="Arial" w:hAnsi="Arial" w:cs="Arial"/>
                <w:sz w:val="20"/>
                <w:szCs w:val="20"/>
              </w:rPr>
              <w:t>153</w:t>
            </w:r>
          </w:p>
        </w:tc>
        <w:tc>
          <w:tcPr>
            <w:tcW w:w="2740" w:type="dxa"/>
            <w:tcBorders>
              <w:top w:val="nil"/>
              <w:left w:val="nil"/>
              <w:bottom w:val="single" w:sz="4" w:space="0" w:color="auto"/>
              <w:right w:val="single" w:sz="4" w:space="0" w:color="auto"/>
            </w:tcBorders>
            <w:shd w:val="clear" w:color="auto" w:fill="auto"/>
            <w:noWrap/>
            <w:vAlign w:val="bottom"/>
            <w:hideMark/>
          </w:tcPr>
          <w:p w14:paraId="6D366458" w14:textId="77777777" w:rsidR="00B32DE7" w:rsidRDefault="00B32DE7">
            <w:pPr>
              <w:jc w:val="right"/>
              <w:rPr>
                <w:rFonts w:ascii="Arial" w:hAnsi="Arial" w:cs="Arial"/>
                <w:sz w:val="20"/>
                <w:szCs w:val="20"/>
              </w:rPr>
            </w:pPr>
            <w:r>
              <w:rPr>
                <w:rFonts w:ascii="Arial" w:hAnsi="Arial" w:cs="Arial"/>
                <w:sz w:val="20"/>
                <w:szCs w:val="20"/>
              </w:rPr>
              <w:t>490682,283</w:t>
            </w:r>
          </w:p>
        </w:tc>
      </w:tr>
    </w:tbl>
    <w:commentRangeEnd w:id="391"/>
    <w:p w14:paraId="36897A92" w14:textId="77777777" w:rsidR="00EF25E3" w:rsidRDefault="0046675D" w:rsidP="004A5A44">
      <w:pPr>
        <w:spacing w:after="120"/>
        <w:jc w:val="both"/>
      </w:pPr>
      <w:r>
        <w:rPr>
          <w:rStyle w:val="CommentReference"/>
          <w:lang w:val="de-DE" w:eastAsia="de-DE"/>
        </w:rPr>
        <w:commentReference w:id="391"/>
      </w:r>
    </w:p>
    <w:p w14:paraId="4AA9CE7E" w14:textId="77777777" w:rsidR="00C368ED" w:rsidRDefault="00C368ED" w:rsidP="00A7005A">
      <w:pPr>
        <w:pStyle w:val="Heading4"/>
      </w:pPr>
      <w:bookmarkStart w:id="393" w:name="_Toc503189089"/>
      <w:commentRangeStart w:id="394"/>
      <w:r>
        <w:t>Test case 2 metrics</w:t>
      </w:r>
      <w:commentRangeEnd w:id="394"/>
      <w:r w:rsidR="0046675D">
        <w:rPr>
          <w:rStyle w:val="CommentReference"/>
          <w:rFonts w:ascii="Times New Roman" w:hAnsi="Times New Roman" w:cs="Times New Roman"/>
          <w:bCs w:val="0"/>
          <w:i w:val="0"/>
          <w:lang w:val="de-DE" w:eastAsia="de-DE"/>
        </w:rPr>
        <w:commentReference w:id="394"/>
      </w:r>
      <w:bookmarkEnd w:id="393"/>
    </w:p>
    <w:p w14:paraId="30B88738" w14:textId="77777777" w:rsidR="00C368ED" w:rsidRDefault="00C368ED" w:rsidP="004A5A44">
      <w:pPr>
        <w:spacing w:after="120"/>
        <w:jc w:val="both"/>
      </w:pPr>
    </w:p>
    <w:p w14:paraId="353883E0" w14:textId="77777777" w:rsidR="004A5A44" w:rsidRPr="004A5A44" w:rsidRDefault="004A5A44" w:rsidP="004A5A44">
      <w:pPr>
        <w:pStyle w:val="Heading3"/>
      </w:pPr>
      <w:bookmarkStart w:id="395" w:name="_Toc503189090"/>
      <w:r w:rsidRPr="004A5A44">
        <w:t>CP2K</w:t>
      </w:r>
      <w:bookmarkEnd w:id="395"/>
    </w:p>
    <w:p w14:paraId="158B822D" w14:textId="5E7475F1" w:rsidR="00192D5D" w:rsidRDefault="00402D8F" w:rsidP="00402D8F">
      <w:pPr>
        <w:spacing w:after="120"/>
        <w:jc w:val="both"/>
      </w:pPr>
      <w:r w:rsidRPr="00402D8F">
        <w:t>CP2K</w:t>
      </w:r>
      <w:r w:rsidR="00EE7A46">
        <w:fldChar w:fldCharType="begin"/>
      </w:r>
      <w:r w:rsidR="00EE7A46">
        <w:instrText xml:space="preserve"> REF _Ref503168637 \r \h </w:instrText>
      </w:r>
      <w:r w:rsidR="00EE7A46">
        <w:fldChar w:fldCharType="separate"/>
      </w:r>
      <w:r w:rsidR="00150CFD">
        <w:t>[8]</w:t>
      </w:r>
      <w:r w:rsidR="00EE7A46">
        <w:fldChar w:fldCharType="end"/>
      </w:r>
      <w:r w:rsidR="00EE7A46">
        <w:fldChar w:fldCharType="begin"/>
      </w:r>
      <w:r w:rsidR="00EE7A46">
        <w:instrText xml:space="preserve"> REF _Ref476982133 \r \h </w:instrText>
      </w:r>
      <w:r w:rsidR="00EE7A46">
        <w:fldChar w:fldCharType="separate"/>
      </w:r>
      <w:r w:rsidR="00150CFD">
        <w:t>[9]</w:t>
      </w:r>
      <w:r w:rsidR="00EE7A46">
        <w:fldChar w:fldCharType="end"/>
      </w:r>
      <w:r w:rsidR="00EE7A46">
        <w:fldChar w:fldCharType="begin"/>
      </w:r>
      <w:r w:rsidR="00EE7A46">
        <w:instrText xml:space="preserve"> REF _Ref476982292 \r \h </w:instrText>
      </w:r>
      <w:r w:rsidR="00EE7A46">
        <w:fldChar w:fldCharType="separate"/>
      </w:r>
      <w:r w:rsidR="00150CFD">
        <w:t>[10]</w:t>
      </w:r>
      <w:r w:rsidR="00EE7A46">
        <w:fldChar w:fldCharType="end"/>
      </w:r>
      <w:r w:rsidRPr="00402D8F">
        <w:t xml:space="preserve"> is a quantum chemistry and solid state physics software package</w:t>
      </w:r>
      <w:r>
        <w:t>.</w:t>
      </w:r>
    </w:p>
    <w:p w14:paraId="1DCFEAD2" w14:textId="1850684C" w:rsidR="004A5A44" w:rsidRDefault="00402D8F" w:rsidP="00402D8F">
      <w:pPr>
        <w:spacing w:after="120"/>
        <w:jc w:val="both"/>
      </w:pPr>
      <w:r w:rsidRPr="00402D8F">
        <w:t xml:space="preserve">Parallelisation is achieved using a combination of </w:t>
      </w:r>
      <w:proofErr w:type="spellStart"/>
      <w:r w:rsidRPr="00402D8F">
        <w:t>OpenMP</w:t>
      </w:r>
      <w:proofErr w:type="spellEnd"/>
      <w:r>
        <w:t xml:space="preserve">-based multi-threading and MPI. </w:t>
      </w:r>
      <w:r w:rsidRPr="00402D8F">
        <w:t>Offloading for accelerators is implemented through CUDA</w:t>
      </w:r>
      <w:r w:rsidR="00565635">
        <w:t>.</w:t>
      </w:r>
    </w:p>
    <w:p w14:paraId="364C7AE7" w14:textId="6ACFB48A" w:rsidR="002E51BF" w:rsidRDefault="00133F86" w:rsidP="00402D8F">
      <w:pPr>
        <w:spacing w:after="120"/>
        <w:jc w:val="both"/>
      </w:pPr>
      <w:r>
        <w:t>For both test cases on DAVIDE</w:t>
      </w:r>
      <w:r w:rsidR="002E51BF" w:rsidRPr="002E51BF">
        <w:t xml:space="preserve"> system CP2K was run on Power8 CPU only (no GPU) using the pure MPI build with 16 processes per</w:t>
      </w:r>
      <w:r w:rsidR="002E51BF">
        <w:t xml:space="preserve"> node and with SMT turned off.</w:t>
      </w:r>
      <w:r w:rsidR="00DD2F11">
        <w:t xml:space="preserve"> Few results</w:t>
      </w:r>
      <w:r w:rsidR="00F51ABA">
        <w:t xml:space="preserve"> with</w:t>
      </w:r>
      <w:r w:rsidR="001D6E6F">
        <w:t xml:space="preserve"> have been added for test case 1 but </w:t>
      </w:r>
      <w:r w:rsidR="00C862C2">
        <w:t xml:space="preserve">for </w:t>
      </w:r>
      <w:proofErr w:type="gramStart"/>
      <w:r w:rsidR="00C862C2" w:rsidRPr="00C862C2">
        <w:t>particular numbers</w:t>
      </w:r>
      <w:proofErr w:type="gramEnd"/>
      <w:r w:rsidR="00C862C2" w:rsidRPr="00C862C2">
        <w:t xml:space="preserve"> of nodes the linear algebra consistently broke down for </w:t>
      </w:r>
      <w:r w:rsidR="00C862C2">
        <w:t>no clear reason. T</w:t>
      </w:r>
      <w:r w:rsidR="00C862C2" w:rsidRPr="00C862C2">
        <w:t xml:space="preserve">est case </w:t>
      </w:r>
      <w:r w:rsidR="00C862C2">
        <w:t>2 gi</w:t>
      </w:r>
      <w:r w:rsidR="00C862C2" w:rsidRPr="00C862C2">
        <w:t>ve an unexpected error</w:t>
      </w:r>
      <w:r w:rsidR="00C862C2">
        <w:t xml:space="preserve"> using GPU. These problems have been followed up to </w:t>
      </w:r>
      <w:r w:rsidR="00B652B3">
        <w:t>developers</w:t>
      </w:r>
      <w:r w:rsidR="00C862C2">
        <w:t>.</w:t>
      </w:r>
    </w:p>
    <w:p w14:paraId="1BFCCC58" w14:textId="7DAF97DB" w:rsidR="003034F5" w:rsidRPr="00711314" w:rsidRDefault="003034F5" w:rsidP="00A7005A">
      <w:pPr>
        <w:pStyle w:val="Heading4"/>
      </w:pPr>
      <w:bookmarkStart w:id="396" w:name="_Toc503189091"/>
      <w:r>
        <w:t>Test case 1 metrics</w:t>
      </w:r>
      <w:bookmarkEnd w:id="396"/>
    </w:p>
    <w:p w14:paraId="1A0D7090" w14:textId="5BD0CEDC" w:rsidR="00711314" w:rsidRDefault="00711314" w:rsidP="00711314">
      <w:pPr>
        <w:pStyle w:val="Caption"/>
        <w:keepNext/>
      </w:pPr>
      <w:bookmarkStart w:id="397" w:name="_Toc503189141"/>
      <w:r>
        <w:t xml:space="preserve">Table </w:t>
      </w:r>
      <w:r w:rsidR="00557FEC">
        <w:fldChar w:fldCharType="begin"/>
      </w:r>
      <w:r w:rsidR="00557FEC">
        <w:instrText xml:space="preserve"> SEQ Table \* ARABIC </w:instrText>
      </w:r>
      <w:r w:rsidR="00557FEC">
        <w:fldChar w:fldCharType="separate"/>
      </w:r>
      <w:r w:rsidR="00150CFD">
        <w:rPr>
          <w:noProof/>
        </w:rPr>
        <w:t>8</w:t>
      </w:r>
      <w:r w:rsidR="00557FEC">
        <w:fldChar w:fldCharType="end"/>
      </w:r>
      <w:r>
        <w:t xml:space="preserve"> CP2K</w:t>
      </w:r>
      <w:r w:rsidRPr="00603EBA">
        <w:t xml:space="preserve"> test case 1 metrics on </w:t>
      </w:r>
      <w:proofErr w:type="spellStart"/>
      <w:r w:rsidR="003E28C8">
        <w:t>Frioul</w:t>
      </w:r>
      <w:proofErr w:type="spellEnd"/>
      <w:r w:rsidR="003E28C8">
        <w:t>-PCP</w:t>
      </w:r>
      <w:bookmarkEnd w:id="397"/>
    </w:p>
    <w:tbl>
      <w:tblPr>
        <w:tblW w:w="9521" w:type="dxa"/>
        <w:tblLook w:val="04A0" w:firstRow="1" w:lastRow="0" w:firstColumn="1" w:lastColumn="0" w:noHBand="0" w:noVBand="1"/>
      </w:tblPr>
      <w:tblGrid>
        <w:gridCol w:w="3060"/>
        <w:gridCol w:w="1800"/>
        <w:gridCol w:w="1061"/>
        <w:gridCol w:w="2180"/>
        <w:gridCol w:w="1420"/>
      </w:tblGrid>
      <w:tr w:rsidR="0037520A" w14:paraId="354F2346"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0B257" w14:textId="77777777" w:rsidR="0037520A" w:rsidRDefault="0037520A">
            <w:pPr>
              <w:rPr>
                <w:rFonts w:ascii="Arial" w:hAnsi="Arial" w:cs="Arial"/>
                <w:b/>
                <w:bCs/>
                <w:sz w:val="20"/>
                <w:szCs w:val="20"/>
              </w:rPr>
            </w:pPr>
            <w:r>
              <w:rPr>
                <w:rFonts w:ascii="Arial" w:hAnsi="Arial" w:cs="Arial"/>
                <w:b/>
                <w:bCs/>
                <w:sz w:val="20"/>
                <w:szCs w:val="20"/>
              </w:rPr>
              <w:t>Number of full PCP-KNL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16769A43" w14:textId="77777777" w:rsidR="0037520A" w:rsidRDefault="0037520A">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5F08AA1F" w14:textId="77777777" w:rsidR="0037520A" w:rsidRDefault="0037520A">
            <w:pPr>
              <w:rPr>
                <w:rFonts w:ascii="Arial" w:hAnsi="Arial" w:cs="Arial"/>
                <w:b/>
                <w:bCs/>
                <w:sz w:val="20"/>
                <w:szCs w:val="20"/>
              </w:rPr>
            </w:pPr>
            <w:r>
              <w:rPr>
                <w:rFonts w:ascii="Arial" w:hAnsi="Arial" w:cs="Arial"/>
                <w:b/>
                <w:bCs/>
                <w:sz w:val="20"/>
                <w:szCs w:val="20"/>
              </w:rPr>
              <w:t>Speedup</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6A73406D" w14:textId="77777777" w:rsidR="0037520A" w:rsidRDefault="0037520A">
            <w:pPr>
              <w:rPr>
                <w:rFonts w:ascii="Arial" w:hAnsi="Arial" w:cs="Arial"/>
                <w:b/>
                <w:bCs/>
                <w:sz w:val="20"/>
                <w:szCs w:val="20"/>
              </w:rPr>
            </w:pPr>
            <w:r>
              <w:rPr>
                <w:rFonts w:ascii="Arial" w:hAnsi="Arial" w:cs="Arial"/>
                <w:b/>
                <w:bCs/>
                <w:sz w:val="20"/>
                <w:szCs w:val="20"/>
              </w:rPr>
              <w:t>Energy to solution (kJ)</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27B7548" w14:textId="77777777" w:rsidR="0037520A" w:rsidRDefault="0037520A">
            <w:pPr>
              <w:rPr>
                <w:rFonts w:ascii="Arial" w:hAnsi="Arial" w:cs="Arial"/>
                <w:b/>
                <w:bCs/>
                <w:sz w:val="20"/>
                <w:szCs w:val="20"/>
              </w:rPr>
            </w:pPr>
            <w:r>
              <w:rPr>
                <w:rFonts w:ascii="Arial" w:hAnsi="Arial" w:cs="Arial"/>
                <w:b/>
                <w:bCs/>
                <w:sz w:val="20"/>
                <w:szCs w:val="20"/>
              </w:rPr>
              <w:t>Energy scaling</w:t>
            </w:r>
          </w:p>
        </w:tc>
      </w:tr>
      <w:tr w:rsidR="0037520A" w14:paraId="0C3A91AC"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808FF49" w14:textId="77777777" w:rsidR="0037520A" w:rsidRDefault="0037520A">
            <w:pPr>
              <w:jc w:val="right"/>
              <w:rPr>
                <w:rFonts w:ascii="Arial" w:hAnsi="Arial" w:cs="Arial"/>
                <w:sz w:val="20"/>
                <w:szCs w:val="20"/>
              </w:rPr>
            </w:pPr>
            <w:r>
              <w:rPr>
                <w:rFonts w:ascii="Arial" w:hAnsi="Arial" w:cs="Arial"/>
                <w:sz w:val="20"/>
                <w:szCs w:val="20"/>
              </w:rPr>
              <w:t>1</w:t>
            </w:r>
          </w:p>
        </w:tc>
        <w:tc>
          <w:tcPr>
            <w:tcW w:w="1800" w:type="dxa"/>
            <w:tcBorders>
              <w:top w:val="nil"/>
              <w:left w:val="nil"/>
              <w:bottom w:val="single" w:sz="4" w:space="0" w:color="auto"/>
              <w:right w:val="single" w:sz="4" w:space="0" w:color="auto"/>
            </w:tcBorders>
            <w:shd w:val="clear" w:color="auto" w:fill="auto"/>
            <w:noWrap/>
            <w:vAlign w:val="bottom"/>
            <w:hideMark/>
          </w:tcPr>
          <w:p w14:paraId="4C36589A" w14:textId="77777777" w:rsidR="0037520A" w:rsidRDefault="0037520A">
            <w:pPr>
              <w:jc w:val="right"/>
              <w:rPr>
                <w:rFonts w:ascii="Arial" w:hAnsi="Arial" w:cs="Arial"/>
                <w:sz w:val="20"/>
                <w:szCs w:val="20"/>
              </w:rPr>
            </w:pPr>
            <w:r>
              <w:rPr>
                <w:rFonts w:ascii="Arial" w:hAnsi="Arial" w:cs="Arial"/>
                <w:sz w:val="20"/>
                <w:szCs w:val="20"/>
              </w:rPr>
              <w:t>5917,00</w:t>
            </w:r>
          </w:p>
        </w:tc>
        <w:tc>
          <w:tcPr>
            <w:tcW w:w="1061" w:type="dxa"/>
            <w:tcBorders>
              <w:top w:val="nil"/>
              <w:left w:val="nil"/>
              <w:bottom w:val="single" w:sz="4" w:space="0" w:color="auto"/>
              <w:right w:val="single" w:sz="4" w:space="0" w:color="auto"/>
            </w:tcBorders>
            <w:shd w:val="clear" w:color="auto" w:fill="auto"/>
            <w:noWrap/>
            <w:vAlign w:val="bottom"/>
            <w:hideMark/>
          </w:tcPr>
          <w:p w14:paraId="5BF1F7EA" w14:textId="77777777" w:rsidR="0037520A" w:rsidRDefault="0037520A">
            <w:pPr>
              <w:jc w:val="right"/>
              <w:rPr>
                <w:rFonts w:ascii="Arial" w:hAnsi="Arial" w:cs="Arial"/>
                <w:sz w:val="20"/>
                <w:szCs w:val="20"/>
              </w:rPr>
            </w:pPr>
            <w:r>
              <w:rPr>
                <w:rFonts w:ascii="Arial" w:hAnsi="Arial" w:cs="Arial"/>
                <w:sz w:val="20"/>
                <w:szCs w:val="20"/>
              </w:rPr>
              <w:t>1,00</w:t>
            </w:r>
          </w:p>
        </w:tc>
        <w:tc>
          <w:tcPr>
            <w:tcW w:w="2180" w:type="dxa"/>
            <w:tcBorders>
              <w:top w:val="nil"/>
              <w:left w:val="nil"/>
              <w:bottom w:val="single" w:sz="4" w:space="0" w:color="auto"/>
              <w:right w:val="single" w:sz="4" w:space="0" w:color="auto"/>
            </w:tcBorders>
            <w:shd w:val="clear" w:color="auto" w:fill="auto"/>
            <w:noWrap/>
            <w:vAlign w:val="bottom"/>
            <w:hideMark/>
          </w:tcPr>
          <w:p w14:paraId="6CC0C264" w14:textId="77777777" w:rsidR="0037520A" w:rsidRDefault="0037520A">
            <w:pPr>
              <w:jc w:val="right"/>
              <w:rPr>
                <w:rFonts w:ascii="Arial" w:hAnsi="Arial" w:cs="Arial"/>
                <w:sz w:val="20"/>
                <w:szCs w:val="20"/>
              </w:rPr>
            </w:pPr>
            <w:r>
              <w:rPr>
                <w:rFonts w:ascii="Arial" w:hAnsi="Arial" w:cs="Arial"/>
                <w:sz w:val="20"/>
                <w:szCs w:val="20"/>
              </w:rPr>
              <w:t>1417,40</w:t>
            </w:r>
          </w:p>
        </w:tc>
        <w:tc>
          <w:tcPr>
            <w:tcW w:w="1420" w:type="dxa"/>
            <w:tcBorders>
              <w:top w:val="nil"/>
              <w:left w:val="nil"/>
              <w:bottom w:val="single" w:sz="4" w:space="0" w:color="auto"/>
              <w:right w:val="single" w:sz="4" w:space="0" w:color="auto"/>
            </w:tcBorders>
            <w:shd w:val="clear" w:color="auto" w:fill="auto"/>
            <w:noWrap/>
            <w:vAlign w:val="bottom"/>
            <w:hideMark/>
          </w:tcPr>
          <w:p w14:paraId="39EE763B" w14:textId="77777777" w:rsidR="0037520A" w:rsidRDefault="0037520A">
            <w:pPr>
              <w:jc w:val="right"/>
              <w:rPr>
                <w:rFonts w:ascii="Arial" w:hAnsi="Arial" w:cs="Arial"/>
                <w:sz w:val="20"/>
                <w:szCs w:val="20"/>
              </w:rPr>
            </w:pPr>
            <w:r>
              <w:rPr>
                <w:rFonts w:ascii="Arial" w:hAnsi="Arial" w:cs="Arial"/>
                <w:sz w:val="20"/>
                <w:szCs w:val="20"/>
              </w:rPr>
              <w:t>1,00</w:t>
            </w:r>
          </w:p>
        </w:tc>
      </w:tr>
      <w:tr w:rsidR="0037520A" w14:paraId="0BE9EB07"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DF33DF7" w14:textId="77777777" w:rsidR="0037520A" w:rsidRDefault="0037520A">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379CF556" w14:textId="77777777" w:rsidR="0037520A" w:rsidRDefault="0037520A">
            <w:pPr>
              <w:jc w:val="right"/>
              <w:rPr>
                <w:rFonts w:ascii="Arial" w:hAnsi="Arial" w:cs="Arial"/>
                <w:sz w:val="20"/>
                <w:szCs w:val="20"/>
              </w:rPr>
            </w:pPr>
            <w:r>
              <w:rPr>
                <w:rFonts w:ascii="Arial" w:hAnsi="Arial" w:cs="Arial"/>
                <w:sz w:val="20"/>
                <w:szCs w:val="20"/>
              </w:rPr>
              <w:t>3737,00</w:t>
            </w:r>
          </w:p>
        </w:tc>
        <w:tc>
          <w:tcPr>
            <w:tcW w:w="1061" w:type="dxa"/>
            <w:tcBorders>
              <w:top w:val="nil"/>
              <w:left w:val="nil"/>
              <w:bottom w:val="single" w:sz="4" w:space="0" w:color="auto"/>
              <w:right w:val="single" w:sz="4" w:space="0" w:color="auto"/>
            </w:tcBorders>
            <w:shd w:val="clear" w:color="auto" w:fill="auto"/>
            <w:noWrap/>
            <w:vAlign w:val="bottom"/>
            <w:hideMark/>
          </w:tcPr>
          <w:p w14:paraId="1B7CBE75" w14:textId="77777777" w:rsidR="0037520A" w:rsidRDefault="0037520A">
            <w:pPr>
              <w:jc w:val="right"/>
              <w:rPr>
                <w:rFonts w:ascii="Arial" w:hAnsi="Arial" w:cs="Arial"/>
                <w:sz w:val="20"/>
                <w:szCs w:val="20"/>
              </w:rPr>
            </w:pPr>
            <w:r>
              <w:rPr>
                <w:rFonts w:ascii="Arial" w:hAnsi="Arial" w:cs="Arial"/>
                <w:sz w:val="20"/>
                <w:szCs w:val="20"/>
              </w:rPr>
              <w:t>1,58</w:t>
            </w:r>
          </w:p>
        </w:tc>
        <w:tc>
          <w:tcPr>
            <w:tcW w:w="2180" w:type="dxa"/>
            <w:tcBorders>
              <w:top w:val="nil"/>
              <w:left w:val="nil"/>
              <w:bottom w:val="single" w:sz="4" w:space="0" w:color="auto"/>
              <w:right w:val="single" w:sz="4" w:space="0" w:color="auto"/>
            </w:tcBorders>
            <w:shd w:val="clear" w:color="auto" w:fill="auto"/>
            <w:noWrap/>
            <w:vAlign w:val="bottom"/>
            <w:hideMark/>
          </w:tcPr>
          <w:p w14:paraId="1BA35CA8" w14:textId="77777777" w:rsidR="0037520A" w:rsidRDefault="0037520A">
            <w:pPr>
              <w:jc w:val="right"/>
              <w:rPr>
                <w:rFonts w:ascii="Arial" w:hAnsi="Arial" w:cs="Arial"/>
                <w:sz w:val="20"/>
                <w:szCs w:val="20"/>
              </w:rPr>
            </w:pPr>
            <w:r>
              <w:rPr>
                <w:rFonts w:ascii="Arial" w:hAnsi="Arial" w:cs="Arial"/>
                <w:sz w:val="20"/>
                <w:szCs w:val="20"/>
              </w:rPr>
              <w:t>1631,30</w:t>
            </w:r>
          </w:p>
        </w:tc>
        <w:tc>
          <w:tcPr>
            <w:tcW w:w="1420" w:type="dxa"/>
            <w:tcBorders>
              <w:top w:val="nil"/>
              <w:left w:val="nil"/>
              <w:bottom w:val="single" w:sz="4" w:space="0" w:color="auto"/>
              <w:right w:val="single" w:sz="4" w:space="0" w:color="auto"/>
            </w:tcBorders>
            <w:shd w:val="clear" w:color="auto" w:fill="auto"/>
            <w:noWrap/>
            <w:vAlign w:val="bottom"/>
            <w:hideMark/>
          </w:tcPr>
          <w:p w14:paraId="65265DD0" w14:textId="77777777" w:rsidR="0037520A" w:rsidRDefault="0037520A">
            <w:pPr>
              <w:jc w:val="right"/>
              <w:rPr>
                <w:rFonts w:ascii="Arial" w:hAnsi="Arial" w:cs="Arial"/>
                <w:sz w:val="20"/>
                <w:szCs w:val="20"/>
              </w:rPr>
            </w:pPr>
            <w:r>
              <w:rPr>
                <w:rFonts w:ascii="Arial" w:hAnsi="Arial" w:cs="Arial"/>
                <w:sz w:val="20"/>
                <w:szCs w:val="20"/>
              </w:rPr>
              <w:t>1,15</w:t>
            </w:r>
          </w:p>
        </w:tc>
      </w:tr>
      <w:tr w:rsidR="0037520A" w14:paraId="45D59B4F"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7EA25B0" w14:textId="77777777" w:rsidR="0037520A" w:rsidRDefault="0037520A">
            <w:pPr>
              <w:jc w:val="right"/>
              <w:rPr>
                <w:rFonts w:ascii="Arial" w:hAnsi="Arial" w:cs="Arial"/>
                <w:sz w:val="20"/>
                <w:szCs w:val="20"/>
              </w:rPr>
            </w:pPr>
            <w:r>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hideMark/>
          </w:tcPr>
          <w:p w14:paraId="5CB4A8FA" w14:textId="77777777" w:rsidR="0037520A" w:rsidRDefault="0037520A">
            <w:pPr>
              <w:jc w:val="right"/>
              <w:rPr>
                <w:rFonts w:ascii="Arial" w:hAnsi="Arial" w:cs="Arial"/>
                <w:sz w:val="20"/>
                <w:szCs w:val="20"/>
              </w:rPr>
            </w:pPr>
            <w:r>
              <w:rPr>
                <w:rFonts w:ascii="Arial" w:hAnsi="Arial" w:cs="Arial"/>
                <w:sz w:val="20"/>
                <w:szCs w:val="20"/>
              </w:rPr>
              <w:t>1922,00</w:t>
            </w:r>
          </w:p>
        </w:tc>
        <w:tc>
          <w:tcPr>
            <w:tcW w:w="1061" w:type="dxa"/>
            <w:tcBorders>
              <w:top w:val="nil"/>
              <w:left w:val="nil"/>
              <w:bottom w:val="single" w:sz="4" w:space="0" w:color="auto"/>
              <w:right w:val="single" w:sz="4" w:space="0" w:color="auto"/>
            </w:tcBorders>
            <w:shd w:val="clear" w:color="auto" w:fill="auto"/>
            <w:noWrap/>
            <w:vAlign w:val="bottom"/>
            <w:hideMark/>
          </w:tcPr>
          <w:p w14:paraId="19C36912" w14:textId="77777777" w:rsidR="0037520A" w:rsidRDefault="0037520A">
            <w:pPr>
              <w:jc w:val="right"/>
              <w:rPr>
                <w:rFonts w:ascii="Arial" w:hAnsi="Arial" w:cs="Arial"/>
                <w:sz w:val="20"/>
                <w:szCs w:val="20"/>
              </w:rPr>
            </w:pPr>
            <w:r>
              <w:rPr>
                <w:rFonts w:ascii="Arial" w:hAnsi="Arial" w:cs="Arial"/>
                <w:sz w:val="20"/>
                <w:szCs w:val="20"/>
              </w:rPr>
              <w:t>3,08</w:t>
            </w:r>
          </w:p>
        </w:tc>
        <w:tc>
          <w:tcPr>
            <w:tcW w:w="2180" w:type="dxa"/>
            <w:tcBorders>
              <w:top w:val="nil"/>
              <w:left w:val="nil"/>
              <w:bottom w:val="single" w:sz="4" w:space="0" w:color="auto"/>
              <w:right w:val="single" w:sz="4" w:space="0" w:color="auto"/>
            </w:tcBorders>
            <w:shd w:val="clear" w:color="auto" w:fill="auto"/>
            <w:noWrap/>
            <w:vAlign w:val="bottom"/>
            <w:hideMark/>
          </w:tcPr>
          <w:p w14:paraId="78A2A0BE" w14:textId="77777777" w:rsidR="0037520A" w:rsidRDefault="0037520A">
            <w:pPr>
              <w:jc w:val="right"/>
              <w:rPr>
                <w:rFonts w:ascii="Arial" w:hAnsi="Arial" w:cs="Arial"/>
                <w:sz w:val="20"/>
                <w:szCs w:val="20"/>
              </w:rPr>
            </w:pPr>
            <w:r>
              <w:rPr>
                <w:rFonts w:ascii="Arial" w:hAnsi="Arial" w:cs="Arial"/>
                <w:sz w:val="20"/>
                <w:szCs w:val="20"/>
              </w:rPr>
              <w:t>1596,20</w:t>
            </w:r>
          </w:p>
        </w:tc>
        <w:tc>
          <w:tcPr>
            <w:tcW w:w="1420" w:type="dxa"/>
            <w:tcBorders>
              <w:top w:val="nil"/>
              <w:left w:val="nil"/>
              <w:bottom w:val="single" w:sz="4" w:space="0" w:color="auto"/>
              <w:right w:val="single" w:sz="4" w:space="0" w:color="auto"/>
            </w:tcBorders>
            <w:shd w:val="clear" w:color="auto" w:fill="auto"/>
            <w:noWrap/>
            <w:vAlign w:val="bottom"/>
            <w:hideMark/>
          </w:tcPr>
          <w:p w14:paraId="11FD84A0"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5B32C32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EB3ED7B" w14:textId="77777777" w:rsidR="0037520A" w:rsidRDefault="0037520A">
            <w:pPr>
              <w:jc w:val="right"/>
              <w:rPr>
                <w:rFonts w:ascii="Arial" w:hAnsi="Arial" w:cs="Arial"/>
                <w:sz w:val="20"/>
                <w:szCs w:val="20"/>
              </w:rPr>
            </w:pPr>
            <w:r>
              <w:rPr>
                <w:rFonts w:ascii="Arial" w:hAnsi="Arial" w:cs="Arial"/>
                <w:sz w:val="20"/>
                <w:szCs w:val="20"/>
              </w:rPr>
              <w:t>8</w:t>
            </w:r>
          </w:p>
        </w:tc>
        <w:tc>
          <w:tcPr>
            <w:tcW w:w="1800" w:type="dxa"/>
            <w:tcBorders>
              <w:top w:val="nil"/>
              <w:left w:val="nil"/>
              <w:bottom w:val="single" w:sz="4" w:space="0" w:color="auto"/>
              <w:right w:val="single" w:sz="4" w:space="0" w:color="auto"/>
            </w:tcBorders>
            <w:shd w:val="clear" w:color="auto" w:fill="auto"/>
            <w:noWrap/>
            <w:vAlign w:val="bottom"/>
            <w:hideMark/>
          </w:tcPr>
          <w:p w14:paraId="47AA61F9" w14:textId="77777777" w:rsidR="0037520A" w:rsidRDefault="0037520A">
            <w:pPr>
              <w:jc w:val="right"/>
              <w:rPr>
                <w:rFonts w:ascii="Arial" w:hAnsi="Arial" w:cs="Arial"/>
                <w:sz w:val="20"/>
                <w:szCs w:val="20"/>
              </w:rPr>
            </w:pPr>
            <w:r>
              <w:rPr>
                <w:rFonts w:ascii="Arial" w:hAnsi="Arial" w:cs="Arial"/>
                <w:sz w:val="20"/>
                <w:szCs w:val="20"/>
              </w:rPr>
              <w:t>794,00</w:t>
            </w:r>
          </w:p>
        </w:tc>
        <w:tc>
          <w:tcPr>
            <w:tcW w:w="1061" w:type="dxa"/>
            <w:tcBorders>
              <w:top w:val="nil"/>
              <w:left w:val="nil"/>
              <w:bottom w:val="single" w:sz="4" w:space="0" w:color="auto"/>
              <w:right w:val="single" w:sz="4" w:space="0" w:color="auto"/>
            </w:tcBorders>
            <w:shd w:val="clear" w:color="auto" w:fill="auto"/>
            <w:noWrap/>
            <w:vAlign w:val="bottom"/>
            <w:hideMark/>
          </w:tcPr>
          <w:p w14:paraId="6E7D6293" w14:textId="77777777" w:rsidR="0037520A" w:rsidRDefault="0037520A">
            <w:pPr>
              <w:jc w:val="right"/>
              <w:rPr>
                <w:rFonts w:ascii="Arial" w:hAnsi="Arial" w:cs="Arial"/>
                <w:sz w:val="20"/>
                <w:szCs w:val="20"/>
              </w:rPr>
            </w:pPr>
            <w:r>
              <w:rPr>
                <w:rFonts w:ascii="Arial" w:hAnsi="Arial" w:cs="Arial"/>
                <w:sz w:val="20"/>
                <w:szCs w:val="20"/>
              </w:rPr>
              <w:t>7,45</w:t>
            </w:r>
          </w:p>
        </w:tc>
        <w:tc>
          <w:tcPr>
            <w:tcW w:w="2180" w:type="dxa"/>
            <w:tcBorders>
              <w:top w:val="nil"/>
              <w:left w:val="nil"/>
              <w:bottom w:val="single" w:sz="4" w:space="0" w:color="auto"/>
              <w:right w:val="single" w:sz="4" w:space="0" w:color="auto"/>
            </w:tcBorders>
            <w:shd w:val="clear" w:color="auto" w:fill="auto"/>
            <w:noWrap/>
            <w:vAlign w:val="bottom"/>
            <w:hideMark/>
          </w:tcPr>
          <w:p w14:paraId="5B3B886D" w14:textId="77777777" w:rsidR="0037520A" w:rsidRDefault="0037520A">
            <w:pPr>
              <w:jc w:val="right"/>
              <w:rPr>
                <w:rFonts w:ascii="Arial" w:hAnsi="Arial" w:cs="Arial"/>
                <w:sz w:val="20"/>
                <w:szCs w:val="20"/>
              </w:rPr>
            </w:pPr>
            <w:r>
              <w:rPr>
                <w:rFonts w:ascii="Arial" w:hAnsi="Arial" w:cs="Arial"/>
                <w:sz w:val="20"/>
                <w:szCs w:val="20"/>
              </w:rPr>
              <w:t>1520,20</w:t>
            </w:r>
          </w:p>
        </w:tc>
        <w:tc>
          <w:tcPr>
            <w:tcW w:w="1420" w:type="dxa"/>
            <w:tcBorders>
              <w:top w:val="nil"/>
              <w:left w:val="nil"/>
              <w:bottom w:val="single" w:sz="4" w:space="0" w:color="auto"/>
              <w:right w:val="single" w:sz="4" w:space="0" w:color="auto"/>
            </w:tcBorders>
            <w:shd w:val="clear" w:color="auto" w:fill="auto"/>
            <w:noWrap/>
            <w:vAlign w:val="bottom"/>
            <w:hideMark/>
          </w:tcPr>
          <w:p w14:paraId="15EDB483" w14:textId="77777777" w:rsidR="0037520A" w:rsidRDefault="0037520A">
            <w:pPr>
              <w:jc w:val="right"/>
              <w:rPr>
                <w:rFonts w:ascii="Arial" w:hAnsi="Arial" w:cs="Arial"/>
                <w:sz w:val="20"/>
                <w:szCs w:val="20"/>
              </w:rPr>
            </w:pPr>
            <w:r>
              <w:rPr>
                <w:rFonts w:ascii="Arial" w:hAnsi="Arial" w:cs="Arial"/>
                <w:sz w:val="20"/>
                <w:szCs w:val="20"/>
              </w:rPr>
              <w:t>1,07</w:t>
            </w:r>
          </w:p>
        </w:tc>
      </w:tr>
      <w:tr w:rsidR="0037520A" w14:paraId="5231A9A6"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576A163" w14:textId="77777777" w:rsidR="0037520A" w:rsidRDefault="0037520A">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31A3F75" w14:textId="77777777" w:rsidR="0037520A" w:rsidRDefault="0037520A">
            <w:pPr>
              <w:jc w:val="right"/>
              <w:rPr>
                <w:rFonts w:ascii="Arial" w:hAnsi="Arial" w:cs="Arial"/>
                <w:sz w:val="20"/>
                <w:szCs w:val="20"/>
              </w:rPr>
            </w:pPr>
            <w:r>
              <w:rPr>
                <w:rFonts w:ascii="Arial" w:hAnsi="Arial" w:cs="Arial"/>
                <w:sz w:val="20"/>
                <w:szCs w:val="20"/>
              </w:rPr>
              <w:t>424,00</w:t>
            </w:r>
          </w:p>
        </w:tc>
        <w:tc>
          <w:tcPr>
            <w:tcW w:w="1061" w:type="dxa"/>
            <w:tcBorders>
              <w:top w:val="nil"/>
              <w:left w:val="nil"/>
              <w:bottom w:val="single" w:sz="4" w:space="0" w:color="auto"/>
              <w:right w:val="single" w:sz="4" w:space="0" w:color="auto"/>
            </w:tcBorders>
            <w:shd w:val="clear" w:color="auto" w:fill="auto"/>
            <w:noWrap/>
            <w:vAlign w:val="bottom"/>
            <w:hideMark/>
          </w:tcPr>
          <w:p w14:paraId="51016C4E" w14:textId="77777777" w:rsidR="0037520A" w:rsidRDefault="0037520A">
            <w:pPr>
              <w:jc w:val="right"/>
              <w:rPr>
                <w:rFonts w:ascii="Arial" w:hAnsi="Arial" w:cs="Arial"/>
                <w:sz w:val="20"/>
                <w:szCs w:val="20"/>
              </w:rPr>
            </w:pPr>
            <w:r>
              <w:rPr>
                <w:rFonts w:ascii="Arial" w:hAnsi="Arial" w:cs="Arial"/>
                <w:sz w:val="20"/>
                <w:szCs w:val="20"/>
              </w:rPr>
              <w:t>13,96</w:t>
            </w:r>
          </w:p>
        </w:tc>
        <w:tc>
          <w:tcPr>
            <w:tcW w:w="2180" w:type="dxa"/>
            <w:tcBorders>
              <w:top w:val="nil"/>
              <w:left w:val="nil"/>
              <w:bottom w:val="single" w:sz="4" w:space="0" w:color="auto"/>
              <w:right w:val="single" w:sz="4" w:space="0" w:color="auto"/>
            </w:tcBorders>
            <w:shd w:val="clear" w:color="auto" w:fill="auto"/>
            <w:noWrap/>
            <w:vAlign w:val="bottom"/>
            <w:hideMark/>
          </w:tcPr>
          <w:p w14:paraId="3EA4CF77" w14:textId="77777777" w:rsidR="0037520A" w:rsidRDefault="0037520A">
            <w:pPr>
              <w:jc w:val="right"/>
              <w:rPr>
                <w:rFonts w:ascii="Arial" w:hAnsi="Arial" w:cs="Arial"/>
                <w:sz w:val="20"/>
                <w:szCs w:val="20"/>
              </w:rPr>
            </w:pPr>
            <w:r>
              <w:rPr>
                <w:rFonts w:ascii="Arial" w:hAnsi="Arial" w:cs="Arial"/>
                <w:sz w:val="20"/>
                <w:szCs w:val="20"/>
              </w:rPr>
              <w:t>1603,60</w:t>
            </w:r>
          </w:p>
        </w:tc>
        <w:tc>
          <w:tcPr>
            <w:tcW w:w="1420" w:type="dxa"/>
            <w:tcBorders>
              <w:top w:val="nil"/>
              <w:left w:val="nil"/>
              <w:bottom w:val="single" w:sz="4" w:space="0" w:color="auto"/>
              <w:right w:val="single" w:sz="4" w:space="0" w:color="auto"/>
            </w:tcBorders>
            <w:shd w:val="clear" w:color="auto" w:fill="auto"/>
            <w:noWrap/>
            <w:vAlign w:val="bottom"/>
            <w:hideMark/>
          </w:tcPr>
          <w:p w14:paraId="53B7EDFB"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0085ADA9"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6461B9F" w14:textId="77777777" w:rsidR="0037520A" w:rsidRDefault="0037520A">
            <w:pPr>
              <w:jc w:val="right"/>
              <w:rPr>
                <w:rFonts w:ascii="Arial" w:hAnsi="Arial" w:cs="Arial"/>
                <w:sz w:val="20"/>
                <w:szCs w:val="20"/>
              </w:rPr>
            </w:pPr>
            <w:r>
              <w:rPr>
                <w:rFonts w:ascii="Arial" w:hAnsi="Arial" w:cs="Arial"/>
                <w:sz w:val="20"/>
                <w:szCs w:val="20"/>
              </w:rPr>
              <w:t>32</w:t>
            </w:r>
          </w:p>
        </w:tc>
        <w:tc>
          <w:tcPr>
            <w:tcW w:w="1800" w:type="dxa"/>
            <w:tcBorders>
              <w:top w:val="nil"/>
              <w:left w:val="nil"/>
              <w:bottom w:val="single" w:sz="4" w:space="0" w:color="auto"/>
              <w:right w:val="single" w:sz="4" w:space="0" w:color="auto"/>
            </w:tcBorders>
            <w:shd w:val="clear" w:color="auto" w:fill="auto"/>
            <w:noWrap/>
            <w:vAlign w:val="bottom"/>
            <w:hideMark/>
          </w:tcPr>
          <w:p w14:paraId="5A9E8631" w14:textId="77777777" w:rsidR="0037520A" w:rsidRDefault="0037520A">
            <w:pPr>
              <w:jc w:val="right"/>
              <w:rPr>
                <w:rFonts w:ascii="Arial" w:hAnsi="Arial" w:cs="Arial"/>
                <w:sz w:val="20"/>
                <w:szCs w:val="20"/>
              </w:rPr>
            </w:pPr>
            <w:r>
              <w:rPr>
                <w:rFonts w:ascii="Arial" w:hAnsi="Arial" w:cs="Arial"/>
                <w:sz w:val="20"/>
                <w:szCs w:val="20"/>
              </w:rPr>
              <w:t>231,00</w:t>
            </w:r>
          </w:p>
        </w:tc>
        <w:tc>
          <w:tcPr>
            <w:tcW w:w="1061" w:type="dxa"/>
            <w:tcBorders>
              <w:top w:val="nil"/>
              <w:left w:val="nil"/>
              <w:bottom w:val="single" w:sz="4" w:space="0" w:color="auto"/>
              <w:right w:val="single" w:sz="4" w:space="0" w:color="auto"/>
            </w:tcBorders>
            <w:shd w:val="clear" w:color="auto" w:fill="auto"/>
            <w:noWrap/>
            <w:vAlign w:val="bottom"/>
            <w:hideMark/>
          </w:tcPr>
          <w:p w14:paraId="0E8EE111" w14:textId="77777777" w:rsidR="0037520A" w:rsidRDefault="0037520A">
            <w:pPr>
              <w:jc w:val="right"/>
              <w:rPr>
                <w:rFonts w:ascii="Arial" w:hAnsi="Arial" w:cs="Arial"/>
                <w:sz w:val="20"/>
                <w:szCs w:val="20"/>
              </w:rPr>
            </w:pPr>
            <w:r>
              <w:rPr>
                <w:rFonts w:ascii="Arial" w:hAnsi="Arial" w:cs="Arial"/>
                <w:sz w:val="20"/>
                <w:szCs w:val="20"/>
              </w:rPr>
              <w:t>25,61</w:t>
            </w:r>
          </w:p>
        </w:tc>
        <w:tc>
          <w:tcPr>
            <w:tcW w:w="2180" w:type="dxa"/>
            <w:tcBorders>
              <w:top w:val="nil"/>
              <w:left w:val="nil"/>
              <w:bottom w:val="single" w:sz="4" w:space="0" w:color="auto"/>
              <w:right w:val="single" w:sz="4" w:space="0" w:color="auto"/>
            </w:tcBorders>
            <w:shd w:val="clear" w:color="auto" w:fill="auto"/>
            <w:noWrap/>
            <w:vAlign w:val="bottom"/>
            <w:hideMark/>
          </w:tcPr>
          <w:p w14:paraId="1A5D05CC" w14:textId="77777777" w:rsidR="0037520A" w:rsidRDefault="0037520A">
            <w:pPr>
              <w:jc w:val="right"/>
              <w:rPr>
                <w:rFonts w:ascii="Arial" w:hAnsi="Arial" w:cs="Arial"/>
                <w:sz w:val="20"/>
                <w:szCs w:val="20"/>
              </w:rPr>
            </w:pPr>
            <w:r>
              <w:rPr>
                <w:rFonts w:ascii="Arial" w:hAnsi="Arial" w:cs="Arial"/>
                <w:sz w:val="20"/>
                <w:szCs w:val="20"/>
              </w:rPr>
              <w:t>1795,50</w:t>
            </w:r>
          </w:p>
        </w:tc>
        <w:tc>
          <w:tcPr>
            <w:tcW w:w="1420" w:type="dxa"/>
            <w:tcBorders>
              <w:top w:val="nil"/>
              <w:left w:val="nil"/>
              <w:bottom w:val="single" w:sz="4" w:space="0" w:color="auto"/>
              <w:right w:val="single" w:sz="4" w:space="0" w:color="auto"/>
            </w:tcBorders>
            <w:shd w:val="clear" w:color="auto" w:fill="auto"/>
            <w:noWrap/>
            <w:vAlign w:val="bottom"/>
            <w:hideMark/>
          </w:tcPr>
          <w:p w14:paraId="7DB4148F" w14:textId="77777777" w:rsidR="0037520A" w:rsidRDefault="0037520A">
            <w:pPr>
              <w:jc w:val="right"/>
              <w:rPr>
                <w:rFonts w:ascii="Arial" w:hAnsi="Arial" w:cs="Arial"/>
                <w:sz w:val="20"/>
                <w:szCs w:val="20"/>
              </w:rPr>
            </w:pPr>
            <w:r>
              <w:rPr>
                <w:rFonts w:ascii="Arial" w:hAnsi="Arial" w:cs="Arial"/>
                <w:sz w:val="20"/>
                <w:szCs w:val="20"/>
              </w:rPr>
              <w:t>1,27</w:t>
            </w:r>
          </w:p>
        </w:tc>
      </w:tr>
      <w:tr w:rsidR="0037520A" w14:paraId="5CD2A3C3"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63DBAD" w14:textId="77777777" w:rsidR="0037520A" w:rsidRDefault="0037520A">
            <w:pPr>
              <w:jc w:val="right"/>
              <w:rPr>
                <w:rFonts w:ascii="Arial" w:hAnsi="Arial" w:cs="Arial"/>
                <w:sz w:val="20"/>
                <w:szCs w:val="20"/>
              </w:rPr>
            </w:pPr>
            <w:r>
              <w:rPr>
                <w:rFonts w:ascii="Arial" w:hAnsi="Arial" w:cs="Arial"/>
                <w:sz w:val="20"/>
                <w:szCs w:val="20"/>
              </w:rPr>
              <w:t>64</w:t>
            </w:r>
          </w:p>
        </w:tc>
        <w:tc>
          <w:tcPr>
            <w:tcW w:w="1800" w:type="dxa"/>
            <w:tcBorders>
              <w:top w:val="nil"/>
              <w:left w:val="nil"/>
              <w:bottom w:val="single" w:sz="4" w:space="0" w:color="auto"/>
              <w:right w:val="single" w:sz="4" w:space="0" w:color="auto"/>
            </w:tcBorders>
            <w:shd w:val="clear" w:color="auto" w:fill="auto"/>
            <w:noWrap/>
            <w:vAlign w:val="bottom"/>
            <w:hideMark/>
          </w:tcPr>
          <w:p w14:paraId="48EF46ED" w14:textId="77777777" w:rsidR="0037520A" w:rsidRDefault="0037520A">
            <w:pPr>
              <w:jc w:val="right"/>
              <w:rPr>
                <w:rFonts w:ascii="Arial" w:hAnsi="Arial" w:cs="Arial"/>
                <w:sz w:val="20"/>
                <w:szCs w:val="20"/>
              </w:rPr>
            </w:pPr>
            <w:r>
              <w:rPr>
                <w:rFonts w:ascii="Arial" w:hAnsi="Arial" w:cs="Arial"/>
                <w:sz w:val="20"/>
                <w:szCs w:val="20"/>
              </w:rPr>
              <w:t>147,00</w:t>
            </w:r>
          </w:p>
        </w:tc>
        <w:tc>
          <w:tcPr>
            <w:tcW w:w="1061" w:type="dxa"/>
            <w:tcBorders>
              <w:top w:val="nil"/>
              <w:left w:val="nil"/>
              <w:bottom w:val="single" w:sz="4" w:space="0" w:color="auto"/>
              <w:right w:val="single" w:sz="4" w:space="0" w:color="auto"/>
            </w:tcBorders>
            <w:shd w:val="clear" w:color="auto" w:fill="auto"/>
            <w:noWrap/>
            <w:vAlign w:val="bottom"/>
            <w:hideMark/>
          </w:tcPr>
          <w:p w14:paraId="1E80D797" w14:textId="77777777" w:rsidR="0037520A" w:rsidRDefault="0037520A">
            <w:pPr>
              <w:jc w:val="right"/>
              <w:rPr>
                <w:rFonts w:ascii="Arial" w:hAnsi="Arial" w:cs="Arial"/>
                <w:sz w:val="20"/>
                <w:szCs w:val="20"/>
              </w:rPr>
            </w:pPr>
            <w:r>
              <w:rPr>
                <w:rFonts w:ascii="Arial" w:hAnsi="Arial" w:cs="Arial"/>
                <w:sz w:val="20"/>
                <w:szCs w:val="20"/>
              </w:rPr>
              <w:t>40,25</w:t>
            </w:r>
          </w:p>
        </w:tc>
        <w:tc>
          <w:tcPr>
            <w:tcW w:w="2180" w:type="dxa"/>
            <w:tcBorders>
              <w:top w:val="nil"/>
              <w:left w:val="nil"/>
              <w:bottom w:val="single" w:sz="4" w:space="0" w:color="auto"/>
              <w:right w:val="single" w:sz="4" w:space="0" w:color="auto"/>
            </w:tcBorders>
            <w:shd w:val="clear" w:color="auto" w:fill="auto"/>
            <w:noWrap/>
            <w:vAlign w:val="bottom"/>
            <w:hideMark/>
          </w:tcPr>
          <w:p w14:paraId="4FDB83C9" w14:textId="77777777" w:rsidR="0037520A" w:rsidRDefault="0037520A">
            <w:pPr>
              <w:jc w:val="right"/>
              <w:rPr>
                <w:rFonts w:ascii="Arial" w:hAnsi="Arial" w:cs="Arial"/>
                <w:sz w:val="20"/>
                <w:szCs w:val="20"/>
              </w:rPr>
            </w:pPr>
            <w:r>
              <w:rPr>
                <w:rFonts w:ascii="Arial" w:hAnsi="Arial" w:cs="Arial"/>
                <w:sz w:val="20"/>
                <w:szCs w:val="20"/>
              </w:rPr>
              <w:t>2343,40</w:t>
            </w:r>
          </w:p>
        </w:tc>
        <w:tc>
          <w:tcPr>
            <w:tcW w:w="1420" w:type="dxa"/>
            <w:tcBorders>
              <w:top w:val="nil"/>
              <w:left w:val="nil"/>
              <w:bottom w:val="single" w:sz="4" w:space="0" w:color="auto"/>
              <w:right w:val="single" w:sz="4" w:space="0" w:color="auto"/>
            </w:tcBorders>
            <w:shd w:val="clear" w:color="auto" w:fill="auto"/>
            <w:noWrap/>
            <w:vAlign w:val="bottom"/>
            <w:hideMark/>
          </w:tcPr>
          <w:p w14:paraId="335B9E3F" w14:textId="77777777" w:rsidR="0037520A" w:rsidRDefault="0037520A">
            <w:pPr>
              <w:jc w:val="right"/>
              <w:rPr>
                <w:rFonts w:ascii="Arial" w:hAnsi="Arial" w:cs="Arial"/>
                <w:sz w:val="20"/>
                <w:szCs w:val="20"/>
              </w:rPr>
            </w:pPr>
            <w:r>
              <w:rPr>
                <w:rFonts w:ascii="Arial" w:hAnsi="Arial" w:cs="Arial"/>
                <w:sz w:val="20"/>
                <w:szCs w:val="20"/>
              </w:rPr>
              <w:t>1,65</w:t>
            </w:r>
          </w:p>
        </w:tc>
      </w:tr>
    </w:tbl>
    <w:p w14:paraId="1E5A870A" w14:textId="77777777" w:rsidR="003034F5" w:rsidRDefault="003034F5" w:rsidP="00402D8F">
      <w:pPr>
        <w:spacing w:after="120"/>
        <w:jc w:val="both"/>
      </w:pPr>
    </w:p>
    <w:p w14:paraId="7ECD7E06" w14:textId="22B905A6" w:rsidR="00711314" w:rsidRDefault="00711314" w:rsidP="00711314">
      <w:pPr>
        <w:pStyle w:val="Caption"/>
        <w:keepNext/>
      </w:pPr>
      <w:bookmarkStart w:id="398" w:name="_Toc503189142"/>
      <w:r>
        <w:t xml:space="preserve">Table </w:t>
      </w:r>
      <w:r w:rsidR="00557FEC">
        <w:fldChar w:fldCharType="begin"/>
      </w:r>
      <w:r w:rsidR="00557FEC">
        <w:instrText xml:space="preserve"> SEQ Table \* ARABIC </w:instrText>
      </w:r>
      <w:r w:rsidR="00557FEC">
        <w:fldChar w:fldCharType="separate"/>
      </w:r>
      <w:r w:rsidR="00150CFD">
        <w:rPr>
          <w:noProof/>
        </w:rPr>
        <w:t>9</w:t>
      </w:r>
      <w:r w:rsidR="00557FEC">
        <w:fldChar w:fldCharType="end"/>
      </w:r>
      <w:r w:rsidRPr="00C25ABA">
        <w:t xml:space="preserve"> CP2K test case 1 metrics on </w:t>
      </w:r>
      <w:r>
        <w:t>DAVIDE</w:t>
      </w:r>
      <w:bookmarkEnd w:id="398"/>
    </w:p>
    <w:tbl>
      <w:tblPr>
        <w:tblW w:w="10298" w:type="dxa"/>
        <w:tblInd w:w="26" w:type="dxa"/>
        <w:tblLayout w:type="fixed"/>
        <w:tblLook w:val="04A0" w:firstRow="1" w:lastRow="0" w:firstColumn="1" w:lastColumn="0" w:noHBand="0" w:noVBand="1"/>
      </w:tblPr>
      <w:tblGrid>
        <w:gridCol w:w="1625"/>
        <w:gridCol w:w="1628"/>
        <w:gridCol w:w="1454"/>
        <w:gridCol w:w="1806"/>
        <w:gridCol w:w="1134"/>
        <w:gridCol w:w="2651"/>
      </w:tblGrid>
      <w:tr w:rsidR="00D16393" w14:paraId="372E52BF" w14:textId="77777777" w:rsidTr="00D16393">
        <w:trPr>
          <w:trHeight w:val="260"/>
        </w:trPr>
        <w:tc>
          <w:tcPr>
            <w:tcW w:w="1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8F4CF" w14:textId="77777777" w:rsidR="00480820" w:rsidRDefault="00480820">
            <w:pPr>
              <w:rPr>
                <w:rFonts w:ascii="Arial" w:hAnsi="Arial" w:cs="Arial"/>
                <w:b/>
                <w:bCs/>
                <w:sz w:val="20"/>
                <w:szCs w:val="20"/>
              </w:rPr>
            </w:pPr>
            <w:r>
              <w:rPr>
                <w:rFonts w:ascii="Arial" w:hAnsi="Arial" w:cs="Arial"/>
                <w:b/>
                <w:bCs/>
                <w:sz w:val="20"/>
                <w:szCs w:val="20"/>
              </w:rPr>
              <w:t xml:space="preserve">Number of full </w:t>
            </w:r>
            <w:proofErr w:type="spellStart"/>
            <w:r>
              <w:rPr>
                <w:rFonts w:ascii="Arial" w:hAnsi="Arial" w:cs="Arial"/>
                <w:b/>
                <w:bCs/>
                <w:sz w:val="20"/>
                <w:szCs w:val="20"/>
              </w:rPr>
              <w:t>Davide</w:t>
            </w:r>
            <w:proofErr w:type="spellEnd"/>
            <w:r>
              <w:rPr>
                <w:rFonts w:ascii="Arial" w:hAnsi="Arial" w:cs="Arial"/>
                <w:b/>
                <w:bCs/>
                <w:sz w:val="20"/>
                <w:szCs w:val="20"/>
              </w:rPr>
              <w:t xml:space="preserve"> nodes</w:t>
            </w:r>
          </w:p>
        </w:tc>
        <w:tc>
          <w:tcPr>
            <w:tcW w:w="1628" w:type="dxa"/>
            <w:tcBorders>
              <w:top w:val="single" w:sz="4" w:space="0" w:color="auto"/>
              <w:left w:val="nil"/>
              <w:bottom w:val="single" w:sz="4" w:space="0" w:color="auto"/>
              <w:right w:val="single" w:sz="4" w:space="0" w:color="auto"/>
            </w:tcBorders>
            <w:shd w:val="clear" w:color="auto" w:fill="auto"/>
            <w:noWrap/>
            <w:vAlign w:val="bottom"/>
            <w:hideMark/>
          </w:tcPr>
          <w:p w14:paraId="19F4636C"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4F96DEE1" w14:textId="77777777" w:rsidR="00480820" w:rsidRDefault="00480820">
            <w:pPr>
              <w:rPr>
                <w:rFonts w:ascii="Arial" w:hAnsi="Arial" w:cs="Arial"/>
                <w:b/>
                <w:bCs/>
                <w:sz w:val="20"/>
                <w:szCs w:val="20"/>
              </w:rPr>
            </w:pPr>
            <w:r>
              <w:rPr>
                <w:rFonts w:ascii="Arial" w:hAnsi="Arial" w:cs="Arial"/>
                <w:b/>
                <w:bCs/>
                <w:sz w:val="20"/>
                <w:szCs w:val="20"/>
              </w:rPr>
              <w:t>Speedup</w:t>
            </w:r>
          </w:p>
        </w:tc>
        <w:tc>
          <w:tcPr>
            <w:tcW w:w="1806" w:type="dxa"/>
            <w:tcBorders>
              <w:top w:val="single" w:sz="4" w:space="0" w:color="auto"/>
              <w:left w:val="nil"/>
              <w:bottom w:val="single" w:sz="4" w:space="0" w:color="auto"/>
              <w:right w:val="single" w:sz="4" w:space="0" w:color="auto"/>
            </w:tcBorders>
            <w:shd w:val="clear" w:color="auto" w:fill="auto"/>
            <w:noWrap/>
            <w:vAlign w:val="bottom"/>
            <w:hideMark/>
          </w:tcPr>
          <w:p w14:paraId="69F143DD"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7C5653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651" w:type="dxa"/>
            <w:tcBorders>
              <w:top w:val="single" w:sz="4" w:space="0" w:color="auto"/>
              <w:left w:val="nil"/>
              <w:bottom w:val="single" w:sz="4" w:space="0" w:color="auto"/>
              <w:right w:val="single" w:sz="4" w:space="0" w:color="auto"/>
            </w:tcBorders>
            <w:shd w:val="clear" w:color="auto" w:fill="auto"/>
            <w:noWrap/>
            <w:vAlign w:val="bottom"/>
            <w:hideMark/>
          </w:tcPr>
          <w:p w14:paraId="1AC94A26"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11997B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0729330C" w14:textId="77777777" w:rsidR="00480820" w:rsidRDefault="00480820">
            <w:pPr>
              <w:jc w:val="right"/>
              <w:rPr>
                <w:rFonts w:ascii="Arial" w:hAnsi="Arial" w:cs="Arial"/>
                <w:sz w:val="20"/>
                <w:szCs w:val="20"/>
              </w:rPr>
            </w:pPr>
            <w:r>
              <w:rPr>
                <w:rFonts w:ascii="Arial" w:hAnsi="Arial" w:cs="Arial"/>
                <w:sz w:val="20"/>
                <w:szCs w:val="20"/>
              </w:rPr>
              <w:t>1</w:t>
            </w:r>
          </w:p>
        </w:tc>
        <w:tc>
          <w:tcPr>
            <w:tcW w:w="1628" w:type="dxa"/>
            <w:tcBorders>
              <w:top w:val="nil"/>
              <w:left w:val="nil"/>
              <w:bottom w:val="single" w:sz="4" w:space="0" w:color="auto"/>
              <w:right w:val="single" w:sz="4" w:space="0" w:color="auto"/>
            </w:tcBorders>
            <w:shd w:val="clear" w:color="auto" w:fill="auto"/>
            <w:noWrap/>
            <w:vAlign w:val="bottom"/>
            <w:hideMark/>
          </w:tcPr>
          <w:p w14:paraId="5297F5AD" w14:textId="77777777" w:rsidR="00480820" w:rsidRDefault="00480820">
            <w:pPr>
              <w:jc w:val="right"/>
              <w:rPr>
                <w:rFonts w:ascii="Arial" w:hAnsi="Arial" w:cs="Arial"/>
                <w:sz w:val="20"/>
                <w:szCs w:val="20"/>
              </w:rPr>
            </w:pPr>
            <w:r>
              <w:rPr>
                <w:rFonts w:ascii="Arial" w:hAnsi="Arial" w:cs="Arial"/>
                <w:sz w:val="20"/>
                <w:szCs w:val="20"/>
              </w:rPr>
              <w:t>4 686,00</w:t>
            </w:r>
          </w:p>
        </w:tc>
        <w:tc>
          <w:tcPr>
            <w:tcW w:w="1454" w:type="dxa"/>
            <w:tcBorders>
              <w:top w:val="nil"/>
              <w:left w:val="nil"/>
              <w:bottom w:val="single" w:sz="4" w:space="0" w:color="auto"/>
              <w:right w:val="single" w:sz="4" w:space="0" w:color="auto"/>
            </w:tcBorders>
            <w:shd w:val="clear" w:color="auto" w:fill="auto"/>
            <w:noWrap/>
            <w:vAlign w:val="bottom"/>
            <w:hideMark/>
          </w:tcPr>
          <w:p w14:paraId="2AB8CF08" w14:textId="77777777" w:rsidR="00480820" w:rsidRDefault="00480820">
            <w:pPr>
              <w:jc w:val="right"/>
              <w:rPr>
                <w:rFonts w:ascii="Arial" w:hAnsi="Arial" w:cs="Arial"/>
                <w:sz w:val="20"/>
                <w:szCs w:val="20"/>
              </w:rPr>
            </w:pPr>
            <w:r>
              <w:rPr>
                <w:rFonts w:ascii="Arial" w:hAnsi="Arial" w:cs="Arial"/>
                <w:sz w:val="20"/>
                <w:szCs w:val="20"/>
              </w:rPr>
              <w:t>1,00</w:t>
            </w:r>
          </w:p>
        </w:tc>
        <w:tc>
          <w:tcPr>
            <w:tcW w:w="1806" w:type="dxa"/>
            <w:tcBorders>
              <w:top w:val="nil"/>
              <w:left w:val="nil"/>
              <w:bottom w:val="single" w:sz="4" w:space="0" w:color="auto"/>
              <w:right w:val="single" w:sz="4" w:space="0" w:color="auto"/>
            </w:tcBorders>
            <w:shd w:val="clear" w:color="auto" w:fill="auto"/>
            <w:noWrap/>
            <w:vAlign w:val="bottom"/>
            <w:hideMark/>
          </w:tcPr>
          <w:p w14:paraId="0EEB2FF0" w14:textId="77777777" w:rsidR="00480820" w:rsidRDefault="00480820">
            <w:pPr>
              <w:jc w:val="right"/>
              <w:rPr>
                <w:rFonts w:ascii="Arial" w:hAnsi="Arial" w:cs="Arial"/>
                <w:sz w:val="20"/>
                <w:szCs w:val="20"/>
              </w:rPr>
            </w:pPr>
            <w:r>
              <w:rPr>
                <w:rFonts w:ascii="Arial" w:hAnsi="Arial" w:cs="Arial"/>
                <w:sz w:val="20"/>
                <w:szCs w:val="20"/>
              </w:rPr>
              <w:t>3 365,00</w:t>
            </w:r>
          </w:p>
        </w:tc>
        <w:tc>
          <w:tcPr>
            <w:tcW w:w="1134" w:type="dxa"/>
            <w:tcBorders>
              <w:top w:val="nil"/>
              <w:left w:val="nil"/>
              <w:bottom w:val="single" w:sz="4" w:space="0" w:color="auto"/>
              <w:right w:val="single" w:sz="4" w:space="0" w:color="auto"/>
            </w:tcBorders>
            <w:shd w:val="clear" w:color="auto" w:fill="auto"/>
            <w:noWrap/>
            <w:vAlign w:val="bottom"/>
            <w:hideMark/>
          </w:tcPr>
          <w:p w14:paraId="6F9ACF58"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11155E9" w14:textId="77777777" w:rsidR="00480820" w:rsidRDefault="00480820">
            <w:pPr>
              <w:jc w:val="right"/>
              <w:rPr>
                <w:rFonts w:ascii="Arial" w:hAnsi="Arial" w:cs="Arial"/>
                <w:sz w:val="20"/>
                <w:szCs w:val="20"/>
              </w:rPr>
            </w:pPr>
            <w:r>
              <w:rPr>
                <w:rFonts w:ascii="Arial" w:hAnsi="Arial" w:cs="Arial"/>
                <w:sz w:val="20"/>
                <w:szCs w:val="20"/>
              </w:rPr>
              <w:t>2 825,00</w:t>
            </w:r>
          </w:p>
        </w:tc>
      </w:tr>
      <w:tr w:rsidR="00D16393" w14:paraId="71D7BAB9"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DDD6F84" w14:textId="77777777" w:rsidR="00480820" w:rsidRDefault="00480820">
            <w:pPr>
              <w:jc w:val="right"/>
              <w:rPr>
                <w:rFonts w:ascii="Arial" w:hAnsi="Arial" w:cs="Arial"/>
                <w:sz w:val="20"/>
                <w:szCs w:val="20"/>
              </w:rPr>
            </w:pPr>
            <w:r>
              <w:rPr>
                <w:rFonts w:ascii="Arial" w:hAnsi="Arial" w:cs="Arial"/>
                <w:sz w:val="20"/>
                <w:szCs w:val="20"/>
              </w:rPr>
              <w:t>2</w:t>
            </w:r>
          </w:p>
        </w:tc>
        <w:tc>
          <w:tcPr>
            <w:tcW w:w="1628" w:type="dxa"/>
            <w:tcBorders>
              <w:top w:val="nil"/>
              <w:left w:val="nil"/>
              <w:bottom w:val="single" w:sz="4" w:space="0" w:color="auto"/>
              <w:right w:val="single" w:sz="4" w:space="0" w:color="auto"/>
            </w:tcBorders>
            <w:shd w:val="clear" w:color="auto" w:fill="auto"/>
            <w:noWrap/>
            <w:vAlign w:val="bottom"/>
            <w:hideMark/>
          </w:tcPr>
          <w:p w14:paraId="730BEB59" w14:textId="77777777" w:rsidR="00480820" w:rsidRDefault="00480820">
            <w:pPr>
              <w:jc w:val="right"/>
              <w:rPr>
                <w:rFonts w:ascii="Arial" w:hAnsi="Arial" w:cs="Arial"/>
                <w:sz w:val="20"/>
                <w:szCs w:val="20"/>
              </w:rPr>
            </w:pPr>
            <w:r>
              <w:rPr>
                <w:rFonts w:ascii="Arial" w:hAnsi="Arial" w:cs="Arial"/>
                <w:sz w:val="20"/>
                <w:szCs w:val="20"/>
              </w:rPr>
              <w:t>2 344,00</w:t>
            </w:r>
          </w:p>
        </w:tc>
        <w:tc>
          <w:tcPr>
            <w:tcW w:w="1454" w:type="dxa"/>
            <w:tcBorders>
              <w:top w:val="nil"/>
              <w:left w:val="nil"/>
              <w:bottom w:val="single" w:sz="4" w:space="0" w:color="auto"/>
              <w:right w:val="single" w:sz="4" w:space="0" w:color="auto"/>
            </w:tcBorders>
            <w:shd w:val="clear" w:color="auto" w:fill="auto"/>
            <w:noWrap/>
            <w:vAlign w:val="bottom"/>
            <w:hideMark/>
          </w:tcPr>
          <w:p w14:paraId="2B50B1B7" w14:textId="77777777" w:rsidR="00480820" w:rsidRDefault="00480820">
            <w:pPr>
              <w:jc w:val="right"/>
              <w:rPr>
                <w:rFonts w:ascii="Arial" w:hAnsi="Arial" w:cs="Arial"/>
                <w:sz w:val="20"/>
                <w:szCs w:val="20"/>
              </w:rPr>
            </w:pPr>
            <w:r>
              <w:rPr>
                <w:rFonts w:ascii="Arial" w:hAnsi="Arial" w:cs="Arial"/>
                <w:sz w:val="20"/>
                <w:szCs w:val="20"/>
              </w:rPr>
              <w:t>2,00</w:t>
            </w:r>
          </w:p>
        </w:tc>
        <w:tc>
          <w:tcPr>
            <w:tcW w:w="1806" w:type="dxa"/>
            <w:tcBorders>
              <w:top w:val="nil"/>
              <w:left w:val="nil"/>
              <w:bottom w:val="single" w:sz="4" w:space="0" w:color="auto"/>
              <w:right w:val="single" w:sz="4" w:space="0" w:color="auto"/>
            </w:tcBorders>
            <w:shd w:val="clear" w:color="auto" w:fill="auto"/>
            <w:noWrap/>
            <w:vAlign w:val="bottom"/>
            <w:hideMark/>
          </w:tcPr>
          <w:p w14:paraId="51BE8109" w14:textId="77777777" w:rsidR="00480820" w:rsidRDefault="00480820">
            <w:pPr>
              <w:jc w:val="right"/>
              <w:rPr>
                <w:rFonts w:ascii="Arial" w:hAnsi="Arial" w:cs="Arial"/>
                <w:sz w:val="20"/>
                <w:szCs w:val="20"/>
              </w:rPr>
            </w:pPr>
            <w:r>
              <w:rPr>
                <w:rFonts w:ascii="Arial" w:hAnsi="Arial" w:cs="Arial"/>
                <w:sz w:val="20"/>
                <w:szCs w:val="20"/>
              </w:rPr>
              <w:t>3 351,00</w:t>
            </w:r>
          </w:p>
        </w:tc>
        <w:tc>
          <w:tcPr>
            <w:tcW w:w="1134" w:type="dxa"/>
            <w:tcBorders>
              <w:top w:val="nil"/>
              <w:left w:val="nil"/>
              <w:bottom w:val="single" w:sz="4" w:space="0" w:color="auto"/>
              <w:right w:val="single" w:sz="4" w:space="0" w:color="auto"/>
            </w:tcBorders>
            <w:shd w:val="clear" w:color="auto" w:fill="auto"/>
            <w:noWrap/>
            <w:vAlign w:val="bottom"/>
            <w:hideMark/>
          </w:tcPr>
          <w:p w14:paraId="14692205"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04AD4F0" w14:textId="77777777" w:rsidR="00480820" w:rsidRDefault="00480820">
            <w:pPr>
              <w:jc w:val="right"/>
              <w:rPr>
                <w:rFonts w:ascii="Arial" w:hAnsi="Arial" w:cs="Arial"/>
                <w:sz w:val="20"/>
                <w:szCs w:val="20"/>
              </w:rPr>
            </w:pPr>
            <w:r>
              <w:rPr>
                <w:rFonts w:ascii="Arial" w:hAnsi="Arial" w:cs="Arial"/>
                <w:sz w:val="20"/>
                <w:szCs w:val="20"/>
              </w:rPr>
              <w:t>2 833,00</w:t>
            </w:r>
          </w:p>
        </w:tc>
      </w:tr>
      <w:tr w:rsidR="00D16393" w14:paraId="55B7227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7C234C9B" w14:textId="77777777" w:rsidR="00480820" w:rsidRDefault="00480820">
            <w:pPr>
              <w:jc w:val="right"/>
              <w:rPr>
                <w:rFonts w:ascii="Arial" w:hAnsi="Arial" w:cs="Arial"/>
                <w:sz w:val="20"/>
                <w:szCs w:val="20"/>
              </w:rPr>
            </w:pPr>
            <w:r>
              <w:rPr>
                <w:rFonts w:ascii="Arial" w:hAnsi="Arial" w:cs="Arial"/>
                <w:sz w:val="20"/>
                <w:szCs w:val="20"/>
              </w:rPr>
              <w:t>4</w:t>
            </w:r>
          </w:p>
        </w:tc>
        <w:tc>
          <w:tcPr>
            <w:tcW w:w="1628" w:type="dxa"/>
            <w:tcBorders>
              <w:top w:val="nil"/>
              <w:left w:val="nil"/>
              <w:bottom w:val="single" w:sz="4" w:space="0" w:color="auto"/>
              <w:right w:val="single" w:sz="4" w:space="0" w:color="auto"/>
            </w:tcBorders>
            <w:shd w:val="clear" w:color="auto" w:fill="auto"/>
            <w:noWrap/>
            <w:vAlign w:val="bottom"/>
            <w:hideMark/>
          </w:tcPr>
          <w:p w14:paraId="713ECAD2" w14:textId="77777777" w:rsidR="00480820" w:rsidRDefault="00480820">
            <w:pPr>
              <w:jc w:val="right"/>
              <w:rPr>
                <w:rFonts w:ascii="Arial" w:hAnsi="Arial" w:cs="Arial"/>
                <w:sz w:val="20"/>
                <w:szCs w:val="20"/>
              </w:rPr>
            </w:pPr>
            <w:r>
              <w:rPr>
                <w:rFonts w:ascii="Arial" w:hAnsi="Arial" w:cs="Arial"/>
                <w:sz w:val="20"/>
                <w:szCs w:val="20"/>
              </w:rPr>
              <w:t>1 194,00</w:t>
            </w:r>
          </w:p>
        </w:tc>
        <w:tc>
          <w:tcPr>
            <w:tcW w:w="1454" w:type="dxa"/>
            <w:tcBorders>
              <w:top w:val="nil"/>
              <w:left w:val="nil"/>
              <w:bottom w:val="single" w:sz="4" w:space="0" w:color="auto"/>
              <w:right w:val="single" w:sz="4" w:space="0" w:color="auto"/>
            </w:tcBorders>
            <w:shd w:val="clear" w:color="auto" w:fill="auto"/>
            <w:noWrap/>
            <w:vAlign w:val="bottom"/>
            <w:hideMark/>
          </w:tcPr>
          <w:p w14:paraId="10F7C584" w14:textId="77777777" w:rsidR="00480820" w:rsidRDefault="00480820">
            <w:pPr>
              <w:jc w:val="right"/>
              <w:rPr>
                <w:rFonts w:ascii="Arial" w:hAnsi="Arial" w:cs="Arial"/>
                <w:sz w:val="20"/>
                <w:szCs w:val="20"/>
              </w:rPr>
            </w:pPr>
            <w:r>
              <w:rPr>
                <w:rFonts w:ascii="Arial" w:hAnsi="Arial" w:cs="Arial"/>
                <w:sz w:val="20"/>
                <w:szCs w:val="20"/>
              </w:rPr>
              <w:t>3,92</w:t>
            </w:r>
          </w:p>
        </w:tc>
        <w:tc>
          <w:tcPr>
            <w:tcW w:w="1806" w:type="dxa"/>
            <w:tcBorders>
              <w:top w:val="nil"/>
              <w:left w:val="nil"/>
              <w:bottom w:val="single" w:sz="4" w:space="0" w:color="auto"/>
              <w:right w:val="single" w:sz="4" w:space="0" w:color="auto"/>
            </w:tcBorders>
            <w:shd w:val="clear" w:color="auto" w:fill="auto"/>
            <w:noWrap/>
            <w:vAlign w:val="bottom"/>
            <w:hideMark/>
          </w:tcPr>
          <w:p w14:paraId="0C6109BC" w14:textId="77777777" w:rsidR="00480820" w:rsidRDefault="00480820">
            <w:pPr>
              <w:jc w:val="right"/>
              <w:rPr>
                <w:rFonts w:ascii="Arial" w:hAnsi="Arial" w:cs="Arial"/>
                <w:sz w:val="20"/>
                <w:szCs w:val="20"/>
              </w:rPr>
            </w:pPr>
            <w:r>
              <w:rPr>
                <w:rFonts w:ascii="Arial" w:hAnsi="Arial" w:cs="Arial"/>
                <w:sz w:val="20"/>
                <w:szCs w:val="20"/>
              </w:rPr>
              <w:t>3 459,00</w:t>
            </w:r>
          </w:p>
        </w:tc>
        <w:tc>
          <w:tcPr>
            <w:tcW w:w="1134" w:type="dxa"/>
            <w:tcBorders>
              <w:top w:val="nil"/>
              <w:left w:val="nil"/>
              <w:bottom w:val="single" w:sz="4" w:space="0" w:color="auto"/>
              <w:right w:val="single" w:sz="4" w:space="0" w:color="auto"/>
            </w:tcBorders>
            <w:shd w:val="clear" w:color="auto" w:fill="auto"/>
            <w:noWrap/>
            <w:vAlign w:val="bottom"/>
            <w:hideMark/>
          </w:tcPr>
          <w:p w14:paraId="01BF2E4B" w14:textId="77777777" w:rsidR="00480820" w:rsidRDefault="00480820">
            <w:pPr>
              <w:jc w:val="right"/>
              <w:rPr>
                <w:rFonts w:ascii="Arial" w:hAnsi="Arial" w:cs="Arial"/>
                <w:sz w:val="20"/>
                <w:szCs w:val="20"/>
              </w:rPr>
            </w:pPr>
            <w:r>
              <w:rPr>
                <w:rFonts w:ascii="Arial" w:hAnsi="Arial" w:cs="Arial"/>
                <w:sz w:val="20"/>
                <w:szCs w:val="20"/>
              </w:rPr>
              <w:t>1,03</w:t>
            </w:r>
          </w:p>
        </w:tc>
        <w:tc>
          <w:tcPr>
            <w:tcW w:w="2651" w:type="dxa"/>
            <w:tcBorders>
              <w:top w:val="nil"/>
              <w:left w:val="nil"/>
              <w:bottom w:val="single" w:sz="4" w:space="0" w:color="auto"/>
              <w:right w:val="single" w:sz="4" w:space="0" w:color="auto"/>
            </w:tcBorders>
            <w:shd w:val="clear" w:color="auto" w:fill="auto"/>
            <w:noWrap/>
            <w:vAlign w:val="bottom"/>
            <w:hideMark/>
          </w:tcPr>
          <w:p w14:paraId="1E5FA12E" w14:textId="77777777" w:rsidR="00480820" w:rsidRDefault="00480820">
            <w:pPr>
              <w:jc w:val="right"/>
              <w:rPr>
                <w:rFonts w:ascii="Arial" w:hAnsi="Arial" w:cs="Arial"/>
                <w:sz w:val="20"/>
                <w:szCs w:val="20"/>
              </w:rPr>
            </w:pPr>
            <w:r>
              <w:rPr>
                <w:rFonts w:ascii="Arial" w:hAnsi="Arial" w:cs="Arial"/>
                <w:sz w:val="20"/>
                <w:szCs w:val="20"/>
              </w:rPr>
              <w:t>2 926,00</w:t>
            </w:r>
          </w:p>
        </w:tc>
      </w:tr>
      <w:tr w:rsidR="00D16393" w14:paraId="2FD89085"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DB18438" w14:textId="77777777" w:rsidR="00480820" w:rsidRDefault="00480820">
            <w:pPr>
              <w:jc w:val="right"/>
              <w:rPr>
                <w:rFonts w:ascii="Arial" w:hAnsi="Arial" w:cs="Arial"/>
                <w:sz w:val="20"/>
                <w:szCs w:val="20"/>
              </w:rPr>
            </w:pPr>
            <w:r>
              <w:rPr>
                <w:rFonts w:ascii="Arial" w:hAnsi="Arial" w:cs="Arial"/>
                <w:sz w:val="20"/>
                <w:szCs w:val="20"/>
              </w:rPr>
              <w:t>8</w:t>
            </w:r>
          </w:p>
        </w:tc>
        <w:tc>
          <w:tcPr>
            <w:tcW w:w="1628" w:type="dxa"/>
            <w:tcBorders>
              <w:top w:val="nil"/>
              <w:left w:val="nil"/>
              <w:bottom w:val="single" w:sz="4" w:space="0" w:color="auto"/>
              <w:right w:val="single" w:sz="4" w:space="0" w:color="auto"/>
            </w:tcBorders>
            <w:shd w:val="clear" w:color="auto" w:fill="auto"/>
            <w:noWrap/>
            <w:vAlign w:val="bottom"/>
            <w:hideMark/>
          </w:tcPr>
          <w:p w14:paraId="4E2A4E81" w14:textId="77777777" w:rsidR="00480820" w:rsidRDefault="00480820">
            <w:pPr>
              <w:jc w:val="right"/>
              <w:rPr>
                <w:rFonts w:ascii="Arial" w:hAnsi="Arial" w:cs="Arial"/>
                <w:sz w:val="20"/>
                <w:szCs w:val="20"/>
              </w:rPr>
            </w:pPr>
            <w:r>
              <w:rPr>
                <w:rFonts w:ascii="Arial" w:hAnsi="Arial" w:cs="Arial"/>
                <w:sz w:val="20"/>
                <w:szCs w:val="20"/>
              </w:rPr>
              <w:t>612,00</w:t>
            </w:r>
          </w:p>
        </w:tc>
        <w:tc>
          <w:tcPr>
            <w:tcW w:w="1454" w:type="dxa"/>
            <w:tcBorders>
              <w:top w:val="nil"/>
              <w:left w:val="nil"/>
              <w:bottom w:val="single" w:sz="4" w:space="0" w:color="auto"/>
              <w:right w:val="single" w:sz="4" w:space="0" w:color="auto"/>
            </w:tcBorders>
            <w:shd w:val="clear" w:color="auto" w:fill="auto"/>
            <w:noWrap/>
            <w:vAlign w:val="bottom"/>
            <w:hideMark/>
          </w:tcPr>
          <w:p w14:paraId="481295F0" w14:textId="77777777" w:rsidR="00480820" w:rsidRDefault="00480820">
            <w:pPr>
              <w:jc w:val="right"/>
              <w:rPr>
                <w:rFonts w:ascii="Arial" w:hAnsi="Arial" w:cs="Arial"/>
                <w:sz w:val="20"/>
                <w:szCs w:val="20"/>
              </w:rPr>
            </w:pPr>
            <w:r>
              <w:rPr>
                <w:rFonts w:ascii="Arial" w:hAnsi="Arial" w:cs="Arial"/>
                <w:sz w:val="20"/>
                <w:szCs w:val="20"/>
              </w:rPr>
              <w:t>7,66</w:t>
            </w:r>
          </w:p>
        </w:tc>
        <w:tc>
          <w:tcPr>
            <w:tcW w:w="1806" w:type="dxa"/>
            <w:tcBorders>
              <w:top w:val="nil"/>
              <w:left w:val="nil"/>
              <w:bottom w:val="single" w:sz="4" w:space="0" w:color="auto"/>
              <w:right w:val="single" w:sz="4" w:space="0" w:color="auto"/>
            </w:tcBorders>
            <w:shd w:val="clear" w:color="auto" w:fill="auto"/>
            <w:noWrap/>
            <w:vAlign w:val="bottom"/>
            <w:hideMark/>
          </w:tcPr>
          <w:p w14:paraId="0C0EE152" w14:textId="77777777" w:rsidR="00480820" w:rsidRDefault="00480820">
            <w:pPr>
              <w:jc w:val="right"/>
              <w:rPr>
                <w:rFonts w:ascii="Arial" w:hAnsi="Arial" w:cs="Arial"/>
                <w:sz w:val="20"/>
                <w:szCs w:val="20"/>
              </w:rPr>
            </w:pPr>
            <w:r>
              <w:rPr>
                <w:rFonts w:ascii="Arial" w:hAnsi="Arial" w:cs="Arial"/>
                <w:sz w:val="20"/>
                <w:szCs w:val="20"/>
              </w:rPr>
              <w:t>3 528,00</w:t>
            </w:r>
          </w:p>
        </w:tc>
        <w:tc>
          <w:tcPr>
            <w:tcW w:w="1134" w:type="dxa"/>
            <w:tcBorders>
              <w:top w:val="nil"/>
              <w:left w:val="nil"/>
              <w:bottom w:val="single" w:sz="4" w:space="0" w:color="auto"/>
              <w:right w:val="single" w:sz="4" w:space="0" w:color="auto"/>
            </w:tcBorders>
            <w:shd w:val="clear" w:color="auto" w:fill="auto"/>
            <w:noWrap/>
            <w:vAlign w:val="bottom"/>
            <w:hideMark/>
          </w:tcPr>
          <w:p w14:paraId="31E6C50E" w14:textId="77777777" w:rsidR="00480820" w:rsidRDefault="00480820">
            <w:pPr>
              <w:jc w:val="right"/>
              <w:rPr>
                <w:rFonts w:ascii="Arial" w:hAnsi="Arial" w:cs="Arial"/>
                <w:sz w:val="20"/>
                <w:szCs w:val="20"/>
              </w:rPr>
            </w:pPr>
            <w:r>
              <w:rPr>
                <w:rFonts w:ascii="Arial" w:hAnsi="Arial" w:cs="Arial"/>
                <w:sz w:val="20"/>
                <w:szCs w:val="20"/>
              </w:rPr>
              <w:t>1,05</w:t>
            </w:r>
          </w:p>
        </w:tc>
        <w:tc>
          <w:tcPr>
            <w:tcW w:w="2651" w:type="dxa"/>
            <w:tcBorders>
              <w:top w:val="nil"/>
              <w:left w:val="nil"/>
              <w:bottom w:val="single" w:sz="4" w:space="0" w:color="auto"/>
              <w:right w:val="single" w:sz="4" w:space="0" w:color="auto"/>
            </w:tcBorders>
            <w:shd w:val="clear" w:color="auto" w:fill="auto"/>
            <w:noWrap/>
            <w:vAlign w:val="bottom"/>
            <w:hideMark/>
          </w:tcPr>
          <w:p w14:paraId="7D2281C0" w14:textId="77777777" w:rsidR="00480820" w:rsidRDefault="00480820">
            <w:pPr>
              <w:jc w:val="right"/>
              <w:rPr>
                <w:rFonts w:ascii="Arial" w:hAnsi="Arial" w:cs="Arial"/>
                <w:sz w:val="20"/>
                <w:szCs w:val="20"/>
              </w:rPr>
            </w:pPr>
            <w:r>
              <w:rPr>
                <w:rFonts w:ascii="Arial" w:hAnsi="Arial" w:cs="Arial"/>
                <w:sz w:val="20"/>
                <w:szCs w:val="20"/>
              </w:rPr>
              <w:t>2 978,00</w:t>
            </w:r>
          </w:p>
        </w:tc>
      </w:tr>
      <w:tr w:rsidR="00D16393" w14:paraId="09036C7F"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222D1C34" w14:textId="77777777" w:rsidR="00480820" w:rsidRDefault="00480820">
            <w:pPr>
              <w:jc w:val="right"/>
              <w:rPr>
                <w:rFonts w:ascii="Arial" w:hAnsi="Arial" w:cs="Arial"/>
                <w:sz w:val="20"/>
                <w:szCs w:val="20"/>
              </w:rPr>
            </w:pPr>
            <w:r>
              <w:rPr>
                <w:rFonts w:ascii="Arial" w:hAnsi="Arial" w:cs="Arial"/>
                <w:sz w:val="20"/>
                <w:szCs w:val="20"/>
              </w:rPr>
              <w:t>16</w:t>
            </w:r>
          </w:p>
        </w:tc>
        <w:tc>
          <w:tcPr>
            <w:tcW w:w="1628" w:type="dxa"/>
            <w:tcBorders>
              <w:top w:val="nil"/>
              <w:left w:val="nil"/>
              <w:bottom w:val="single" w:sz="4" w:space="0" w:color="auto"/>
              <w:right w:val="single" w:sz="4" w:space="0" w:color="auto"/>
            </w:tcBorders>
            <w:shd w:val="clear" w:color="auto" w:fill="auto"/>
            <w:noWrap/>
            <w:vAlign w:val="bottom"/>
            <w:hideMark/>
          </w:tcPr>
          <w:p w14:paraId="379FC138" w14:textId="77777777" w:rsidR="00480820" w:rsidRDefault="00480820">
            <w:pPr>
              <w:jc w:val="right"/>
              <w:rPr>
                <w:rFonts w:ascii="Arial" w:hAnsi="Arial" w:cs="Arial"/>
                <w:sz w:val="20"/>
                <w:szCs w:val="20"/>
              </w:rPr>
            </w:pPr>
            <w:r>
              <w:rPr>
                <w:rFonts w:ascii="Arial" w:hAnsi="Arial" w:cs="Arial"/>
                <w:sz w:val="20"/>
                <w:szCs w:val="20"/>
              </w:rPr>
              <w:t>323,00</w:t>
            </w:r>
          </w:p>
        </w:tc>
        <w:tc>
          <w:tcPr>
            <w:tcW w:w="1454" w:type="dxa"/>
            <w:tcBorders>
              <w:top w:val="nil"/>
              <w:left w:val="nil"/>
              <w:bottom w:val="single" w:sz="4" w:space="0" w:color="auto"/>
              <w:right w:val="single" w:sz="4" w:space="0" w:color="auto"/>
            </w:tcBorders>
            <w:shd w:val="clear" w:color="auto" w:fill="auto"/>
            <w:noWrap/>
            <w:vAlign w:val="bottom"/>
            <w:hideMark/>
          </w:tcPr>
          <w:p w14:paraId="06C46261" w14:textId="77777777" w:rsidR="00480820" w:rsidRDefault="00480820">
            <w:pPr>
              <w:jc w:val="right"/>
              <w:rPr>
                <w:rFonts w:ascii="Arial" w:hAnsi="Arial" w:cs="Arial"/>
                <w:sz w:val="20"/>
                <w:szCs w:val="20"/>
              </w:rPr>
            </w:pPr>
            <w:r>
              <w:rPr>
                <w:rFonts w:ascii="Arial" w:hAnsi="Arial" w:cs="Arial"/>
                <w:sz w:val="20"/>
                <w:szCs w:val="20"/>
              </w:rPr>
              <w:t>14,51</w:t>
            </w:r>
          </w:p>
        </w:tc>
        <w:tc>
          <w:tcPr>
            <w:tcW w:w="1806" w:type="dxa"/>
            <w:tcBorders>
              <w:top w:val="nil"/>
              <w:left w:val="nil"/>
              <w:bottom w:val="single" w:sz="4" w:space="0" w:color="auto"/>
              <w:right w:val="single" w:sz="4" w:space="0" w:color="auto"/>
            </w:tcBorders>
            <w:shd w:val="clear" w:color="auto" w:fill="auto"/>
            <w:noWrap/>
            <w:vAlign w:val="bottom"/>
            <w:hideMark/>
          </w:tcPr>
          <w:p w14:paraId="36FEDF55" w14:textId="77777777" w:rsidR="00480820" w:rsidRDefault="00480820">
            <w:pPr>
              <w:jc w:val="right"/>
              <w:rPr>
                <w:rFonts w:ascii="Arial" w:hAnsi="Arial" w:cs="Arial"/>
                <w:sz w:val="20"/>
                <w:szCs w:val="20"/>
              </w:rPr>
            </w:pPr>
            <w:r>
              <w:rPr>
                <w:rFonts w:ascii="Arial" w:hAnsi="Arial" w:cs="Arial"/>
                <w:sz w:val="20"/>
                <w:szCs w:val="20"/>
              </w:rPr>
              <w:t>3 745,00</w:t>
            </w:r>
          </w:p>
        </w:tc>
        <w:tc>
          <w:tcPr>
            <w:tcW w:w="1134" w:type="dxa"/>
            <w:tcBorders>
              <w:top w:val="nil"/>
              <w:left w:val="nil"/>
              <w:bottom w:val="single" w:sz="4" w:space="0" w:color="auto"/>
              <w:right w:val="single" w:sz="4" w:space="0" w:color="auto"/>
            </w:tcBorders>
            <w:shd w:val="clear" w:color="auto" w:fill="auto"/>
            <w:noWrap/>
            <w:vAlign w:val="bottom"/>
            <w:hideMark/>
          </w:tcPr>
          <w:p w14:paraId="6ACA8D47" w14:textId="77777777" w:rsidR="00480820" w:rsidRDefault="00480820">
            <w:pPr>
              <w:jc w:val="right"/>
              <w:rPr>
                <w:rFonts w:ascii="Arial" w:hAnsi="Arial" w:cs="Arial"/>
                <w:sz w:val="20"/>
                <w:szCs w:val="20"/>
              </w:rPr>
            </w:pPr>
            <w:r>
              <w:rPr>
                <w:rFonts w:ascii="Arial" w:hAnsi="Arial" w:cs="Arial"/>
                <w:sz w:val="20"/>
                <w:szCs w:val="20"/>
              </w:rPr>
              <w:t>1,11</w:t>
            </w:r>
          </w:p>
        </w:tc>
        <w:tc>
          <w:tcPr>
            <w:tcW w:w="2651" w:type="dxa"/>
            <w:tcBorders>
              <w:top w:val="nil"/>
              <w:left w:val="nil"/>
              <w:bottom w:val="single" w:sz="4" w:space="0" w:color="auto"/>
              <w:right w:val="single" w:sz="4" w:space="0" w:color="auto"/>
            </w:tcBorders>
            <w:shd w:val="clear" w:color="auto" w:fill="auto"/>
            <w:noWrap/>
            <w:vAlign w:val="bottom"/>
            <w:hideMark/>
          </w:tcPr>
          <w:p w14:paraId="779ACEFB" w14:textId="77777777" w:rsidR="00480820" w:rsidRDefault="00480820">
            <w:pPr>
              <w:jc w:val="right"/>
              <w:rPr>
                <w:rFonts w:ascii="Arial" w:hAnsi="Arial" w:cs="Arial"/>
                <w:sz w:val="20"/>
                <w:szCs w:val="20"/>
              </w:rPr>
            </w:pPr>
            <w:r>
              <w:rPr>
                <w:rFonts w:ascii="Arial" w:hAnsi="Arial" w:cs="Arial"/>
                <w:sz w:val="20"/>
                <w:szCs w:val="20"/>
              </w:rPr>
              <w:t>3 166,00</w:t>
            </w:r>
          </w:p>
        </w:tc>
      </w:tr>
    </w:tbl>
    <w:p w14:paraId="6248DF4D" w14:textId="77777777" w:rsidR="003034F5" w:rsidRDefault="003034F5" w:rsidP="00402D8F">
      <w:pPr>
        <w:spacing w:after="120"/>
        <w:jc w:val="both"/>
      </w:pPr>
    </w:p>
    <w:p w14:paraId="47F99147" w14:textId="5EBD373B" w:rsidR="003034F5" w:rsidRDefault="003034F5" w:rsidP="00A7005A">
      <w:pPr>
        <w:pStyle w:val="Heading4"/>
      </w:pPr>
      <w:bookmarkStart w:id="399" w:name="_Toc503189092"/>
      <w:r>
        <w:t>Test case 2 metrics</w:t>
      </w:r>
      <w:bookmarkEnd w:id="399"/>
    </w:p>
    <w:p w14:paraId="412C61DC" w14:textId="66935781" w:rsidR="00711314" w:rsidRDefault="00711314" w:rsidP="00711314">
      <w:pPr>
        <w:pStyle w:val="Caption"/>
        <w:keepNext/>
      </w:pPr>
      <w:bookmarkStart w:id="400" w:name="_Toc503189143"/>
      <w:r>
        <w:t xml:space="preserve">Table </w:t>
      </w:r>
      <w:r w:rsidR="00557FEC">
        <w:fldChar w:fldCharType="begin"/>
      </w:r>
      <w:r w:rsidR="00557FEC">
        <w:instrText xml:space="preserve"> SEQ Table \* ARABIC </w:instrText>
      </w:r>
      <w:r w:rsidR="00557FEC">
        <w:fldChar w:fldCharType="separate"/>
      </w:r>
      <w:r w:rsidR="00150CFD">
        <w:rPr>
          <w:noProof/>
        </w:rPr>
        <w:t>10</w:t>
      </w:r>
      <w:r w:rsidR="00557FEC">
        <w:fldChar w:fldCharType="end"/>
      </w:r>
      <w:r>
        <w:t xml:space="preserve"> CP2K test case 2</w:t>
      </w:r>
      <w:r w:rsidRPr="00EC691B">
        <w:t xml:space="preserve"> metrics on </w:t>
      </w:r>
      <w:proofErr w:type="spellStart"/>
      <w:r w:rsidR="003E28C8">
        <w:t>Frioul</w:t>
      </w:r>
      <w:proofErr w:type="spellEnd"/>
      <w:r w:rsidR="003E28C8">
        <w:t>-PCP</w:t>
      </w:r>
      <w:bookmarkEnd w:id="400"/>
    </w:p>
    <w:tbl>
      <w:tblPr>
        <w:tblW w:w="9521" w:type="dxa"/>
        <w:tblLook w:val="04A0" w:firstRow="1" w:lastRow="0" w:firstColumn="1" w:lastColumn="0" w:noHBand="0" w:noVBand="1"/>
      </w:tblPr>
      <w:tblGrid>
        <w:gridCol w:w="3060"/>
        <w:gridCol w:w="415"/>
        <w:gridCol w:w="1385"/>
        <w:gridCol w:w="1061"/>
        <w:gridCol w:w="361"/>
        <w:gridCol w:w="1819"/>
        <w:gridCol w:w="911"/>
        <w:gridCol w:w="509"/>
      </w:tblGrid>
      <w:tr w:rsidR="00480820" w14:paraId="145C0598"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8678C" w14:textId="77777777" w:rsidR="00480820" w:rsidRDefault="00480820">
            <w:pPr>
              <w:rPr>
                <w:rFonts w:ascii="Arial" w:hAnsi="Arial" w:cs="Arial"/>
                <w:b/>
                <w:bCs/>
                <w:sz w:val="20"/>
                <w:szCs w:val="20"/>
              </w:rPr>
            </w:pPr>
            <w:r>
              <w:rPr>
                <w:rFonts w:ascii="Arial" w:hAnsi="Arial" w:cs="Arial"/>
                <w:b/>
                <w:bCs/>
                <w:sz w:val="20"/>
                <w:szCs w:val="20"/>
              </w:rPr>
              <w:t>Number of full PCP-KNL nodes</w:t>
            </w:r>
          </w:p>
        </w:tc>
        <w:tc>
          <w:tcPr>
            <w:tcW w:w="18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85918AA"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7D13EB13" w14:textId="77777777" w:rsidR="00480820" w:rsidRDefault="00480820">
            <w:pPr>
              <w:rPr>
                <w:rFonts w:ascii="Arial" w:hAnsi="Arial" w:cs="Arial"/>
                <w:b/>
                <w:bCs/>
                <w:sz w:val="20"/>
                <w:szCs w:val="20"/>
              </w:rPr>
            </w:pPr>
            <w:r>
              <w:rPr>
                <w:rFonts w:ascii="Arial" w:hAnsi="Arial" w:cs="Arial"/>
                <w:b/>
                <w:bCs/>
                <w:sz w:val="20"/>
                <w:szCs w:val="20"/>
              </w:rPr>
              <w:t>Speedup</w:t>
            </w:r>
          </w:p>
        </w:tc>
        <w:tc>
          <w:tcPr>
            <w:tcW w:w="21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2E3663"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7E91875" w14:textId="77777777" w:rsidR="00480820" w:rsidRDefault="00480820">
            <w:pPr>
              <w:rPr>
                <w:rFonts w:ascii="Arial" w:hAnsi="Arial" w:cs="Arial"/>
                <w:b/>
                <w:bCs/>
                <w:sz w:val="20"/>
                <w:szCs w:val="20"/>
              </w:rPr>
            </w:pPr>
            <w:r>
              <w:rPr>
                <w:rFonts w:ascii="Arial" w:hAnsi="Arial" w:cs="Arial"/>
                <w:b/>
                <w:bCs/>
                <w:sz w:val="20"/>
                <w:szCs w:val="20"/>
              </w:rPr>
              <w:t>Energy scaling</w:t>
            </w:r>
          </w:p>
        </w:tc>
      </w:tr>
      <w:tr w:rsidR="00480820" w14:paraId="6DD37BB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94F45D8" w14:textId="77777777" w:rsidR="00480820" w:rsidRDefault="00480820">
            <w:pPr>
              <w:jc w:val="right"/>
              <w:rPr>
                <w:rFonts w:ascii="Arial" w:hAnsi="Arial" w:cs="Arial"/>
                <w:sz w:val="20"/>
                <w:szCs w:val="20"/>
              </w:rPr>
            </w:pPr>
            <w:r>
              <w:rPr>
                <w:rFonts w:ascii="Arial" w:hAnsi="Arial" w:cs="Arial"/>
                <w:sz w:val="20"/>
                <w:szCs w:val="20"/>
              </w:rPr>
              <w:t>2</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61372B72" w14:textId="77777777" w:rsidR="00480820" w:rsidRDefault="00480820">
            <w:pPr>
              <w:jc w:val="right"/>
              <w:rPr>
                <w:rFonts w:ascii="Arial" w:hAnsi="Arial" w:cs="Arial"/>
                <w:sz w:val="20"/>
                <w:szCs w:val="20"/>
              </w:rPr>
            </w:pPr>
            <w:r>
              <w:rPr>
                <w:rFonts w:ascii="Arial" w:hAnsi="Arial" w:cs="Arial"/>
                <w:sz w:val="20"/>
                <w:szCs w:val="20"/>
              </w:rPr>
              <w:t>2963,00</w:t>
            </w:r>
          </w:p>
        </w:tc>
        <w:tc>
          <w:tcPr>
            <w:tcW w:w="1061" w:type="dxa"/>
            <w:tcBorders>
              <w:top w:val="nil"/>
              <w:left w:val="nil"/>
              <w:bottom w:val="single" w:sz="4" w:space="0" w:color="auto"/>
              <w:right w:val="single" w:sz="4" w:space="0" w:color="auto"/>
            </w:tcBorders>
            <w:shd w:val="clear" w:color="auto" w:fill="auto"/>
            <w:noWrap/>
            <w:vAlign w:val="bottom"/>
            <w:hideMark/>
          </w:tcPr>
          <w:p w14:paraId="1C8AB0E9" w14:textId="77777777" w:rsidR="00480820" w:rsidRDefault="00480820">
            <w:pPr>
              <w:jc w:val="right"/>
              <w:rPr>
                <w:rFonts w:ascii="Arial" w:hAnsi="Arial" w:cs="Arial"/>
                <w:sz w:val="20"/>
                <w:szCs w:val="20"/>
              </w:rPr>
            </w:pPr>
            <w:r>
              <w:rPr>
                <w:rFonts w:ascii="Arial" w:hAnsi="Arial" w:cs="Arial"/>
                <w:sz w:val="20"/>
                <w:szCs w:val="20"/>
              </w:rPr>
              <w:t>2,00</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0FB19970" w14:textId="77777777" w:rsidR="00480820" w:rsidRDefault="00480820">
            <w:pPr>
              <w:jc w:val="right"/>
              <w:rPr>
                <w:rFonts w:ascii="Arial" w:hAnsi="Arial" w:cs="Arial"/>
                <w:sz w:val="20"/>
                <w:szCs w:val="20"/>
              </w:rPr>
            </w:pPr>
            <w:r>
              <w:rPr>
                <w:rFonts w:ascii="Arial" w:hAnsi="Arial" w:cs="Arial"/>
                <w:sz w:val="20"/>
                <w:szCs w:val="20"/>
              </w:rPr>
              <w:t>1410,20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2B581968" w14:textId="77777777" w:rsidR="00480820" w:rsidRDefault="00480820">
            <w:pPr>
              <w:jc w:val="right"/>
              <w:rPr>
                <w:rFonts w:ascii="Arial" w:hAnsi="Arial" w:cs="Arial"/>
                <w:sz w:val="20"/>
                <w:szCs w:val="20"/>
              </w:rPr>
            </w:pPr>
            <w:r>
              <w:rPr>
                <w:rFonts w:ascii="Arial" w:hAnsi="Arial" w:cs="Arial"/>
                <w:sz w:val="20"/>
                <w:szCs w:val="20"/>
              </w:rPr>
              <w:t>1,00</w:t>
            </w:r>
          </w:p>
        </w:tc>
      </w:tr>
      <w:tr w:rsidR="00480820" w14:paraId="2BD590A2"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53D88D2" w14:textId="77777777" w:rsidR="00480820" w:rsidRDefault="00480820">
            <w:pPr>
              <w:jc w:val="right"/>
              <w:rPr>
                <w:rFonts w:ascii="Arial" w:hAnsi="Arial" w:cs="Arial"/>
                <w:sz w:val="20"/>
                <w:szCs w:val="20"/>
              </w:rPr>
            </w:pPr>
            <w:r>
              <w:rPr>
                <w:rFonts w:ascii="Arial" w:hAnsi="Arial" w:cs="Arial"/>
                <w:sz w:val="20"/>
                <w:szCs w:val="20"/>
              </w:rPr>
              <w:t>4</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04B6D7CE" w14:textId="77777777" w:rsidR="00480820" w:rsidRDefault="00480820">
            <w:pPr>
              <w:jc w:val="right"/>
              <w:rPr>
                <w:rFonts w:ascii="Arial" w:hAnsi="Arial" w:cs="Arial"/>
                <w:sz w:val="20"/>
                <w:szCs w:val="20"/>
              </w:rPr>
            </w:pPr>
            <w:r>
              <w:rPr>
                <w:rFonts w:ascii="Arial" w:hAnsi="Arial" w:cs="Arial"/>
                <w:sz w:val="20"/>
                <w:szCs w:val="20"/>
              </w:rPr>
              <w:t>1210,00</w:t>
            </w:r>
          </w:p>
        </w:tc>
        <w:tc>
          <w:tcPr>
            <w:tcW w:w="1061" w:type="dxa"/>
            <w:tcBorders>
              <w:top w:val="nil"/>
              <w:left w:val="nil"/>
              <w:bottom w:val="single" w:sz="4" w:space="0" w:color="auto"/>
              <w:right w:val="single" w:sz="4" w:space="0" w:color="auto"/>
            </w:tcBorders>
            <w:shd w:val="clear" w:color="auto" w:fill="auto"/>
            <w:noWrap/>
            <w:vAlign w:val="bottom"/>
            <w:hideMark/>
          </w:tcPr>
          <w:p w14:paraId="7581A272" w14:textId="77777777" w:rsidR="00480820" w:rsidRDefault="00480820">
            <w:pPr>
              <w:jc w:val="right"/>
              <w:rPr>
                <w:rFonts w:ascii="Arial" w:hAnsi="Arial" w:cs="Arial"/>
                <w:sz w:val="20"/>
                <w:szCs w:val="20"/>
              </w:rPr>
            </w:pPr>
            <w:r>
              <w:rPr>
                <w:rFonts w:ascii="Arial" w:hAnsi="Arial" w:cs="Arial"/>
                <w:sz w:val="20"/>
                <w:szCs w:val="20"/>
              </w:rPr>
              <w:t>4,90</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0941DA7E" w14:textId="77777777" w:rsidR="00480820" w:rsidRDefault="00480820">
            <w:pPr>
              <w:jc w:val="right"/>
              <w:rPr>
                <w:rFonts w:ascii="Arial" w:hAnsi="Arial" w:cs="Arial"/>
                <w:sz w:val="20"/>
                <w:szCs w:val="20"/>
              </w:rPr>
            </w:pPr>
            <w:r>
              <w:rPr>
                <w:rFonts w:ascii="Arial" w:hAnsi="Arial" w:cs="Arial"/>
                <w:sz w:val="20"/>
                <w:szCs w:val="20"/>
              </w:rPr>
              <w:t>1396,00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3E67B69E" w14:textId="77777777" w:rsidR="00480820" w:rsidRDefault="00480820">
            <w:pPr>
              <w:jc w:val="right"/>
              <w:rPr>
                <w:rFonts w:ascii="Arial" w:hAnsi="Arial" w:cs="Arial"/>
                <w:sz w:val="20"/>
                <w:szCs w:val="20"/>
              </w:rPr>
            </w:pPr>
            <w:r>
              <w:rPr>
                <w:rFonts w:ascii="Arial" w:hAnsi="Arial" w:cs="Arial"/>
                <w:sz w:val="20"/>
                <w:szCs w:val="20"/>
              </w:rPr>
              <w:t>0,99</w:t>
            </w:r>
          </w:p>
        </w:tc>
      </w:tr>
      <w:tr w:rsidR="00480820" w14:paraId="359EBA9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B1A6A66" w14:textId="77777777" w:rsidR="00480820" w:rsidRDefault="00480820">
            <w:pPr>
              <w:jc w:val="right"/>
              <w:rPr>
                <w:rFonts w:ascii="Arial" w:hAnsi="Arial" w:cs="Arial"/>
                <w:sz w:val="20"/>
                <w:szCs w:val="20"/>
              </w:rPr>
            </w:pPr>
            <w:r>
              <w:rPr>
                <w:rFonts w:ascii="Arial" w:hAnsi="Arial" w:cs="Arial"/>
                <w:sz w:val="20"/>
                <w:szCs w:val="20"/>
              </w:rPr>
              <w:t>8</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7F7092D5" w14:textId="77777777" w:rsidR="00480820" w:rsidRDefault="00480820">
            <w:pPr>
              <w:jc w:val="right"/>
              <w:rPr>
                <w:rFonts w:ascii="Arial" w:hAnsi="Arial" w:cs="Arial"/>
                <w:sz w:val="20"/>
                <w:szCs w:val="20"/>
              </w:rPr>
            </w:pPr>
            <w:r>
              <w:rPr>
                <w:rFonts w:ascii="Arial" w:hAnsi="Arial" w:cs="Arial"/>
                <w:sz w:val="20"/>
                <w:szCs w:val="20"/>
              </w:rPr>
              <w:t>729,00</w:t>
            </w:r>
          </w:p>
        </w:tc>
        <w:tc>
          <w:tcPr>
            <w:tcW w:w="1061" w:type="dxa"/>
            <w:tcBorders>
              <w:top w:val="nil"/>
              <w:left w:val="nil"/>
              <w:bottom w:val="single" w:sz="4" w:space="0" w:color="auto"/>
              <w:right w:val="single" w:sz="4" w:space="0" w:color="auto"/>
            </w:tcBorders>
            <w:shd w:val="clear" w:color="auto" w:fill="auto"/>
            <w:noWrap/>
            <w:vAlign w:val="bottom"/>
            <w:hideMark/>
          </w:tcPr>
          <w:p w14:paraId="1CBDF609" w14:textId="77777777" w:rsidR="00480820" w:rsidRDefault="00480820">
            <w:pPr>
              <w:jc w:val="right"/>
              <w:rPr>
                <w:rFonts w:ascii="Arial" w:hAnsi="Arial" w:cs="Arial"/>
                <w:sz w:val="20"/>
                <w:szCs w:val="20"/>
              </w:rPr>
            </w:pPr>
            <w:r>
              <w:rPr>
                <w:rFonts w:ascii="Arial" w:hAnsi="Arial" w:cs="Arial"/>
                <w:sz w:val="20"/>
                <w:szCs w:val="20"/>
              </w:rPr>
              <w:t>8,13</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3E94661A" w14:textId="77777777" w:rsidR="00480820" w:rsidRDefault="00480820">
            <w:pPr>
              <w:jc w:val="right"/>
              <w:rPr>
                <w:rFonts w:ascii="Arial" w:hAnsi="Arial" w:cs="Arial"/>
                <w:sz w:val="20"/>
                <w:szCs w:val="20"/>
              </w:rPr>
            </w:pPr>
            <w:r>
              <w:rPr>
                <w:rFonts w:ascii="Arial" w:hAnsi="Arial" w:cs="Arial"/>
                <w:sz w:val="20"/>
                <w:szCs w:val="20"/>
              </w:rPr>
              <w:t>1531,00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5E1DBB13" w14:textId="77777777" w:rsidR="00480820" w:rsidRDefault="00480820">
            <w:pPr>
              <w:jc w:val="right"/>
              <w:rPr>
                <w:rFonts w:ascii="Arial" w:hAnsi="Arial" w:cs="Arial"/>
                <w:sz w:val="20"/>
                <w:szCs w:val="20"/>
              </w:rPr>
            </w:pPr>
            <w:r>
              <w:rPr>
                <w:rFonts w:ascii="Arial" w:hAnsi="Arial" w:cs="Arial"/>
                <w:sz w:val="20"/>
                <w:szCs w:val="20"/>
              </w:rPr>
              <w:t>1,09</w:t>
            </w:r>
          </w:p>
        </w:tc>
      </w:tr>
      <w:tr w:rsidR="00480820" w14:paraId="5A5A671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56A1CC3" w14:textId="77777777" w:rsidR="00480820" w:rsidRDefault="00480820">
            <w:pPr>
              <w:jc w:val="right"/>
              <w:rPr>
                <w:rFonts w:ascii="Arial" w:hAnsi="Arial" w:cs="Arial"/>
                <w:sz w:val="20"/>
                <w:szCs w:val="20"/>
              </w:rPr>
            </w:pPr>
            <w:r>
              <w:rPr>
                <w:rFonts w:ascii="Arial" w:hAnsi="Arial" w:cs="Arial"/>
                <w:sz w:val="20"/>
                <w:szCs w:val="20"/>
              </w:rPr>
              <w:t>16</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72DE24C0" w14:textId="77777777" w:rsidR="00480820" w:rsidRDefault="00480820">
            <w:pPr>
              <w:jc w:val="right"/>
              <w:rPr>
                <w:rFonts w:ascii="Arial" w:hAnsi="Arial" w:cs="Arial"/>
                <w:sz w:val="20"/>
                <w:szCs w:val="20"/>
              </w:rPr>
            </w:pPr>
            <w:r>
              <w:rPr>
                <w:rFonts w:ascii="Arial" w:hAnsi="Arial" w:cs="Arial"/>
                <w:sz w:val="20"/>
                <w:szCs w:val="20"/>
              </w:rPr>
              <w:t>383,00</w:t>
            </w:r>
          </w:p>
        </w:tc>
        <w:tc>
          <w:tcPr>
            <w:tcW w:w="1061" w:type="dxa"/>
            <w:tcBorders>
              <w:top w:val="nil"/>
              <w:left w:val="nil"/>
              <w:bottom w:val="single" w:sz="4" w:space="0" w:color="auto"/>
              <w:right w:val="single" w:sz="4" w:space="0" w:color="auto"/>
            </w:tcBorders>
            <w:shd w:val="clear" w:color="auto" w:fill="auto"/>
            <w:noWrap/>
            <w:vAlign w:val="bottom"/>
            <w:hideMark/>
          </w:tcPr>
          <w:p w14:paraId="4F34D7A1" w14:textId="77777777" w:rsidR="00480820" w:rsidRDefault="00480820">
            <w:pPr>
              <w:jc w:val="right"/>
              <w:rPr>
                <w:rFonts w:ascii="Arial" w:hAnsi="Arial" w:cs="Arial"/>
                <w:sz w:val="20"/>
                <w:szCs w:val="20"/>
              </w:rPr>
            </w:pPr>
            <w:r>
              <w:rPr>
                <w:rFonts w:ascii="Arial" w:hAnsi="Arial" w:cs="Arial"/>
                <w:sz w:val="20"/>
                <w:szCs w:val="20"/>
              </w:rPr>
              <w:t>15,47</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39411B53" w14:textId="77777777" w:rsidR="00480820" w:rsidRDefault="00480820">
            <w:pPr>
              <w:jc w:val="right"/>
              <w:rPr>
                <w:rFonts w:ascii="Arial" w:hAnsi="Arial" w:cs="Arial"/>
                <w:sz w:val="20"/>
                <w:szCs w:val="20"/>
              </w:rPr>
            </w:pPr>
            <w:r>
              <w:rPr>
                <w:rFonts w:ascii="Arial" w:hAnsi="Arial" w:cs="Arial"/>
                <w:sz w:val="20"/>
                <w:szCs w:val="20"/>
              </w:rPr>
              <w:t>1616,00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11C1FED8" w14:textId="77777777" w:rsidR="00480820" w:rsidRDefault="00480820">
            <w:pPr>
              <w:jc w:val="right"/>
              <w:rPr>
                <w:rFonts w:ascii="Arial" w:hAnsi="Arial" w:cs="Arial"/>
                <w:sz w:val="20"/>
                <w:szCs w:val="20"/>
              </w:rPr>
            </w:pPr>
            <w:r>
              <w:rPr>
                <w:rFonts w:ascii="Arial" w:hAnsi="Arial" w:cs="Arial"/>
                <w:sz w:val="20"/>
                <w:szCs w:val="20"/>
              </w:rPr>
              <w:t>1,15</w:t>
            </w:r>
          </w:p>
        </w:tc>
      </w:tr>
      <w:tr w:rsidR="00480820" w14:paraId="0D33DE15"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9315676" w14:textId="77777777" w:rsidR="00480820" w:rsidRDefault="00480820">
            <w:pPr>
              <w:jc w:val="right"/>
              <w:rPr>
                <w:rFonts w:ascii="Arial" w:hAnsi="Arial" w:cs="Arial"/>
                <w:sz w:val="20"/>
                <w:szCs w:val="20"/>
              </w:rPr>
            </w:pPr>
            <w:r>
              <w:rPr>
                <w:rFonts w:ascii="Arial" w:hAnsi="Arial" w:cs="Arial"/>
                <w:sz w:val="20"/>
                <w:szCs w:val="20"/>
              </w:rPr>
              <w:t>32</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54CED1CB" w14:textId="77777777" w:rsidR="00480820" w:rsidRDefault="00480820">
            <w:pPr>
              <w:jc w:val="right"/>
              <w:rPr>
                <w:rFonts w:ascii="Arial" w:hAnsi="Arial" w:cs="Arial"/>
                <w:sz w:val="20"/>
                <w:szCs w:val="20"/>
              </w:rPr>
            </w:pPr>
            <w:r>
              <w:rPr>
                <w:rFonts w:ascii="Arial" w:hAnsi="Arial" w:cs="Arial"/>
                <w:sz w:val="20"/>
                <w:szCs w:val="20"/>
              </w:rPr>
              <w:t>226,00</w:t>
            </w:r>
          </w:p>
        </w:tc>
        <w:tc>
          <w:tcPr>
            <w:tcW w:w="1061" w:type="dxa"/>
            <w:tcBorders>
              <w:top w:val="nil"/>
              <w:left w:val="nil"/>
              <w:bottom w:val="single" w:sz="4" w:space="0" w:color="auto"/>
              <w:right w:val="single" w:sz="4" w:space="0" w:color="auto"/>
            </w:tcBorders>
            <w:shd w:val="clear" w:color="auto" w:fill="auto"/>
            <w:noWrap/>
            <w:vAlign w:val="bottom"/>
            <w:hideMark/>
          </w:tcPr>
          <w:p w14:paraId="1D534C4A" w14:textId="77777777" w:rsidR="00480820" w:rsidRDefault="00480820">
            <w:pPr>
              <w:jc w:val="right"/>
              <w:rPr>
                <w:rFonts w:ascii="Arial" w:hAnsi="Arial" w:cs="Arial"/>
                <w:sz w:val="20"/>
                <w:szCs w:val="20"/>
              </w:rPr>
            </w:pPr>
            <w:r>
              <w:rPr>
                <w:rFonts w:ascii="Arial" w:hAnsi="Arial" w:cs="Arial"/>
                <w:sz w:val="20"/>
                <w:szCs w:val="20"/>
              </w:rPr>
              <w:t>26,22</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1FA269CF" w14:textId="77777777" w:rsidR="00480820" w:rsidRDefault="00480820">
            <w:pPr>
              <w:jc w:val="right"/>
              <w:rPr>
                <w:rFonts w:ascii="Arial" w:hAnsi="Arial" w:cs="Arial"/>
                <w:sz w:val="20"/>
                <w:szCs w:val="20"/>
              </w:rPr>
            </w:pPr>
            <w:r>
              <w:rPr>
                <w:rFonts w:ascii="Arial" w:hAnsi="Arial" w:cs="Arial"/>
                <w:sz w:val="20"/>
                <w:szCs w:val="20"/>
              </w:rPr>
              <w:t>1857,00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34C1E325" w14:textId="77777777" w:rsidR="00480820" w:rsidRDefault="00480820">
            <w:pPr>
              <w:jc w:val="right"/>
              <w:rPr>
                <w:rFonts w:ascii="Arial" w:hAnsi="Arial" w:cs="Arial"/>
                <w:sz w:val="20"/>
                <w:szCs w:val="20"/>
              </w:rPr>
            </w:pPr>
            <w:r>
              <w:rPr>
                <w:rFonts w:ascii="Arial" w:hAnsi="Arial" w:cs="Arial"/>
                <w:sz w:val="20"/>
                <w:szCs w:val="20"/>
              </w:rPr>
              <w:t>1,32</w:t>
            </w:r>
          </w:p>
        </w:tc>
      </w:tr>
      <w:tr w:rsidR="00480820" w14:paraId="74380EFB"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9DB84BA" w14:textId="77777777" w:rsidR="00480820" w:rsidRDefault="00480820">
            <w:pPr>
              <w:jc w:val="right"/>
              <w:rPr>
                <w:rFonts w:ascii="Arial" w:hAnsi="Arial" w:cs="Arial"/>
                <w:sz w:val="20"/>
                <w:szCs w:val="20"/>
              </w:rPr>
            </w:pPr>
            <w:r>
              <w:rPr>
                <w:rFonts w:ascii="Arial" w:hAnsi="Arial" w:cs="Arial"/>
                <w:sz w:val="20"/>
                <w:szCs w:val="20"/>
              </w:rPr>
              <w:t>64</w:t>
            </w:r>
          </w:p>
        </w:tc>
        <w:tc>
          <w:tcPr>
            <w:tcW w:w="1800" w:type="dxa"/>
            <w:gridSpan w:val="2"/>
            <w:tcBorders>
              <w:top w:val="nil"/>
              <w:left w:val="nil"/>
              <w:bottom w:val="single" w:sz="4" w:space="0" w:color="auto"/>
              <w:right w:val="single" w:sz="4" w:space="0" w:color="auto"/>
            </w:tcBorders>
            <w:shd w:val="clear" w:color="auto" w:fill="auto"/>
            <w:noWrap/>
            <w:vAlign w:val="bottom"/>
            <w:hideMark/>
          </w:tcPr>
          <w:p w14:paraId="157F96C9" w14:textId="77777777" w:rsidR="00480820" w:rsidRDefault="00480820">
            <w:pPr>
              <w:jc w:val="right"/>
              <w:rPr>
                <w:rFonts w:ascii="Arial" w:hAnsi="Arial" w:cs="Arial"/>
                <w:sz w:val="20"/>
                <w:szCs w:val="20"/>
              </w:rPr>
            </w:pPr>
            <w:r>
              <w:rPr>
                <w:rFonts w:ascii="Arial" w:hAnsi="Arial" w:cs="Arial"/>
                <w:sz w:val="20"/>
                <w:szCs w:val="20"/>
              </w:rPr>
              <w:t>139,00</w:t>
            </w:r>
          </w:p>
        </w:tc>
        <w:tc>
          <w:tcPr>
            <w:tcW w:w="1061" w:type="dxa"/>
            <w:tcBorders>
              <w:top w:val="nil"/>
              <w:left w:val="nil"/>
              <w:bottom w:val="single" w:sz="4" w:space="0" w:color="auto"/>
              <w:right w:val="single" w:sz="4" w:space="0" w:color="auto"/>
            </w:tcBorders>
            <w:shd w:val="clear" w:color="auto" w:fill="auto"/>
            <w:noWrap/>
            <w:vAlign w:val="bottom"/>
            <w:hideMark/>
          </w:tcPr>
          <w:p w14:paraId="5AC84DDF" w14:textId="77777777" w:rsidR="00480820" w:rsidRDefault="00480820">
            <w:pPr>
              <w:jc w:val="right"/>
              <w:rPr>
                <w:rFonts w:ascii="Arial" w:hAnsi="Arial" w:cs="Arial"/>
                <w:sz w:val="20"/>
                <w:szCs w:val="20"/>
              </w:rPr>
            </w:pPr>
            <w:r>
              <w:rPr>
                <w:rFonts w:ascii="Arial" w:hAnsi="Arial" w:cs="Arial"/>
                <w:sz w:val="20"/>
                <w:szCs w:val="20"/>
              </w:rPr>
              <w:t>42,63</w:t>
            </w:r>
          </w:p>
        </w:tc>
        <w:tc>
          <w:tcPr>
            <w:tcW w:w="2180" w:type="dxa"/>
            <w:gridSpan w:val="2"/>
            <w:tcBorders>
              <w:top w:val="nil"/>
              <w:left w:val="nil"/>
              <w:bottom w:val="single" w:sz="4" w:space="0" w:color="auto"/>
              <w:right w:val="single" w:sz="4" w:space="0" w:color="auto"/>
            </w:tcBorders>
            <w:shd w:val="clear" w:color="auto" w:fill="auto"/>
            <w:noWrap/>
            <w:vAlign w:val="bottom"/>
            <w:hideMark/>
          </w:tcPr>
          <w:p w14:paraId="51604E56" w14:textId="77777777" w:rsidR="00480820" w:rsidRDefault="00480820">
            <w:pPr>
              <w:jc w:val="right"/>
              <w:rPr>
                <w:rFonts w:ascii="Arial" w:hAnsi="Arial" w:cs="Arial"/>
                <w:sz w:val="20"/>
                <w:szCs w:val="20"/>
              </w:rPr>
            </w:pPr>
            <w:r>
              <w:rPr>
                <w:rFonts w:ascii="Arial" w:hAnsi="Arial" w:cs="Arial"/>
                <w:sz w:val="20"/>
                <w:szCs w:val="20"/>
              </w:rPr>
              <w:t>2427,00</w:t>
            </w:r>
          </w:p>
        </w:tc>
        <w:tc>
          <w:tcPr>
            <w:tcW w:w="1420" w:type="dxa"/>
            <w:gridSpan w:val="2"/>
            <w:tcBorders>
              <w:top w:val="nil"/>
              <w:left w:val="nil"/>
              <w:bottom w:val="single" w:sz="4" w:space="0" w:color="auto"/>
              <w:right w:val="single" w:sz="4" w:space="0" w:color="auto"/>
            </w:tcBorders>
            <w:shd w:val="clear" w:color="auto" w:fill="auto"/>
            <w:noWrap/>
            <w:vAlign w:val="bottom"/>
            <w:hideMark/>
          </w:tcPr>
          <w:p w14:paraId="76AA096A" w14:textId="77777777" w:rsidR="00480820" w:rsidRDefault="00480820">
            <w:pPr>
              <w:jc w:val="right"/>
              <w:rPr>
                <w:rFonts w:ascii="Arial" w:hAnsi="Arial" w:cs="Arial"/>
                <w:sz w:val="20"/>
                <w:szCs w:val="20"/>
              </w:rPr>
            </w:pPr>
            <w:r>
              <w:rPr>
                <w:rFonts w:ascii="Arial" w:hAnsi="Arial" w:cs="Arial"/>
                <w:sz w:val="20"/>
                <w:szCs w:val="20"/>
              </w:rPr>
              <w:t>1,72</w:t>
            </w:r>
          </w:p>
        </w:tc>
      </w:tr>
      <w:tr w:rsidR="00711314" w:rsidDel="00480820" w14:paraId="64C8D0C5" w14:textId="187ABF19" w:rsidTr="00D16393">
        <w:trPr>
          <w:gridAfter w:val="1"/>
          <w:trHeight w:val="389"/>
          <w:del w:id="401" w:author="Victor Cameo" w:date="2018-01-08T15:07:00Z"/>
        </w:trPr>
        <w:tc>
          <w:tcPr>
            <w:tcW w:w="34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FDA3262" w14:textId="37E7F618" w:rsidR="00084CF5" w:rsidDel="00480820" w:rsidRDefault="00084CF5">
            <w:pPr>
              <w:rPr>
                <w:del w:id="402" w:author="Victor Cameo" w:date="2018-01-08T15:07:00Z"/>
                <w:rFonts w:ascii="Arial" w:hAnsi="Arial" w:cs="Arial"/>
                <w:b/>
                <w:bCs/>
                <w:sz w:val="20"/>
                <w:szCs w:val="20"/>
              </w:rPr>
            </w:pPr>
            <w:del w:id="403" w:author="Victor Cameo" w:date="2018-01-08T15:07:00Z">
              <w:r w:rsidDel="00480820">
                <w:rPr>
                  <w:rFonts w:ascii="Arial" w:hAnsi="Arial" w:cs="Arial"/>
                  <w:b/>
                  <w:bCs/>
                  <w:sz w:val="20"/>
                  <w:szCs w:val="20"/>
                </w:rPr>
                <w:delText xml:space="preserve">Number of full </w:delText>
              </w:r>
            </w:del>
            <w:del w:id="404" w:author="Victor Cameo" w:date="2018-01-05T17:07:00Z">
              <w:r w:rsidDel="004042EE">
                <w:rPr>
                  <w:rFonts w:ascii="Arial" w:hAnsi="Arial" w:cs="Arial"/>
                  <w:b/>
                  <w:bCs/>
                  <w:sz w:val="20"/>
                  <w:szCs w:val="20"/>
                </w:rPr>
                <w:delText>PCP-KNL</w:delText>
              </w:r>
            </w:del>
            <w:del w:id="405" w:author="Victor Cameo" w:date="2018-01-08T15:07:00Z">
              <w:r w:rsidDel="00480820">
                <w:rPr>
                  <w:rFonts w:ascii="Arial" w:hAnsi="Arial" w:cs="Arial"/>
                  <w:b/>
                  <w:bCs/>
                  <w:sz w:val="20"/>
                  <w:szCs w:val="20"/>
                </w:rPr>
                <w:delText xml:space="preserve"> nodes</w:delText>
              </w:r>
            </w:del>
          </w:p>
        </w:tc>
        <w:tc>
          <w:tcPr>
            <w:tcW w:w="2807" w:type="dxa"/>
            <w:gridSpan w:val="3"/>
            <w:tcBorders>
              <w:top w:val="single" w:sz="4" w:space="0" w:color="auto"/>
              <w:left w:val="nil"/>
              <w:bottom w:val="single" w:sz="4" w:space="0" w:color="auto"/>
              <w:right w:val="single" w:sz="4" w:space="0" w:color="auto"/>
            </w:tcBorders>
            <w:shd w:val="clear" w:color="auto" w:fill="auto"/>
            <w:vAlign w:val="bottom"/>
            <w:hideMark/>
          </w:tcPr>
          <w:p w14:paraId="50CBBADC" w14:textId="58D8CDDC" w:rsidR="00084CF5" w:rsidDel="00480820" w:rsidRDefault="00084CF5">
            <w:pPr>
              <w:rPr>
                <w:del w:id="406" w:author="Victor Cameo" w:date="2018-01-08T15:07:00Z"/>
                <w:rFonts w:ascii="Arial" w:hAnsi="Arial" w:cs="Arial"/>
                <w:b/>
                <w:bCs/>
                <w:sz w:val="20"/>
                <w:szCs w:val="20"/>
              </w:rPr>
            </w:pPr>
            <w:del w:id="407" w:author="Victor Cameo" w:date="2018-01-08T15:07:00Z">
              <w:r w:rsidDel="00480820">
                <w:rPr>
                  <w:rFonts w:ascii="Arial" w:hAnsi="Arial" w:cs="Arial"/>
                  <w:b/>
                  <w:bCs/>
                  <w:sz w:val="20"/>
                  <w:szCs w:val="20"/>
                </w:rPr>
                <w:delText>Time to solution (s)</w:delText>
              </w:r>
            </w:del>
          </w:p>
        </w:tc>
        <w:tc>
          <w:tcPr>
            <w:tcW w:w="2730" w:type="dxa"/>
            <w:gridSpan w:val="2"/>
            <w:tcBorders>
              <w:top w:val="single" w:sz="4" w:space="0" w:color="auto"/>
              <w:left w:val="nil"/>
              <w:bottom w:val="single" w:sz="4" w:space="0" w:color="auto"/>
              <w:right w:val="single" w:sz="4" w:space="0" w:color="auto"/>
            </w:tcBorders>
            <w:shd w:val="clear" w:color="auto" w:fill="auto"/>
            <w:vAlign w:val="bottom"/>
            <w:hideMark/>
          </w:tcPr>
          <w:p w14:paraId="32CC5AEC" w14:textId="0DD3FC17" w:rsidR="00084CF5" w:rsidDel="00480820" w:rsidRDefault="00084CF5">
            <w:pPr>
              <w:rPr>
                <w:del w:id="408" w:author="Victor Cameo" w:date="2018-01-08T15:07:00Z"/>
                <w:rFonts w:ascii="Arial" w:hAnsi="Arial" w:cs="Arial"/>
                <w:b/>
                <w:bCs/>
                <w:sz w:val="20"/>
                <w:szCs w:val="20"/>
              </w:rPr>
            </w:pPr>
            <w:del w:id="409" w:author="Victor Cameo" w:date="2018-01-08T15:07:00Z">
              <w:r w:rsidDel="00480820">
                <w:rPr>
                  <w:rFonts w:ascii="Arial" w:hAnsi="Arial" w:cs="Arial"/>
                  <w:b/>
                  <w:bCs/>
                  <w:sz w:val="20"/>
                  <w:szCs w:val="20"/>
                </w:rPr>
                <w:delText>Energy to solution (kJ)</w:delText>
              </w:r>
            </w:del>
          </w:p>
        </w:tc>
      </w:tr>
      <w:tr w:rsidR="00711314" w:rsidDel="00480820" w14:paraId="703EAD92" w14:textId="2C6118E8" w:rsidTr="00D16393">
        <w:trPr>
          <w:gridAfter w:val="1"/>
          <w:trHeight w:val="219"/>
          <w:del w:id="410"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FE08E3" w14:textId="3801D329" w:rsidR="00084CF5" w:rsidDel="00480820" w:rsidRDefault="00084CF5">
            <w:pPr>
              <w:rPr>
                <w:del w:id="411" w:author="Victor Cameo" w:date="2018-01-08T15:07:00Z"/>
                <w:rFonts w:ascii="Arial" w:hAnsi="Arial" w:cs="Arial"/>
                <w:sz w:val="20"/>
                <w:szCs w:val="20"/>
              </w:rPr>
            </w:pPr>
            <w:del w:id="412" w:author="Victor Cameo" w:date="2018-01-08T15:07:00Z">
              <w:r w:rsidDel="00480820">
                <w:rPr>
                  <w:rFonts w:ascii="Arial" w:hAnsi="Arial" w:cs="Arial"/>
                  <w:sz w:val="20"/>
                  <w:szCs w:val="20"/>
                </w:rPr>
                <w:delText> </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5AA78E7B" w14:textId="390EA4C3" w:rsidR="00084CF5" w:rsidDel="00480820" w:rsidRDefault="00084CF5">
            <w:pPr>
              <w:rPr>
                <w:del w:id="413" w:author="Victor Cameo" w:date="2018-01-08T15:07:00Z"/>
                <w:rFonts w:ascii="Arial" w:hAnsi="Arial" w:cs="Arial"/>
                <w:sz w:val="20"/>
                <w:szCs w:val="20"/>
              </w:rPr>
            </w:pPr>
            <w:del w:id="414" w:author="Victor Cameo" w:date="2018-01-08T15:07:00Z">
              <w:r w:rsidDel="00480820">
                <w:rPr>
                  <w:rFonts w:ascii="Arial" w:hAnsi="Arial" w:cs="Arial"/>
                  <w:sz w:val="20"/>
                  <w:szCs w:val="20"/>
                </w:rPr>
                <w:delText> </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6911F05A" w14:textId="01D390A7" w:rsidR="00084CF5" w:rsidDel="00480820" w:rsidRDefault="00084CF5">
            <w:pPr>
              <w:rPr>
                <w:del w:id="415" w:author="Victor Cameo" w:date="2018-01-08T15:07:00Z"/>
                <w:rFonts w:ascii="Arial" w:hAnsi="Arial" w:cs="Arial"/>
                <w:sz w:val="20"/>
                <w:szCs w:val="20"/>
              </w:rPr>
            </w:pPr>
            <w:del w:id="416" w:author="Victor Cameo" w:date="2018-01-08T15:07:00Z">
              <w:r w:rsidDel="00480820">
                <w:rPr>
                  <w:rFonts w:ascii="Arial" w:hAnsi="Arial" w:cs="Arial"/>
                  <w:sz w:val="20"/>
                  <w:szCs w:val="20"/>
                </w:rPr>
                <w:delText> </w:delText>
              </w:r>
            </w:del>
          </w:p>
        </w:tc>
      </w:tr>
      <w:tr w:rsidR="00711314" w:rsidDel="00480820" w14:paraId="44BDFCAF" w14:textId="0DF93209" w:rsidTr="00D16393">
        <w:trPr>
          <w:gridAfter w:val="1"/>
          <w:trHeight w:val="263"/>
          <w:del w:id="417"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95A410" w14:textId="240545A4" w:rsidR="00084CF5" w:rsidDel="00480820" w:rsidRDefault="00084CF5">
            <w:pPr>
              <w:jc w:val="right"/>
              <w:rPr>
                <w:del w:id="418" w:author="Victor Cameo" w:date="2018-01-08T15:07:00Z"/>
                <w:rFonts w:ascii="Arial" w:hAnsi="Arial" w:cs="Arial"/>
                <w:sz w:val="20"/>
                <w:szCs w:val="20"/>
              </w:rPr>
            </w:pPr>
            <w:del w:id="419" w:author="Victor Cameo" w:date="2018-01-08T15:07:00Z">
              <w:r w:rsidDel="00480820">
                <w:rPr>
                  <w:rFonts w:ascii="Arial" w:hAnsi="Arial" w:cs="Arial"/>
                  <w:sz w:val="20"/>
                  <w:szCs w:val="20"/>
                </w:rPr>
                <w:delText>2</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1AC3D48E" w14:textId="794D6863" w:rsidR="00084CF5" w:rsidDel="00480820" w:rsidRDefault="00084CF5">
            <w:pPr>
              <w:jc w:val="right"/>
              <w:rPr>
                <w:del w:id="420" w:author="Victor Cameo" w:date="2018-01-08T15:07:00Z"/>
                <w:rFonts w:ascii="Arial" w:hAnsi="Arial" w:cs="Arial"/>
                <w:sz w:val="20"/>
                <w:szCs w:val="20"/>
              </w:rPr>
            </w:pPr>
            <w:del w:id="421" w:author="Victor Cameo" w:date="2018-01-08T15:07:00Z">
              <w:r w:rsidDel="00480820">
                <w:rPr>
                  <w:rFonts w:ascii="Arial" w:hAnsi="Arial" w:cs="Arial"/>
                  <w:sz w:val="20"/>
                  <w:szCs w:val="20"/>
                </w:rPr>
                <w:delText>2963</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65BDFDC9" w14:textId="29AA8691" w:rsidR="00084CF5" w:rsidDel="00480820" w:rsidRDefault="00084CF5">
            <w:pPr>
              <w:jc w:val="right"/>
              <w:rPr>
                <w:del w:id="422" w:author="Victor Cameo" w:date="2018-01-08T15:07:00Z"/>
                <w:rFonts w:ascii="Arial" w:hAnsi="Arial" w:cs="Arial"/>
                <w:sz w:val="20"/>
                <w:szCs w:val="20"/>
              </w:rPr>
            </w:pPr>
            <w:del w:id="423" w:author="Victor Cameo" w:date="2018-01-08T15:07:00Z">
              <w:r w:rsidDel="00480820">
                <w:rPr>
                  <w:rFonts w:ascii="Arial" w:hAnsi="Arial" w:cs="Arial"/>
                  <w:sz w:val="20"/>
                  <w:szCs w:val="20"/>
                </w:rPr>
                <w:delText>1410,2</w:delText>
              </w:r>
            </w:del>
          </w:p>
        </w:tc>
      </w:tr>
      <w:tr w:rsidR="00711314" w:rsidDel="00480820" w14:paraId="33A66569" w14:textId="12DDA34A" w:rsidTr="00D16393">
        <w:trPr>
          <w:gridAfter w:val="1"/>
          <w:trHeight w:val="219"/>
          <w:del w:id="424"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93984B" w14:textId="2C013014" w:rsidR="00084CF5" w:rsidDel="00480820" w:rsidRDefault="00084CF5">
            <w:pPr>
              <w:jc w:val="right"/>
              <w:rPr>
                <w:del w:id="425" w:author="Victor Cameo" w:date="2018-01-08T15:07:00Z"/>
                <w:rFonts w:ascii="Arial" w:hAnsi="Arial" w:cs="Arial"/>
                <w:sz w:val="20"/>
                <w:szCs w:val="20"/>
              </w:rPr>
            </w:pPr>
            <w:del w:id="426" w:author="Victor Cameo" w:date="2018-01-08T15:07:00Z">
              <w:r w:rsidDel="00480820">
                <w:rPr>
                  <w:rFonts w:ascii="Arial" w:hAnsi="Arial" w:cs="Arial"/>
                  <w:sz w:val="20"/>
                  <w:szCs w:val="20"/>
                </w:rPr>
                <w:delText>4</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04466378" w14:textId="449E3A92" w:rsidR="00084CF5" w:rsidDel="00480820" w:rsidRDefault="00084CF5">
            <w:pPr>
              <w:jc w:val="right"/>
              <w:rPr>
                <w:del w:id="427" w:author="Victor Cameo" w:date="2018-01-08T15:07:00Z"/>
                <w:rFonts w:ascii="Arial" w:hAnsi="Arial" w:cs="Arial"/>
                <w:sz w:val="20"/>
                <w:szCs w:val="20"/>
              </w:rPr>
            </w:pPr>
            <w:del w:id="428" w:author="Victor Cameo" w:date="2018-01-08T15:07:00Z">
              <w:r w:rsidDel="00480820">
                <w:rPr>
                  <w:rFonts w:ascii="Arial" w:hAnsi="Arial" w:cs="Arial"/>
                  <w:sz w:val="20"/>
                  <w:szCs w:val="20"/>
                </w:rPr>
                <w:delText>1210</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1B62AD7D" w14:textId="0539BB93" w:rsidR="00084CF5" w:rsidDel="00480820" w:rsidRDefault="00084CF5">
            <w:pPr>
              <w:jc w:val="right"/>
              <w:rPr>
                <w:del w:id="429" w:author="Victor Cameo" w:date="2018-01-08T15:07:00Z"/>
                <w:rFonts w:ascii="Arial" w:hAnsi="Arial" w:cs="Arial"/>
                <w:sz w:val="20"/>
                <w:szCs w:val="20"/>
              </w:rPr>
            </w:pPr>
            <w:del w:id="430" w:author="Victor Cameo" w:date="2018-01-08T15:07:00Z">
              <w:r w:rsidDel="00480820">
                <w:rPr>
                  <w:rFonts w:ascii="Arial" w:hAnsi="Arial" w:cs="Arial"/>
                  <w:sz w:val="20"/>
                  <w:szCs w:val="20"/>
                </w:rPr>
                <w:delText>1396</w:delText>
              </w:r>
            </w:del>
          </w:p>
        </w:tc>
      </w:tr>
      <w:tr w:rsidR="00711314" w:rsidDel="00480820" w14:paraId="1B6CCB8F" w14:textId="33FB7DEB" w:rsidTr="00D16393">
        <w:trPr>
          <w:gridAfter w:val="1"/>
          <w:trHeight w:val="219"/>
          <w:del w:id="431"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18D2E2F" w14:textId="5BCDF9CA" w:rsidR="00084CF5" w:rsidDel="00480820" w:rsidRDefault="00084CF5">
            <w:pPr>
              <w:jc w:val="right"/>
              <w:rPr>
                <w:del w:id="432" w:author="Victor Cameo" w:date="2018-01-08T15:07:00Z"/>
                <w:rFonts w:ascii="Arial" w:hAnsi="Arial" w:cs="Arial"/>
                <w:sz w:val="20"/>
                <w:szCs w:val="20"/>
              </w:rPr>
            </w:pPr>
            <w:del w:id="433" w:author="Victor Cameo" w:date="2018-01-08T15:07:00Z">
              <w:r w:rsidDel="00480820">
                <w:rPr>
                  <w:rFonts w:ascii="Arial" w:hAnsi="Arial" w:cs="Arial"/>
                  <w:sz w:val="20"/>
                  <w:szCs w:val="20"/>
                </w:rPr>
                <w:delText>8</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70318E06" w14:textId="07F4A529" w:rsidR="00084CF5" w:rsidDel="00480820" w:rsidRDefault="00084CF5">
            <w:pPr>
              <w:jc w:val="right"/>
              <w:rPr>
                <w:del w:id="434" w:author="Victor Cameo" w:date="2018-01-08T15:07:00Z"/>
                <w:rFonts w:ascii="Arial" w:hAnsi="Arial" w:cs="Arial"/>
                <w:sz w:val="20"/>
                <w:szCs w:val="20"/>
              </w:rPr>
            </w:pPr>
            <w:del w:id="435" w:author="Victor Cameo" w:date="2018-01-08T15:07:00Z">
              <w:r w:rsidDel="00480820">
                <w:rPr>
                  <w:rFonts w:ascii="Arial" w:hAnsi="Arial" w:cs="Arial"/>
                  <w:sz w:val="20"/>
                  <w:szCs w:val="20"/>
                </w:rPr>
                <w:delText>729</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38226AED" w14:textId="4F70C327" w:rsidR="00084CF5" w:rsidDel="00480820" w:rsidRDefault="00084CF5">
            <w:pPr>
              <w:jc w:val="right"/>
              <w:rPr>
                <w:del w:id="436" w:author="Victor Cameo" w:date="2018-01-08T15:07:00Z"/>
                <w:rFonts w:ascii="Arial" w:hAnsi="Arial" w:cs="Arial"/>
                <w:sz w:val="20"/>
                <w:szCs w:val="20"/>
              </w:rPr>
            </w:pPr>
            <w:del w:id="437" w:author="Victor Cameo" w:date="2018-01-08T15:07:00Z">
              <w:r w:rsidDel="00480820">
                <w:rPr>
                  <w:rFonts w:ascii="Arial" w:hAnsi="Arial" w:cs="Arial"/>
                  <w:sz w:val="20"/>
                  <w:szCs w:val="20"/>
                </w:rPr>
                <w:delText>1531</w:delText>
              </w:r>
            </w:del>
          </w:p>
        </w:tc>
      </w:tr>
      <w:tr w:rsidR="00711314" w:rsidDel="00480820" w14:paraId="3D6BDD45" w14:textId="411274B8" w:rsidTr="00D16393">
        <w:trPr>
          <w:gridAfter w:val="1"/>
          <w:trHeight w:val="219"/>
          <w:del w:id="438"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C9EF09" w14:textId="521A768A" w:rsidR="00084CF5" w:rsidDel="00480820" w:rsidRDefault="00084CF5">
            <w:pPr>
              <w:jc w:val="right"/>
              <w:rPr>
                <w:del w:id="439" w:author="Victor Cameo" w:date="2018-01-08T15:07:00Z"/>
                <w:rFonts w:ascii="Arial" w:hAnsi="Arial" w:cs="Arial"/>
                <w:sz w:val="20"/>
                <w:szCs w:val="20"/>
              </w:rPr>
            </w:pPr>
            <w:del w:id="440" w:author="Victor Cameo" w:date="2018-01-08T15:07:00Z">
              <w:r w:rsidDel="00480820">
                <w:rPr>
                  <w:rFonts w:ascii="Arial" w:hAnsi="Arial" w:cs="Arial"/>
                  <w:sz w:val="20"/>
                  <w:szCs w:val="20"/>
                </w:rPr>
                <w:delText>16</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58E40E0D" w14:textId="5C4261A0" w:rsidR="00084CF5" w:rsidDel="00480820" w:rsidRDefault="00084CF5">
            <w:pPr>
              <w:jc w:val="right"/>
              <w:rPr>
                <w:del w:id="441" w:author="Victor Cameo" w:date="2018-01-08T15:07:00Z"/>
                <w:rFonts w:ascii="Arial" w:hAnsi="Arial" w:cs="Arial"/>
                <w:sz w:val="20"/>
                <w:szCs w:val="20"/>
              </w:rPr>
            </w:pPr>
            <w:del w:id="442" w:author="Victor Cameo" w:date="2018-01-08T15:07:00Z">
              <w:r w:rsidDel="00480820">
                <w:rPr>
                  <w:rFonts w:ascii="Arial" w:hAnsi="Arial" w:cs="Arial"/>
                  <w:sz w:val="20"/>
                  <w:szCs w:val="20"/>
                </w:rPr>
                <w:delText>383</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3FFBE423" w14:textId="79A81AA0" w:rsidR="00084CF5" w:rsidDel="00480820" w:rsidRDefault="00084CF5">
            <w:pPr>
              <w:jc w:val="right"/>
              <w:rPr>
                <w:del w:id="443" w:author="Victor Cameo" w:date="2018-01-08T15:07:00Z"/>
                <w:rFonts w:ascii="Arial" w:hAnsi="Arial" w:cs="Arial"/>
                <w:sz w:val="20"/>
                <w:szCs w:val="20"/>
              </w:rPr>
            </w:pPr>
            <w:del w:id="444" w:author="Victor Cameo" w:date="2018-01-08T15:07:00Z">
              <w:r w:rsidDel="00480820">
                <w:rPr>
                  <w:rFonts w:ascii="Arial" w:hAnsi="Arial" w:cs="Arial"/>
                  <w:sz w:val="20"/>
                  <w:szCs w:val="20"/>
                </w:rPr>
                <w:delText>1616</w:delText>
              </w:r>
            </w:del>
          </w:p>
        </w:tc>
      </w:tr>
      <w:tr w:rsidR="00711314" w:rsidDel="00480820" w14:paraId="1234D13A" w14:textId="2824D48D" w:rsidTr="00D16393">
        <w:trPr>
          <w:gridAfter w:val="1"/>
          <w:trHeight w:val="219"/>
          <w:del w:id="445"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E146FA3" w14:textId="7C1495C6" w:rsidR="00084CF5" w:rsidDel="00480820" w:rsidRDefault="00084CF5">
            <w:pPr>
              <w:jc w:val="right"/>
              <w:rPr>
                <w:del w:id="446" w:author="Victor Cameo" w:date="2018-01-08T15:07:00Z"/>
                <w:rFonts w:ascii="Arial" w:hAnsi="Arial" w:cs="Arial"/>
                <w:sz w:val="20"/>
                <w:szCs w:val="20"/>
              </w:rPr>
            </w:pPr>
            <w:del w:id="447" w:author="Victor Cameo" w:date="2018-01-08T15:07:00Z">
              <w:r w:rsidDel="00480820">
                <w:rPr>
                  <w:rFonts w:ascii="Arial" w:hAnsi="Arial" w:cs="Arial"/>
                  <w:sz w:val="20"/>
                  <w:szCs w:val="20"/>
                </w:rPr>
                <w:delText>32</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210BBCAC" w14:textId="3CC2D274" w:rsidR="00084CF5" w:rsidDel="00480820" w:rsidRDefault="00084CF5">
            <w:pPr>
              <w:jc w:val="right"/>
              <w:rPr>
                <w:del w:id="448" w:author="Victor Cameo" w:date="2018-01-08T15:07:00Z"/>
                <w:rFonts w:ascii="Arial" w:hAnsi="Arial" w:cs="Arial"/>
                <w:sz w:val="20"/>
                <w:szCs w:val="20"/>
              </w:rPr>
            </w:pPr>
            <w:del w:id="449" w:author="Victor Cameo" w:date="2018-01-08T15:07:00Z">
              <w:r w:rsidDel="00480820">
                <w:rPr>
                  <w:rFonts w:ascii="Arial" w:hAnsi="Arial" w:cs="Arial"/>
                  <w:sz w:val="20"/>
                  <w:szCs w:val="20"/>
                </w:rPr>
                <w:delText>226</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5A51E115" w14:textId="191079FE" w:rsidR="00084CF5" w:rsidDel="00480820" w:rsidRDefault="00084CF5">
            <w:pPr>
              <w:jc w:val="right"/>
              <w:rPr>
                <w:del w:id="450" w:author="Victor Cameo" w:date="2018-01-08T15:07:00Z"/>
                <w:rFonts w:ascii="Arial" w:hAnsi="Arial" w:cs="Arial"/>
                <w:sz w:val="20"/>
                <w:szCs w:val="20"/>
              </w:rPr>
            </w:pPr>
            <w:del w:id="451" w:author="Victor Cameo" w:date="2018-01-08T15:07:00Z">
              <w:r w:rsidDel="00480820">
                <w:rPr>
                  <w:rFonts w:ascii="Arial" w:hAnsi="Arial" w:cs="Arial"/>
                  <w:sz w:val="20"/>
                  <w:szCs w:val="20"/>
                </w:rPr>
                <w:delText>1857</w:delText>
              </w:r>
            </w:del>
          </w:p>
        </w:tc>
      </w:tr>
      <w:tr w:rsidR="00711314" w:rsidDel="00480820" w14:paraId="6C3F7DE0" w14:textId="3FBC8158" w:rsidTr="00D16393">
        <w:trPr>
          <w:gridAfter w:val="1"/>
          <w:trHeight w:val="219"/>
          <w:del w:id="452" w:author="Victor Cameo" w:date="2018-01-08T15:07:00Z"/>
        </w:trPr>
        <w:tc>
          <w:tcPr>
            <w:tcW w:w="347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4B5572" w14:textId="27FADF72" w:rsidR="00084CF5" w:rsidDel="00480820" w:rsidRDefault="00084CF5">
            <w:pPr>
              <w:jc w:val="right"/>
              <w:rPr>
                <w:del w:id="453" w:author="Victor Cameo" w:date="2018-01-08T15:07:00Z"/>
                <w:rFonts w:ascii="Arial" w:hAnsi="Arial" w:cs="Arial"/>
                <w:sz w:val="20"/>
                <w:szCs w:val="20"/>
              </w:rPr>
            </w:pPr>
            <w:del w:id="454" w:author="Victor Cameo" w:date="2018-01-08T15:07:00Z">
              <w:r w:rsidDel="00480820">
                <w:rPr>
                  <w:rFonts w:ascii="Arial" w:hAnsi="Arial" w:cs="Arial"/>
                  <w:sz w:val="20"/>
                  <w:szCs w:val="20"/>
                </w:rPr>
                <w:delText>64</w:delText>
              </w:r>
            </w:del>
          </w:p>
        </w:tc>
        <w:tc>
          <w:tcPr>
            <w:tcW w:w="2807" w:type="dxa"/>
            <w:gridSpan w:val="3"/>
            <w:tcBorders>
              <w:top w:val="nil"/>
              <w:left w:val="nil"/>
              <w:bottom w:val="single" w:sz="4" w:space="0" w:color="auto"/>
              <w:right w:val="single" w:sz="4" w:space="0" w:color="auto"/>
            </w:tcBorders>
            <w:shd w:val="clear" w:color="auto" w:fill="auto"/>
            <w:noWrap/>
            <w:vAlign w:val="bottom"/>
            <w:hideMark/>
          </w:tcPr>
          <w:p w14:paraId="5819B2CE" w14:textId="5E5AD10F" w:rsidR="00084CF5" w:rsidDel="00480820" w:rsidRDefault="00084CF5">
            <w:pPr>
              <w:jc w:val="right"/>
              <w:rPr>
                <w:del w:id="455" w:author="Victor Cameo" w:date="2018-01-08T15:07:00Z"/>
                <w:rFonts w:ascii="Arial" w:hAnsi="Arial" w:cs="Arial"/>
                <w:sz w:val="20"/>
                <w:szCs w:val="20"/>
              </w:rPr>
            </w:pPr>
            <w:del w:id="456" w:author="Victor Cameo" w:date="2018-01-08T15:07:00Z">
              <w:r w:rsidDel="00480820">
                <w:rPr>
                  <w:rFonts w:ascii="Arial" w:hAnsi="Arial" w:cs="Arial"/>
                  <w:sz w:val="20"/>
                  <w:szCs w:val="20"/>
                </w:rPr>
                <w:delText>139</w:delText>
              </w:r>
            </w:del>
          </w:p>
        </w:tc>
        <w:tc>
          <w:tcPr>
            <w:tcW w:w="2730" w:type="dxa"/>
            <w:gridSpan w:val="2"/>
            <w:tcBorders>
              <w:top w:val="nil"/>
              <w:left w:val="nil"/>
              <w:bottom w:val="single" w:sz="4" w:space="0" w:color="auto"/>
              <w:right w:val="single" w:sz="4" w:space="0" w:color="auto"/>
            </w:tcBorders>
            <w:shd w:val="clear" w:color="auto" w:fill="auto"/>
            <w:noWrap/>
            <w:vAlign w:val="bottom"/>
            <w:hideMark/>
          </w:tcPr>
          <w:p w14:paraId="6CED721C" w14:textId="5D131293" w:rsidR="00084CF5" w:rsidDel="00480820" w:rsidRDefault="00084CF5">
            <w:pPr>
              <w:jc w:val="right"/>
              <w:rPr>
                <w:del w:id="457" w:author="Victor Cameo" w:date="2018-01-08T15:07:00Z"/>
                <w:rFonts w:ascii="Arial" w:hAnsi="Arial" w:cs="Arial"/>
                <w:sz w:val="20"/>
                <w:szCs w:val="20"/>
              </w:rPr>
            </w:pPr>
            <w:del w:id="458" w:author="Victor Cameo" w:date="2018-01-08T15:07:00Z">
              <w:r w:rsidDel="00480820">
                <w:rPr>
                  <w:rFonts w:ascii="Arial" w:hAnsi="Arial" w:cs="Arial"/>
                  <w:sz w:val="20"/>
                  <w:szCs w:val="20"/>
                </w:rPr>
                <w:delText>2427</w:delText>
              </w:r>
            </w:del>
          </w:p>
        </w:tc>
      </w:tr>
    </w:tbl>
    <w:p w14:paraId="16CD1B05" w14:textId="77777777" w:rsidR="003034F5" w:rsidRDefault="003034F5" w:rsidP="00402D8F">
      <w:pPr>
        <w:spacing w:after="120"/>
        <w:jc w:val="both"/>
      </w:pPr>
    </w:p>
    <w:p w14:paraId="6415C34C" w14:textId="53739ABD" w:rsidR="00711314" w:rsidRDefault="00711314" w:rsidP="00711314">
      <w:pPr>
        <w:pStyle w:val="Caption"/>
        <w:keepNext/>
      </w:pPr>
      <w:bookmarkStart w:id="459" w:name="_Toc503189144"/>
      <w:r>
        <w:t xml:space="preserve">Table </w:t>
      </w:r>
      <w:r w:rsidR="00557FEC">
        <w:fldChar w:fldCharType="begin"/>
      </w:r>
      <w:r w:rsidR="00557FEC">
        <w:instrText xml:space="preserve"> SEQ Table \* ARABIC </w:instrText>
      </w:r>
      <w:r w:rsidR="00557FEC">
        <w:fldChar w:fldCharType="separate"/>
      </w:r>
      <w:ins w:id="460" w:author="Victor Cameo" w:date="2018-01-08T15:35:00Z">
        <w:r w:rsidR="00150CFD">
          <w:rPr>
            <w:noProof/>
          </w:rPr>
          <w:t>11</w:t>
        </w:r>
      </w:ins>
      <w:r w:rsidR="00557FEC">
        <w:fldChar w:fldCharType="end"/>
      </w:r>
      <w:r>
        <w:t xml:space="preserve"> CP2K test case 2</w:t>
      </w:r>
      <w:r w:rsidRPr="006F1AE2">
        <w:t xml:space="preserve"> metrics on </w:t>
      </w:r>
      <w:r>
        <w:t>DAVIDE</w:t>
      </w:r>
      <w:bookmarkEnd w:id="459"/>
    </w:p>
    <w:tbl>
      <w:tblPr>
        <w:tblW w:w="10260" w:type="dxa"/>
        <w:tblInd w:w="26" w:type="dxa"/>
        <w:tblLook w:val="04A0" w:firstRow="1" w:lastRow="0" w:firstColumn="1" w:lastColumn="0" w:noHBand="0" w:noVBand="1"/>
      </w:tblPr>
      <w:tblGrid>
        <w:gridCol w:w="1613"/>
        <w:gridCol w:w="1701"/>
        <w:gridCol w:w="1134"/>
        <w:gridCol w:w="1724"/>
        <w:gridCol w:w="156"/>
        <w:gridCol w:w="1462"/>
        <w:gridCol w:w="677"/>
        <w:gridCol w:w="1793"/>
      </w:tblGrid>
      <w:tr w:rsidR="00D16393" w14:paraId="6864CDE2" w14:textId="77777777" w:rsidTr="00D16393">
        <w:trPr>
          <w:trHeight w:val="260"/>
        </w:trPr>
        <w:tc>
          <w:tcPr>
            <w:tcW w:w="1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E6041" w14:textId="77777777" w:rsidR="00480820" w:rsidRDefault="00480820">
            <w:pPr>
              <w:rPr>
                <w:rFonts w:ascii="Arial" w:hAnsi="Arial" w:cs="Arial"/>
                <w:b/>
                <w:bCs/>
                <w:sz w:val="20"/>
                <w:szCs w:val="20"/>
              </w:rPr>
            </w:pPr>
            <w:r>
              <w:rPr>
                <w:rFonts w:ascii="Arial" w:hAnsi="Arial" w:cs="Arial"/>
                <w:b/>
                <w:bCs/>
                <w:sz w:val="20"/>
                <w:szCs w:val="20"/>
              </w:rPr>
              <w:t xml:space="preserve">Number of full </w:t>
            </w:r>
            <w:proofErr w:type="spellStart"/>
            <w:r>
              <w:rPr>
                <w:rFonts w:ascii="Arial" w:hAnsi="Arial" w:cs="Arial"/>
                <w:b/>
                <w:bCs/>
                <w:sz w:val="20"/>
                <w:szCs w:val="20"/>
              </w:rPr>
              <w:t>Davide</w:t>
            </w:r>
            <w:proofErr w:type="spellEnd"/>
            <w:r>
              <w:rPr>
                <w:rFonts w:ascii="Arial" w:hAnsi="Arial" w:cs="Arial"/>
                <w:b/>
                <w:bCs/>
                <w:sz w:val="20"/>
                <w:szCs w:val="20"/>
              </w:rPr>
              <w:t xml:space="preserve"> nodes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9BF5A3B"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F56141" w14:textId="77777777" w:rsidR="00480820" w:rsidRDefault="00480820">
            <w:pPr>
              <w:rPr>
                <w:rFonts w:ascii="Arial" w:hAnsi="Arial" w:cs="Arial"/>
                <w:b/>
                <w:bCs/>
                <w:sz w:val="20"/>
                <w:szCs w:val="20"/>
              </w:rPr>
            </w:pPr>
            <w:r>
              <w:rPr>
                <w:rFonts w:ascii="Arial" w:hAnsi="Arial" w:cs="Arial"/>
                <w:b/>
                <w:bCs/>
                <w:sz w:val="20"/>
                <w:szCs w:val="20"/>
              </w:rPr>
              <w:t>Speedup</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A0A999"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462" w:type="dxa"/>
            <w:tcBorders>
              <w:top w:val="single" w:sz="4" w:space="0" w:color="auto"/>
              <w:left w:val="nil"/>
              <w:bottom w:val="single" w:sz="4" w:space="0" w:color="auto"/>
              <w:right w:val="single" w:sz="4" w:space="0" w:color="auto"/>
            </w:tcBorders>
            <w:shd w:val="clear" w:color="auto" w:fill="auto"/>
            <w:noWrap/>
            <w:vAlign w:val="bottom"/>
            <w:hideMark/>
          </w:tcPr>
          <w:p w14:paraId="0A9701C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4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2C667E"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BAB59A4" w14:textId="77777777" w:rsidTr="00D16393">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E3B3655" w14:textId="77777777" w:rsidR="00480820" w:rsidRDefault="00480820">
            <w:pPr>
              <w:jc w:val="right"/>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14:paraId="40A055E9" w14:textId="77777777" w:rsidR="00480820" w:rsidRDefault="00480820">
            <w:pPr>
              <w:jc w:val="right"/>
              <w:rPr>
                <w:rFonts w:ascii="Arial" w:hAnsi="Arial" w:cs="Arial"/>
                <w:sz w:val="20"/>
                <w:szCs w:val="20"/>
              </w:rPr>
            </w:pPr>
            <w:r>
              <w:rPr>
                <w:rFonts w:ascii="Arial" w:hAnsi="Arial" w:cs="Arial"/>
                <w:sz w:val="20"/>
                <w:szCs w:val="20"/>
              </w:rPr>
              <w:t>24 573,00</w:t>
            </w:r>
          </w:p>
        </w:tc>
        <w:tc>
          <w:tcPr>
            <w:tcW w:w="1134" w:type="dxa"/>
            <w:tcBorders>
              <w:top w:val="nil"/>
              <w:left w:val="nil"/>
              <w:bottom w:val="single" w:sz="4" w:space="0" w:color="auto"/>
              <w:right w:val="single" w:sz="4" w:space="0" w:color="auto"/>
            </w:tcBorders>
            <w:shd w:val="clear" w:color="auto" w:fill="auto"/>
            <w:noWrap/>
            <w:vAlign w:val="bottom"/>
            <w:hideMark/>
          </w:tcPr>
          <w:p w14:paraId="620CAF5F" w14:textId="77777777" w:rsidR="00480820" w:rsidRDefault="00480820">
            <w:pPr>
              <w:jc w:val="right"/>
              <w:rPr>
                <w:rFonts w:ascii="Arial" w:hAnsi="Arial" w:cs="Arial"/>
                <w:sz w:val="20"/>
                <w:szCs w:val="20"/>
              </w:rPr>
            </w:pPr>
            <w:r>
              <w:rPr>
                <w:rFonts w:ascii="Arial" w:hAnsi="Arial" w:cs="Arial"/>
                <w:sz w:val="20"/>
                <w:szCs w:val="20"/>
              </w:rPr>
              <w:t>1,00</w:t>
            </w:r>
          </w:p>
        </w:tc>
        <w:tc>
          <w:tcPr>
            <w:tcW w:w="1880" w:type="dxa"/>
            <w:gridSpan w:val="2"/>
            <w:tcBorders>
              <w:top w:val="nil"/>
              <w:left w:val="nil"/>
              <w:bottom w:val="single" w:sz="4" w:space="0" w:color="auto"/>
              <w:right w:val="single" w:sz="4" w:space="0" w:color="auto"/>
            </w:tcBorders>
            <w:shd w:val="clear" w:color="auto" w:fill="auto"/>
            <w:noWrap/>
            <w:vAlign w:val="bottom"/>
            <w:hideMark/>
          </w:tcPr>
          <w:p w14:paraId="1BB0C6A6" w14:textId="77777777" w:rsidR="00480820" w:rsidRDefault="00480820">
            <w:pPr>
              <w:jc w:val="right"/>
              <w:rPr>
                <w:rFonts w:ascii="Arial" w:hAnsi="Arial" w:cs="Arial"/>
                <w:sz w:val="20"/>
                <w:szCs w:val="20"/>
              </w:rPr>
            </w:pPr>
            <w:r>
              <w:rPr>
                <w:rFonts w:ascii="Arial" w:hAnsi="Arial" w:cs="Arial"/>
                <w:sz w:val="20"/>
                <w:szCs w:val="20"/>
              </w:rPr>
              <w:t>18 302,00</w:t>
            </w:r>
          </w:p>
        </w:tc>
        <w:tc>
          <w:tcPr>
            <w:tcW w:w="1462" w:type="dxa"/>
            <w:tcBorders>
              <w:top w:val="nil"/>
              <w:left w:val="nil"/>
              <w:bottom w:val="single" w:sz="4" w:space="0" w:color="auto"/>
              <w:right w:val="single" w:sz="4" w:space="0" w:color="auto"/>
            </w:tcBorders>
            <w:shd w:val="clear" w:color="auto" w:fill="auto"/>
            <w:noWrap/>
            <w:vAlign w:val="bottom"/>
            <w:hideMark/>
          </w:tcPr>
          <w:p w14:paraId="67C1A0CC" w14:textId="77777777" w:rsidR="00480820" w:rsidRDefault="00480820">
            <w:pPr>
              <w:jc w:val="right"/>
              <w:rPr>
                <w:rFonts w:ascii="Arial" w:hAnsi="Arial" w:cs="Arial"/>
                <w:sz w:val="20"/>
                <w:szCs w:val="20"/>
              </w:rPr>
            </w:pPr>
            <w:r>
              <w:rPr>
                <w:rFonts w:ascii="Arial" w:hAnsi="Arial" w:cs="Arial"/>
                <w:sz w:val="20"/>
                <w:szCs w:val="20"/>
              </w:rPr>
              <w:t>1,00</w:t>
            </w:r>
          </w:p>
        </w:tc>
        <w:tc>
          <w:tcPr>
            <w:tcW w:w="2470" w:type="dxa"/>
            <w:gridSpan w:val="2"/>
            <w:tcBorders>
              <w:top w:val="nil"/>
              <w:left w:val="nil"/>
              <w:bottom w:val="single" w:sz="4" w:space="0" w:color="auto"/>
              <w:right w:val="single" w:sz="4" w:space="0" w:color="auto"/>
            </w:tcBorders>
            <w:shd w:val="clear" w:color="auto" w:fill="auto"/>
            <w:noWrap/>
            <w:vAlign w:val="bottom"/>
            <w:hideMark/>
          </w:tcPr>
          <w:p w14:paraId="0A42B1CA" w14:textId="77777777" w:rsidR="00480820" w:rsidRDefault="00480820">
            <w:pPr>
              <w:jc w:val="right"/>
              <w:rPr>
                <w:rFonts w:ascii="Arial" w:hAnsi="Arial" w:cs="Arial"/>
                <w:sz w:val="20"/>
                <w:szCs w:val="20"/>
              </w:rPr>
            </w:pPr>
            <w:r>
              <w:rPr>
                <w:rFonts w:ascii="Arial" w:hAnsi="Arial" w:cs="Arial"/>
                <w:sz w:val="20"/>
                <w:szCs w:val="20"/>
              </w:rPr>
              <w:t>15 504,00</w:t>
            </w:r>
          </w:p>
        </w:tc>
      </w:tr>
      <w:tr w:rsidR="00D16393" w14:paraId="2BB62027" w14:textId="77777777" w:rsidTr="00D16393">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79AB874" w14:textId="77777777" w:rsidR="00480820" w:rsidRDefault="00480820">
            <w:pPr>
              <w:jc w:val="right"/>
              <w:rPr>
                <w:rFonts w:ascii="Arial" w:hAnsi="Arial" w:cs="Arial"/>
                <w:sz w:val="20"/>
                <w:szCs w:val="20"/>
              </w:rPr>
            </w:pPr>
            <w:r>
              <w:rPr>
                <w:rFonts w:ascii="Arial" w:hAnsi="Arial" w:cs="Arial"/>
                <w:sz w:val="20"/>
                <w:szCs w:val="20"/>
              </w:rPr>
              <w:t>2</w:t>
            </w:r>
          </w:p>
        </w:tc>
        <w:tc>
          <w:tcPr>
            <w:tcW w:w="1701" w:type="dxa"/>
            <w:tcBorders>
              <w:top w:val="nil"/>
              <w:left w:val="nil"/>
              <w:bottom w:val="single" w:sz="4" w:space="0" w:color="auto"/>
              <w:right w:val="single" w:sz="4" w:space="0" w:color="auto"/>
            </w:tcBorders>
            <w:shd w:val="clear" w:color="auto" w:fill="auto"/>
            <w:noWrap/>
            <w:vAlign w:val="bottom"/>
            <w:hideMark/>
          </w:tcPr>
          <w:p w14:paraId="45A305BE" w14:textId="77777777" w:rsidR="00480820" w:rsidRDefault="00480820">
            <w:pPr>
              <w:jc w:val="right"/>
              <w:rPr>
                <w:rFonts w:ascii="Arial" w:hAnsi="Arial" w:cs="Arial"/>
                <w:sz w:val="20"/>
                <w:szCs w:val="20"/>
              </w:rPr>
            </w:pPr>
            <w:r>
              <w:rPr>
                <w:rFonts w:ascii="Arial" w:hAnsi="Arial" w:cs="Arial"/>
                <w:sz w:val="20"/>
                <w:szCs w:val="20"/>
              </w:rPr>
              <w:t>12 502,00</w:t>
            </w:r>
          </w:p>
        </w:tc>
        <w:tc>
          <w:tcPr>
            <w:tcW w:w="1134" w:type="dxa"/>
            <w:tcBorders>
              <w:top w:val="nil"/>
              <w:left w:val="nil"/>
              <w:bottom w:val="single" w:sz="4" w:space="0" w:color="auto"/>
              <w:right w:val="single" w:sz="4" w:space="0" w:color="auto"/>
            </w:tcBorders>
            <w:shd w:val="clear" w:color="auto" w:fill="auto"/>
            <w:noWrap/>
            <w:vAlign w:val="bottom"/>
            <w:hideMark/>
          </w:tcPr>
          <w:p w14:paraId="1A202E6E" w14:textId="77777777" w:rsidR="00480820" w:rsidRDefault="00480820">
            <w:pPr>
              <w:jc w:val="right"/>
              <w:rPr>
                <w:rFonts w:ascii="Arial" w:hAnsi="Arial" w:cs="Arial"/>
                <w:sz w:val="20"/>
                <w:szCs w:val="20"/>
              </w:rPr>
            </w:pPr>
            <w:r>
              <w:rPr>
                <w:rFonts w:ascii="Arial" w:hAnsi="Arial" w:cs="Arial"/>
                <w:sz w:val="20"/>
                <w:szCs w:val="20"/>
              </w:rPr>
              <w:t>1,97</w:t>
            </w:r>
          </w:p>
        </w:tc>
        <w:tc>
          <w:tcPr>
            <w:tcW w:w="1880" w:type="dxa"/>
            <w:gridSpan w:val="2"/>
            <w:tcBorders>
              <w:top w:val="nil"/>
              <w:left w:val="nil"/>
              <w:bottom w:val="single" w:sz="4" w:space="0" w:color="auto"/>
              <w:right w:val="single" w:sz="4" w:space="0" w:color="auto"/>
            </w:tcBorders>
            <w:shd w:val="clear" w:color="auto" w:fill="auto"/>
            <w:noWrap/>
            <w:vAlign w:val="bottom"/>
            <w:hideMark/>
          </w:tcPr>
          <w:p w14:paraId="5FA1F4B8" w14:textId="77777777" w:rsidR="00480820" w:rsidRDefault="00480820">
            <w:pPr>
              <w:jc w:val="right"/>
              <w:rPr>
                <w:rFonts w:ascii="Arial" w:hAnsi="Arial" w:cs="Arial"/>
                <w:sz w:val="20"/>
                <w:szCs w:val="20"/>
              </w:rPr>
            </w:pPr>
            <w:r>
              <w:rPr>
                <w:rFonts w:ascii="Arial" w:hAnsi="Arial" w:cs="Arial"/>
                <w:sz w:val="20"/>
                <w:szCs w:val="20"/>
              </w:rPr>
              <w:t>18 444,00</w:t>
            </w:r>
          </w:p>
        </w:tc>
        <w:tc>
          <w:tcPr>
            <w:tcW w:w="1462" w:type="dxa"/>
            <w:tcBorders>
              <w:top w:val="nil"/>
              <w:left w:val="nil"/>
              <w:bottom w:val="single" w:sz="4" w:space="0" w:color="auto"/>
              <w:right w:val="single" w:sz="4" w:space="0" w:color="auto"/>
            </w:tcBorders>
            <w:shd w:val="clear" w:color="auto" w:fill="auto"/>
            <w:noWrap/>
            <w:vAlign w:val="bottom"/>
            <w:hideMark/>
          </w:tcPr>
          <w:p w14:paraId="633630FA" w14:textId="77777777" w:rsidR="00480820" w:rsidRDefault="00480820">
            <w:pPr>
              <w:jc w:val="right"/>
              <w:rPr>
                <w:rFonts w:ascii="Arial" w:hAnsi="Arial" w:cs="Arial"/>
                <w:sz w:val="20"/>
                <w:szCs w:val="20"/>
              </w:rPr>
            </w:pPr>
            <w:r>
              <w:rPr>
                <w:rFonts w:ascii="Arial" w:hAnsi="Arial" w:cs="Arial"/>
                <w:sz w:val="20"/>
                <w:szCs w:val="20"/>
              </w:rPr>
              <w:t>1,01</w:t>
            </w:r>
          </w:p>
        </w:tc>
        <w:tc>
          <w:tcPr>
            <w:tcW w:w="2470" w:type="dxa"/>
            <w:gridSpan w:val="2"/>
            <w:tcBorders>
              <w:top w:val="nil"/>
              <w:left w:val="nil"/>
              <w:bottom w:val="single" w:sz="4" w:space="0" w:color="auto"/>
              <w:right w:val="single" w:sz="4" w:space="0" w:color="auto"/>
            </w:tcBorders>
            <w:shd w:val="clear" w:color="auto" w:fill="auto"/>
            <w:noWrap/>
            <w:vAlign w:val="bottom"/>
            <w:hideMark/>
          </w:tcPr>
          <w:p w14:paraId="3101C382" w14:textId="77777777" w:rsidR="00480820" w:rsidRDefault="00480820">
            <w:pPr>
              <w:jc w:val="right"/>
              <w:rPr>
                <w:rFonts w:ascii="Arial" w:hAnsi="Arial" w:cs="Arial"/>
                <w:sz w:val="20"/>
                <w:szCs w:val="20"/>
              </w:rPr>
            </w:pPr>
            <w:r>
              <w:rPr>
                <w:rFonts w:ascii="Arial" w:hAnsi="Arial" w:cs="Arial"/>
                <w:sz w:val="20"/>
                <w:szCs w:val="20"/>
              </w:rPr>
              <w:t>15 684,00</w:t>
            </w:r>
          </w:p>
        </w:tc>
      </w:tr>
      <w:tr w:rsidR="00D16393" w14:paraId="4A3EA307" w14:textId="77777777" w:rsidTr="00D16393">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4FC4E6A" w14:textId="77777777" w:rsidR="00480820" w:rsidRDefault="00480820">
            <w:pPr>
              <w:jc w:val="right"/>
              <w:rPr>
                <w:rFonts w:ascii="Arial" w:hAnsi="Arial" w:cs="Arial"/>
                <w:sz w:val="20"/>
                <w:szCs w:val="20"/>
              </w:rPr>
            </w:pPr>
            <w:r>
              <w:rPr>
                <w:rFonts w:ascii="Arial" w:hAnsi="Arial" w:cs="Arial"/>
                <w:sz w:val="20"/>
                <w:szCs w:val="20"/>
              </w:rPr>
              <w:t>4</w:t>
            </w:r>
          </w:p>
        </w:tc>
        <w:tc>
          <w:tcPr>
            <w:tcW w:w="1701" w:type="dxa"/>
            <w:tcBorders>
              <w:top w:val="nil"/>
              <w:left w:val="nil"/>
              <w:bottom w:val="single" w:sz="4" w:space="0" w:color="auto"/>
              <w:right w:val="single" w:sz="4" w:space="0" w:color="auto"/>
            </w:tcBorders>
            <w:shd w:val="clear" w:color="auto" w:fill="auto"/>
            <w:noWrap/>
            <w:vAlign w:val="bottom"/>
            <w:hideMark/>
          </w:tcPr>
          <w:p w14:paraId="5E58EE9B" w14:textId="77777777" w:rsidR="00480820" w:rsidRDefault="00480820">
            <w:pPr>
              <w:jc w:val="right"/>
              <w:rPr>
                <w:rFonts w:ascii="Arial" w:hAnsi="Arial" w:cs="Arial"/>
                <w:sz w:val="20"/>
                <w:szCs w:val="20"/>
              </w:rPr>
            </w:pPr>
            <w:r>
              <w:rPr>
                <w:rFonts w:ascii="Arial" w:hAnsi="Arial" w:cs="Arial"/>
                <w:sz w:val="20"/>
                <w:szCs w:val="20"/>
              </w:rPr>
              <w:t>6 380,00</w:t>
            </w:r>
          </w:p>
        </w:tc>
        <w:tc>
          <w:tcPr>
            <w:tcW w:w="1134" w:type="dxa"/>
            <w:tcBorders>
              <w:top w:val="nil"/>
              <w:left w:val="nil"/>
              <w:bottom w:val="single" w:sz="4" w:space="0" w:color="auto"/>
              <w:right w:val="single" w:sz="4" w:space="0" w:color="auto"/>
            </w:tcBorders>
            <w:shd w:val="clear" w:color="auto" w:fill="auto"/>
            <w:noWrap/>
            <w:vAlign w:val="bottom"/>
            <w:hideMark/>
          </w:tcPr>
          <w:p w14:paraId="14C68FB2" w14:textId="77777777" w:rsidR="00480820" w:rsidRDefault="00480820">
            <w:pPr>
              <w:jc w:val="right"/>
              <w:rPr>
                <w:rFonts w:ascii="Arial" w:hAnsi="Arial" w:cs="Arial"/>
                <w:sz w:val="20"/>
                <w:szCs w:val="20"/>
              </w:rPr>
            </w:pPr>
            <w:r>
              <w:rPr>
                <w:rFonts w:ascii="Arial" w:hAnsi="Arial" w:cs="Arial"/>
                <w:sz w:val="20"/>
                <w:szCs w:val="20"/>
              </w:rPr>
              <w:t>3,85</w:t>
            </w:r>
          </w:p>
        </w:tc>
        <w:tc>
          <w:tcPr>
            <w:tcW w:w="1880" w:type="dxa"/>
            <w:gridSpan w:val="2"/>
            <w:tcBorders>
              <w:top w:val="nil"/>
              <w:left w:val="nil"/>
              <w:bottom w:val="single" w:sz="4" w:space="0" w:color="auto"/>
              <w:right w:val="single" w:sz="4" w:space="0" w:color="auto"/>
            </w:tcBorders>
            <w:shd w:val="clear" w:color="auto" w:fill="auto"/>
            <w:noWrap/>
            <w:vAlign w:val="bottom"/>
            <w:hideMark/>
          </w:tcPr>
          <w:p w14:paraId="20835BE9" w14:textId="77777777" w:rsidR="00480820" w:rsidRDefault="00480820">
            <w:pPr>
              <w:jc w:val="right"/>
              <w:rPr>
                <w:rFonts w:ascii="Arial" w:hAnsi="Arial" w:cs="Arial"/>
                <w:sz w:val="20"/>
                <w:szCs w:val="20"/>
              </w:rPr>
            </w:pPr>
            <w:r>
              <w:rPr>
                <w:rFonts w:ascii="Arial" w:hAnsi="Arial" w:cs="Arial"/>
                <w:sz w:val="20"/>
                <w:szCs w:val="20"/>
              </w:rPr>
              <w:t>19 118,00</w:t>
            </w:r>
          </w:p>
        </w:tc>
        <w:tc>
          <w:tcPr>
            <w:tcW w:w="1462" w:type="dxa"/>
            <w:tcBorders>
              <w:top w:val="nil"/>
              <w:left w:val="nil"/>
              <w:bottom w:val="single" w:sz="4" w:space="0" w:color="auto"/>
              <w:right w:val="single" w:sz="4" w:space="0" w:color="auto"/>
            </w:tcBorders>
            <w:shd w:val="clear" w:color="auto" w:fill="auto"/>
            <w:noWrap/>
            <w:vAlign w:val="bottom"/>
            <w:hideMark/>
          </w:tcPr>
          <w:p w14:paraId="6A69AE9E" w14:textId="77777777" w:rsidR="00480820" w:rsidRDefault="00480820">
            <w:pPr>
              <w:jc w:val="right"/>
              <w:rPr>
                <w:rFonts w:ascii="Arial" w:hAnsi="Arial" w:cs="Arial"/>
                <w:sz w:val="20"/>
                <w:szCs w:val="20"/>
              </w:rPr>
            </w:pPr>
            <w:r>
              <w:rPr>
                <w:rFonts w:ascii="Arial" w:hAnsi="Arial" w:cs="Arial"/>
                <w:sz w:val="20"/>
                <w:szCs w:val="20"/>
              </w:rPr>
              <w:t>1,04</w:t>
            </w:r>
          </w:p>
        </w:tc>
        <w:tc>
          <w:tcPr>
            <w:tcW w:w="2470" w:type="dxa"/>
            <w:gridSpan w:val="2"/>
            <w:tcBorders>
              <w:top w:val="nil"/>
              <w:left w:val="nil"/>
              <w:bottom w:val="single" w:sz="4" w:space="0" w:color="auto"/>
              <w:right w:val="single" w:sz="4" w:space="0" w:color="auto"/>
            </w:tcBorders>
            <w:shd w:val="clear" w:color="auto" w:fill="auto"/>
            <w:noWrap/>
            <w:vAlign w:val="bottom"/>
            <w:hideMark/>
          </w:tcPr>
          <w:p w14:paraId="735CCD58" w14:textId="77777777" w:rsidR="00480820" w:rsidRDefault="00480820">
            <w:pPr>
              <w:jc w:val="right"/>
              <w:rPr>
                <w:rFonts w:ascii="Arial" w:hAnsi="Arial" w:cs="Arial"/>
                <w:sz w:val="20"/>
                <w:szCs w:val="20"/>
              </w:rPr>
            </w:pPr>
            <w:r>
              <w:rPr>
                <w:rFonts w:ascii="Arial" w:hAnsi="Arial" w:cs="Arial"/>
                <w:sz w:val="20"/>
                <w:szCs w:val="20"/>
              </w:rPr>
              <w:t>16 217,00</w:t>
            </w:r>
          </w:p>
        </w:tc>
      </w:tr>
      <w:tr w:rsidR="00D16393" w14:paraId="5957FE79" w14:textId="77777777" w:rsidTr="00D16393">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0011956" w14:textId="77777777" w:rsidR="00480820" w:rsidRDefault="00480820">
            <w:pPr>
              <w:jc w:val="right"/>
              <w:rPr>
                <w:rFonts w:ascii="Arial" w:hAnsi="Arial" w:cs="Arial"/>
                <w:sz w:val="20"/>
                <w:szCs w:val="20"/>
              </w:rPr>
            </w:pPr>
            <w:r>
              <w:rPr>
                <w:rFonts w:ascii="Arial" w:hAnsi="Arial" w:cs="Arial"/>
                <w:sz w:val="20"/>
                <w:szCs w:val="20"/>
              </w:rPr>
              <w:t>8</w:t>
            </w:r>
          </w:p>
        </w:tc>
        <w:tc>
          <w:tcPr>
            <w:tcW w:w="1701" w:type="dxa"/>
            <w:tcBorders>
              <w:top w:val="nil"/>
              <w:left w:val="nil"/>
              <w:bottom w:val="single" w:sz="4" w:space="0" w:color="auto"/>
              <w:right w:val="single" w:sz="4" w:space="0" w:color="auto"/>
            </w:tcBorders>
            <w:shd w:val="clear" w:color="auto" w:fill="auto"/>
            <w:noWrap/>
            <w:vAlign w:val="bottom"/>
            <w:hideMark/>
          </w:tcPr>
          <w:p w14:paraId="2535D142" w14:textId="77777777" w:rsidR="00480820" w:rsidRDefault="00480820">
            <w:pPr>
              <w:jc w:val="right"/>
              <w:rPr>
                <w:rFonts w:ascii="Arial" w:hAnsi="Arial" w:cs="Arial"/>
                <w:sz w:val="20"/>
                <w:szCs w:val="20"/>
              </w:rPr>
            </w:pPr>
            <w:r>
              <w:rPr>
                <w:rFonts w:ascii="Arial" w:hAnsi="Arial" w:cs="Arial"/>
                <w:sz w:val="20"/>
                <w:szCs w:val="20"/>
              </w:rPr>
              <w:t>3 295,00</w:t>
            </w:r>
          </w:p>
        </w:tc>
        <w:tc>
          <w:tcPr>
            <w:tcW w:w="1134" w:type="dxa"/>
            <w:tcBorders>
              <w:top w:val="nil"/>
              <w:left w:val="nil"/>
              <w:bottom w:val="single" w:sz="4" w:space="0" w:color="auto"/>
              <w:right w:val="single" w:sz="4" w:space="0" w:color="auto"/>
            </w:tcBorders>
            <w:shd w:val="clear" w:color="auto" w:fill="auto"/>
            <w:noWrap/>
            <w:vAlign w:val="bottom"/>
            <w:hideMark/>
          </w:tcPr>
          <w:p w14:paraId="1CA9A2BA" w14:textId="77777777" w:rsidR="00480820" w:rsidRDefault="00480820">
            <w:pPr>
              <w:jc w:val="right"/>
              <w:rPr>
                <w:rFonts w:ascii="Arial" w:hAnsi="Arial" w:cs="Arial"/>
                <w:sz w:val="20"/>
                <w:szCs w:val="20"/>
              </w:rPr>
            </w:pPr>
            <w:r>
              <w:rPr>
                <w:rFonts w:ascii="Arial" w:hAnsi="Arial" w:cs="Arial"/>
                <w:sz w:val="20"/>
                <w:szCs w:val="20"/>
              </w:rPr>
              <w:t>7,46</w:t>
            </w:r>
          </w:p>
        </w:tc>
        <w:tc>
          <w:tcPr>
            <w:tcW w:w="1880" w:type="dxa"/>
            <w:gridSpan w:val="2"/>
            <w:tcBorders>
              <w:top w:val="nil"/>
              <w:left w:val="nil"/>
              <w:bottom w:val="single" w:sz="4" w:space="0" w:color="auto"/>
              <w:right w:val="single" w:sz="4" w:space="0" w:color="auto"/>
            </w:tcBorders>
            <w:shd w:val="clear" w:color="auto" w:fill="auto"/>
            <w:noWrap/>
            <w:vAlign w:val="bottom"/>
            <w:hideMark/>
          </w:tcPr>
          <w:p w14:paraId="32D47391" w14:textId="77777777" w:rsidR="00480820" w:rsidRDefault="00480820">
            <w:pPr>
              <w:jc w:val="right"/>
              <w:rPr>
                <w:rFonts w:ascii="Arial" w:hAnsi="Arial" w:cs="Arial"/>
                <w:sz w:val="20"/>
                <w:szCs w:val="20"/>
              </w:rPr>
            </w:pPr>
            <w:r>
              <w:rPr>
                <w:rFonts w:ascii="Arial" w:hAnsi="Arial" w:cs="Arial"/>
                <w:sz w:val="20"/>
                <w:szCs w:val="20"/>
              </w:rPr>
              <w:t>19 737,00</w:t>
            </w:r>
          </w:p>
        </w:tc>
        <w:tc>
          <w:tcPr>
            <w:tcW w:w="1462" w:type="dxa"/>
            <w:tcBorders>
              <w:top w:val="nil"/>
              <w:left w:val="nil"/>
              <w:bottom w:val="single" w:sz="4" w:space="0" w:color="auto"/>
              <w:right w:val="single" w:sz="4" w:space="0" w:color="auto"/>
            </w:tcBorders>
            <w:shd w:val="clear" w:color="auto" w:fill="auto"/>
            <w:noWrap/>
            <w:vAlign w:val="bottom"/>
            <w:hideMark/>
          </w:tcPr>
          <w:p w14:paraId="1B624BC8" w14:textId="77777777" w:rsidR="00480820" w:rsidRDefault="00480820">
            <w:pPr>
              <w:jc w:val="right"/>
              <w:rPr>
                <w:rFonts w:ascii="Arial" w:hAnsi="Arial" w:cs="Arial"/>
                <w:sz w:val="20"/>
                <w:szCs w:val="20"/>
              </w:rPr>
            </w:pPr>
            <w:r>
              <w:rPr>
                <w:rFonts w:ascii="Arial" w:hAnsi="Arial" w:cs="Arial"/>
                <w:sz w:val="20"/>
                <w:szCs w:val="20"/>
              </w:rPr>
              <w:t>1,08</w:t>
            </w:r>
          </w:p>
        </w:tc>
        <w:tc>
          <w:tcPr>
            <w:tcW w:w="2470" w:type="dxa"/>
            <w:gridSpan w:val="2"/>
            <w:tcBorders>
              <w:top w:val="nil"/>
              <w:left w:val="nil"/>
              <w:bottom w:val="single" w:sz="4" w:space="0" w:color="auto"/>
              <w:right w:val="single" w:sz="4" w:space="0" w:color="auto"/>
            </w:tcBorders>
            <w:shd w:val="clear" w:color="auto" w:fill="auto"/>
            <w:noWrap/>
            <w:vAlign w:val="bottom"/>
            <w:hideMark/>
          </w:tcPr>
          <w:p w14:paraId="250203C9" w14:textId="77777777" w:rsidR="00480820" w:rsidRDefault="00480820">
            <w:pPr>
              <w:jc w:val="right"/>
              <w:rPr>
                <w:rFonts w:ascii="Arial" w:hAnsi="Arial" w:cs="Arial"/>
                <w:sz w:val="20"/>
                <w:szCs w:val="20"/>
              </w:rPr>
            </w:pPr>
            <w:r>
              <w:rPr>
                <w:rFonts w:ascii="Arial" w:hAnsi="Arial" w:cs="Arial"/>
                <w:sz w:val="20"/>
                <w:szCs w:val="20"/>
              </w:rPr>
              <w:t>16 777,00</w:t>
            </w:r>
          </w:p>
        </w:tc>
      </w:tr>
      <w:tr w:rsidR="00D16393" w14:paraId="7ED9A84A" w14:textId="77777777" w:rsidTr="00D16393">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FCA5A99" w14:textId="77777777" w:rsidR="00480820" w:rsidRDefault="00480820">
            <w:pPr>
              <w:jc w:val="right"/>
              <w:rPr>
                <w:rFonts w:ascii="Arial" w:hAnsi="Arial" w:cs="Arial"/>
                <w:sz w:val="20"/>
                <w:szCs w:val="20"/>
              </w:rPr>
            </w:pPr>
            <w:r>
              <w:rPr>
                <w:rFonts w:ascii="Arial" w:hAnsi="Arial" w:cs="Arial"/>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14:paraId="310275FA" w14:textId="77777777" w:rsidR="00480820" w:rsidRDefault="00480820">
            <w:pPr>
              <w:jc w:val="right"/>
              <w:rPr>
                <w:rFonts w:ascii="Arial" w:hAnsi="Arial" w:cs="Arial"/>
                <w:sz w:val="20"/>
                <w:szCs w:val="20"/>
              </w:rPr>
            </w:pPr>
            <w:r>
              <w:rPr>
                <w:rFonts w:ascii="Arial" w:hAnsi="Arial" w:cs="Arial"/>
                <w:sz w:val="20"/>
                <w:szCs w:val="20"/>
              </w:rPr>
              <w:t>1 695,00</w:t>
            </w:r>
          </w:p>
        </w:tc>
        <w:tc>
          <w:tcPr>
            <w:tcW w:w="1134" w:type="dxa"/>
            <w:tcBorders>
              <w:top w:val="nil"/>
              <w:left w:val="nil"/>
              <w:bottom w:val="single" w:sz="4" w:space="0" w:color="auto"/>
              <w:right w:val="single" w:sz="4" w:space="0" w:color="auto"/>
            </w:tcBorders>
            <w:shd w:val="clear" w:color="auto" w:fill="auto"/>
            <w:noWrap/>
            <w:vAlign w:val="bottom"/>
            <w:hideMark/>
          </w:tcPr>
          <w:p w14:paraId="4674BBDB" w14:textId="77777777" w:rsidR="00480820" w:rsidRDefault="00480820">
            <w:pPr>
              <w:jc w:val="right"/>
              <w:rPr>
                <w:rFonts w:ascii="Arial" w:hAnsi="Arial" w:cs="Arial"/>
                <w:sz w:val="20"/>
                <w:szCs w:val="20"/>
              </w:rPr>
            </w:pPr>
            <w:r>
              <w:rPr>
                <w:rFonts w:ascii="Arial" w:hAnsi="Arial" w:cs="Arial"/>
                <w:sz w:val="20"/>
                <w:szCs w:val="20"/>
              </w:rPr>
              <w:t>14,50</w:t>
            </w:r>
          </w:p>
        </w:tc>
        <w:tc>
          <w:tcPr>
            <w:tcW w:w="1880" w:type="dxa"/>
            <w:gridSpan w:val="2"/>
            <w:tcBorders>
              <w:top w:val="nil"/>
              <w:left w:val="nil"/>
              <w:bottom w:val="single" w:sz="4" w:space="0" w:color="auto"/>
              <w:right w:val="single" w:sz="4" w:space="0" w:color="auto"/>
            </w:tcBorders>
            <w:shd w:val="clear" w:color="auto" w:fill="auto"/>
            <w:noWrap/>
            <w:vAlign w:val="bottom"/>
            <w:hideMark/>
          </w:tcPr>
          <w:p w14:paraId="075797B4" w14:textId="77777777" w:rsidR="00480820" w:rsidRDefault="00480820">
            <w:pPr>
              <w:jc w:val="right"/>
              <w:rPr>
                <w:rFonts w:ascii="Arial" w:hAnsi="Arial" w:cs="Arial"/>
                <w:sz w:val="20"/>
                <w:szCs w:val="20"/>
              </w:rPr>
            </w:pPr>
            <w:r>
              <w:rPr>
                <w:rFonts w:ascii="Arial" w:hAnsi="Arial" w:cs="Arial"/>
                <w:sz w:val="20"/>
                <w:szCs w:val="20"/>
              </w:rPr>
              <w:t>20 378,00</w:t>
            </w:r>
          </w:p>
        </w:tc>
        <w:tc>
          <w:tcPr>
            <w:tcW w:w="1462" w:type="dxa"/>
            <w:tcBorders>
              <w:top w:val="nil"/>
              <w:left w:val="nil"/>
              <w:bottom w:val="single" w:sz="4" w:space="0" w:color="auto"/>
              <w:right w:val="single" w:sz="4" w:space="0" w:color="auto"/>
            </w:tcBorders>
            <w:shd w:val="clear" w:color="auto" w:fill="auto"/>
            <w:noWrap/>
            <w:vAlign w:val="bottom"/>
            <w:hideMark/>
          </w:tcPr>
          <w:p w14:paraId="46639162" w14:textId="77777777" w:rsidR="00480820" w:rsidRDefault="00480820">
            <w:pPr>
              <w:jc w:val="right"/>
              <w:rPr>
                <w:rFonts w:ascii="Arial" w:hAnsi="Arial" w:cs="Arial"/>
                <w:sz w:val="20"/>
                <w:szCs w:val="20"/>
              </w:rPr>
            </w:pPr>
            <w:r>
              <w:rPr>
                <w:rFonts w:ascii="Arial" w:hAnsi="Arial" w:cs="Arial"/>
                <w:sz w:val="20"/>
                <w:szCs w:val="20"/>
              </w:rPr>
              <w:t>1,11</w:t>
            </w:r>
          </w:p>
        </w:tc>
        <w:tc>
          <w:tcPr>
            <w:tcW w:w="2470" w:type="dxa"/>
            <w:gridSpan w:val="2"/>
            <w:tcBorders>
              <w:top w:val="nil"/>
              <w:left w:val="nil"/>
              <w:bottom w:val="single" w:sz="4" w:space="0" w:color="auto"/>
              <w:right w:val="single" w:sz="4" w:space="0" w:color="auto"/>
            </w:tcBorders>
            <w:shd w:val="clear" w:color="auto" w:fill="auto"/>
            <w:noWrap/>
            <w:vAlign w:val="bottom"/>
            <w:hideMark/>
          </w:tcPr>
          <w:p w14:paraId="74CD30E5" w14:textId="77777777" w:rsidR="00480820" w:rsidRDefault="00480820">
            <w:pPr>
              <w:jc w:val="right"/>
              <w:rPr>
                <w:rFonts w:ascii="Arial" w:hAnsi="Arial" w:cs="Arial"/>
                <w:sz w:val="20"/>
                <w:szCs w:val="20"/>
              </w:rPr>
            </w:pPr>
            <w:r>
              <w:rPr>
                <w:rFonts w:ascii="Arial" w:hAnsi="Arial" w:cs="Arial"/>
                <w:sz w:val="20"/>
                <w:szCs w:val="20"/>
              </w:rPr>
              <w:t>17 314,00</w:t>
            </w:r>
          </w:p>
        </w:tc>
      </w:tr>
      <w:tr w:rsidR="00D16393" w:rsidDel="00480820" w14:paraId="0873AD6D" w14:textId="69C3C274" w:rsidTr="00D16393">
        <w:trPr>
          <w:gridAfter w:val="1"/>
          <w:trHeight w:val="672"/>
          <w:del w:id="461" w:author="Victor Cameo" w:date="2018-01-08T15:08:00Z"/>
        </w:trPr>
        <w:tc>
          <w:tcPr>
            <w:tcW w:w="16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9B72ECD" w14:textId="108526BA" w:rsidR="002E51BF" w:rsidDel="00480820" w:rsidRDefault="002E51BF">
            <w:pPr>
              <w:rPr>
                <w:del w:id="462" w:author="Victor Cameo" w:date="2018-01-08T15:08:00Z"/>
                <w:rFonts w:ascii="Arial" w:hAnsi="Arial" w:cs="Arial"/>
                <w:b/>
                <w:bCs/>
                <w:sz w:val="20"/>
                <w:szCs w:val="20"/>
              </w:rPr>
            </w:pPr>
            <w:del w:id="463" w:author="Victor Cameo" w:date="2018-01-08T15:08:00Z">
              <w:r w:rsidDel="00480820">
                <w:rPr>
                  <w:rFonts w:ascii="Arial" w:hAnsi="Arial" w:cs="Arial"/>
                  <w:b/>
                  <w:bCs/>
                  <w:sz w:val="20"/>
                  <w:szCs w:val="20"/>
                </w:rPr>
                <w:delText xml:space="preserve">Number of full </w:delText>
              </w:r>
            </w:del>
            <w:del w:id="464" w:author="Victor Cameo" w:date="2018-01-05T17:12:00Z">
              <w:r w:rsidDel="004848A3">
                <w:rPr>
                  <w:rFonts w:ascii="Arial" w:hAnsi="Arial" w:cs="Arial"/>
                  <w:b/>
                  <w:bCs/>
                  <w:sz w:val="20"/>
                  <w:szCs w:val="20"/>
                </w:rPr>
                <w:delText>Davide</w:delText>
              </w:r>
            </w:del>
            <w:del w:id="465" w:author="Victor Cameo" w:date="2018-01-08T15:08:00Z">
              <w:r w:rsidDel="00480820">
                <w:rPr>
                  <w:rFonts w:ascii="Arial" w:hAnsi="Arial" w:cs="Arial"/>
                  <w:b/>
                  <w:bCs/>
                  <w:sz w:val="20"/>
                  <w:szCs w:val="20"/>
                </w:rPr>
                <w:delText xml:space="preserve"> nodes</w:delText>
              </w:r>
            </w:del>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14:paraId="638B62FC" w14:textId="5F2B550E" w:rsidR="002E51BF" w:rsidDel="00480820" w:rsidRDefault="002E51BF">
            <w:pPr>
              <w:rPr>
                <w:del w:id="466" w:author="Victor Cameo" w:date="2018-01-08T15:08:00Z"/>
                <w:rFonts w:ascii="Arial" w:hAnsi="Arial" w:cs="Arial"/>
                <w:b/>
                <w:bCs/>
                <w:sz w:val="20"/>
                <w:szCs w:val="20"/>
              </w:rPr>
            </w:pPr>
            <w:del w:id="467" w:author="Victor Cameo" w:date="2018-01-08T15:08:00Z">
              <w:r w:rsidDel="00480820">
                <w:rPr>
                  <w:rFonts w:ascii="Arial" w:hAnsi="Arial" w:cs="Arial"/>
                  <w:b/>
                  <w:bCs/>
                  <w:sz w:val="20"/>
                  <w:szCs w:val="20"/>
                </w:rPr>
                <w:delText>Time to solution (s)</w:delText>
              </w:r>
            </w:del>
          </w:p>
        </w:tc>
        <w:tc>
          <w:tcPr>
            <w:tcW w:w="2858" w:type="dxa"/>
            <w:gridSpan w:val="2"/>
            <w:tcBorders>
              <w:top w:val="single" w:sz="4" w:space="0" w:color="000000"/>
              <w:left w:val="nil"/>
              <w:bottom w:val="single" w:sz="4" w:space="0" w:color="000000"/>
              <w:right w:val="single" w:sz="4" w:space="0" w:color="000000"/>
            </w:tcBorders>
            <w:shd w:val="clear" w:color="auto" w:fill="auto"/>
            <w:vAlign w:val="bottom"/>
            <w:hideMark/>
          </w:tcPr>
          <w:p w14:paraId="756148B1" w14:textId="1C6AEFBA" w:rsidR="002E51BF" w:rsidDel="00480820" w:rsidRDefault="002E51BF">
            <w:pPr>
              <w:rPr>
                <w:del w:id="468" w:author="Victor Cameo" w:date="2018-01-08T15:08:00Z"/>
                <w:rFonts w:ascii="Arial" w:hAnsi="Arial" w:cs="Arial"/>
                <w:b/>
                <w:bCs/>
                <w:sz w:val="20"/>
                <w:szCs w:val="20"/>
              </w:rPr>
            </w:pPr>
            <w:del w:id="469" w:author="Victor Cameo" w:date="2018-01-08T15:08:00Z">
              <w:r w:rsidDel="00480820">
                <w:rPr>
                  <w:rFonts w:ascii="Arial" w:hAnsi="Arial" w:cs="Arial"/>
                  <w:b/>
                  <w:bCs/>
                  <w:sz w:val="20"/>
                  <w:szCs w:val="20"/>
                </w:rPr>
                <w:delText>Energy to solution (kJ)</w:delText>
              </w:r>
            </w:del>
          </w:p>
        </w:tc>
        <w:tc>
          <w:tcPr>
            <w:tcW w:w="2295" w:type="dxa"/>
            <w:gridSpan w:val="3"/>
            <w:tcBorders>
              <w:top w:val="single" w:sz="4" w:space="0" w:color="000000"/>
              <w:left w:val="nil"/>
              <w:bottom w:val="single" w:sz="4" w:space="0" w:color="000000"/>
              <w:right w:val="single" w:sz="4" w:space="0" w:color="000000"/>
            </w:tcBorders>
            <w:shd w:val="clear" w:color="auto" w:fill="auto"/>
            <w:vAlign w:val="bottom"/>
            <w:hideMark/>
          </w:tcPr>
          <w:p w14:paraId="302EA4C4" w14:textId="13096065" w:rsidR="002E51BF" w:rsidDel="00480820" w:rsidRDefault="002E51BF">
            <w:pPr>
              <w:rPr>
                <w:del w:id="470" w:author="Victor Cameo" w:date="2018-01-08T15:08:00Z"/>
                <w:rFonts w:ascii="Arial" w:hAnsi="Arial" w:cs="Arial"/>
                <w:b/>
                <w:bCs/>
                <w:sz w:val="20"/>
                <w:szCs w:val="20"/>
              </w:rPr>
            </w:pPr>
            <w:del w:id="471" w:author="Victor Cameo" w:date="2018-01-08T15:08:00Z">
              <w:r w:rsidDel="00480820">
                <w:rPr>
                  <w:rFonts w:ascii="Arial" w:hAnsi="Arial" w:cs="Arial"/>
                  <w:b/>
                  <w:bCs/>
                  <w:sz w:val="20"/>
                  <w:szCs w:val="20"/>
                </w:rPr>
                <w:delText>Energy to solution minus GPU energy (kJ)</w:delText>
              </w:r>
            </w:del>
          </w:p>
        </w:tc>
      </w:tr>
      <w:tr w:rsidR="00D16393" w:rsidDel="00480820" w14:paraId="0B0C91AC" w14:textId="1F100B79" w:rsidTr="00D16393">
        <w:trPr>
          <w:gridAfter w:val="1"/>
          <w:trHeight w:val="212"/>
          <w:del w:id="472" w:author="Victor Cameo" w:date="2018-01-08T15:08:00Z"/>
        </w:trPr>
        <w:tc>
          <w:tcPr>
            <w:tcW w:w="1613" w:type="dxa"/>
            <w:tcBorders>
              <w:top w:val="nil"/>
              <w:left w:val="single" w:sz="4" w:space="0" w:color="000000"/>
              <w:bottom w:val="single" w:sz="4" w:space="0" w:color="000000"/>
              <w:right w:val="single" w:sz="4" w:space="0" w:color="000000"/>
            </w:tcBorders>
            <w:shd w:val="clear" w:color="auto" w:fill="auto"/>
            <w:noWrap/>
            <w:vAlign w:val="bottom"/>
            <w:hideMark/>
          </w:tcPr>
          <w:p w14:paraId="58D0E73E" w14:textId="1607CC16" w:rsidR="002E51BF" w:rsidDel="00480820" w:rsidRDefault="002E51BF">
            <w:pPr>
              <w:jc w:val="right"/>
              <w:rPr>
                <w:del w:id="473" w:author="Victor Cameo" w:date="2018-01-08T15:08:00Z"/>
                <w:rFonts w:ascii="Arial" w:hAnsi="Arial" w:cs="Arial"/>
                <w:sz w:val="20"/>
                <w:szCs w:val="20"/>
              </w:rPr>
            </w:pPr>
            <w:del w:id="474" w:author="Victor Cameo" w:date="2018-01-08T15:08:00Z">
              <w:r w:rsidDel="00480820">
                <w:rPr>
                  <w:rFonts w:ascii="Arial" w:hAnsi="Arial" w:cs="Arial"/>
                  <w:sz w:val="20"/>
                  <w:szCs w:val="20"/>
                </w:rPr>
                <w:delText>1</w:delText>
              </w:r>
            </w:del>
          </w:p>
        </w:tc>
        <w:tc>
          <w:tcPr>
            <w:tcW w:w="1701" w:type="dxa"/>
            <w:tcBorders>
              <w:top w:val="nil"/>
              <w:left w:val="nil"/>
              <w:bottom w:val="single" w:sz="4" w:space="0" w:color="000000"/>
              <w:right w:val="single" w:sz="4" w:space="0" w:color="000000"/>
            </w:tcBorders>
            <w:shd w:val="clear" w:color="auto" w:fill="auto"/>
            <w:noWrap/>
            <w:vAlign w:val="bottom"/>
            <w:hideMark/>
          </w:tcPr>
          <w:p w14:paraId="61441BA6" w14:textId="442D29B4" w:rsidR="002E51BF" w:rsidDel="00480820" w:rsidRDefault="002E51BF">
            <w:pPr>
              <w:jc w:val="right"/>
              <w:rPr>
                <w:del w:id="475" w:author="Victor Cameo" w:date="2018-01-08T15:08:00Z"/>
                <w:rFonts w:ascii="Arial" w:hAnsi="Arial" w:cs="Arial"/>
                <w:sz w:val="20"/>
                <w:szCs w:val="20"/>
              </w:rPr>
            </w:pPr>
            <w:del w:id="476" w:author="Victor Cameo" w:date="2018-01-08T15:08:00Z">
              <w:r w:rsidDel="00480820">
                <w:rPr>
                  <w:rFonts w:ascii="Arial" w:hAnsi="Arial" w:cs="Arial"/>
                  <w:sz w:val="20"/>
                  <w:szCs w:val="20"/>
                </w:rPr>
                <w:delText>24573</w:delText>
              </w:r>
            </w:del>
          </w:p>
        </w:tc>
        <w:tc>
          <w:tcPr>
            <w:tcW w:w="2858" w:type="dxa"/>
            <w:gridSpan w:val="2"/>
            <w:tcBorders>
              <w:top w:val="nil"/>
              <w:left w:val="nil"/>
              <w:bottom w:val="single" w:sz="4" w:space="0" w:color="000000"/>
              <w:right w:val="single" w:sz="4" w:space="0" w:color="000000"/>
            </w:tcBorders>
            <w:shd w:val="clear" w:color="auto" w:fill="auto"/>
            <w:noWrap/>
            <w:vAlign w:val="bottom"/>
            <w:hideMark/>
          </w:tcPr>
          <w:p w14:paraId="0CE59F40" w14:textId="13A5C3B2" w:rsidR="002E51BF" w:rsidDel="00480820" w:rsidRDefault="002E51BF">
            <w:pPr>
              <w:jc w:val="right"/>
              <w:rPr>
                <w:del w:id="477" w:author="Victor Cameo" w:date="2018-01-08T15:08:00Z"/>
                <w:rFonts w:ascii="Arial" w:hAnsi="Arial" w:cs="Arial"/>
                <w:sz w:val="20"/>
                <w:szCs w:val="20"/>
              </w:rPr>
            </w:pPr>
            <w:del w:id="478" w:author="Victor Cameo" w:date="2018-01-08T15:08:00Z">
              <w:r w:rsidDel="00480820">
                <w:rPr>
                  <w:rFonts w:ascii="Arial" w:hAnsi="Arial" w:cs="Arial"/>
                  <w:sz w:val="20"/>
                  <w:szCs w:val="20"/>
                </w:rPr>
                <w:delText>18302,468</w:delText>
              </w:r>
            </w:del>
          </w:p>
        </w:tc>
        <w:tc>
          <w:tcPr>
            <w:tcW w:w="2295" w:type="dxa"/>
            <w:gridSpan w:val="3"/>
            <w:tcBorders>
              <w:top w:val="nil"/>
              <w:left w:val="nil"/>
              <w:bottom w:val="single" w:sz="4" w:space="0" w:color="000000"/>
              <w:right w:val="single" w:sz="4" w:space="0" w:color="000000"/>
            </w:tcBorders>
            <w:shd w:val="clear" w:color="auto" w:fill="auto"/>
            <w:noWrap/>
            <w:vAlign w:val="bottom"/>
            <w:hideMark/>
          </w:tcPr>
          <w:p w14:paraId="601B1BF6" w14:textId="59514D51" w:rsidR="002E51BF" w:rsidDel="00480820" w:rsidRDefault="002E51BF">
            <w:pPr>
              <w:jc w:val="right"/>
              <w:rPr>
                <w:del w:id="479" w:author="Victor Cameo" w:date="2018-01-08T15:08:00Z"/>
                <w:rFonts w:ascii="Arial" w:hAnsi="Arial" w:cs="Arial"/>
                <w:sz w:val="20"/>
                <w:szCs w:val="20"/>
              </w:rPr>
            </w:pPr>
            <w:del w:id="480" w:author="Victor Cameo" w:date="2018-01-08T15:08:00Z">
              <w:r w:rsidDel="00480820">
                <w:rPr>
                  <w:rFonts w:ascii="Arial" w:hAnsi="Arial" w:cs="Arial"/>
                  <w:sz w:val="20"/>
                  <w:szCs w:val="20"/>
                </w:rPr>
                <w:delText>15504,87</w:delText>
              </w:r>
            </w:del>
          </w:p>
        </w:tc>
      </w:tr>
      <w:tr w:rsidR="00D16393" w:rsidDel="00480820" w14:paraId="1933F08A" w14:textId="0743B85B" w:rsidTr="00D16393">
        <w:trPr>
          <w:gridAfter w:val="1"/>
          <w:trHeight w:val="212"/>
          <w:del w:id="481" w:author="Victor Cameo" w:date="2018-01-08T15:08:00Z"/>
        </w:trPr>
        <w:tc>
          <w:tcPr>
            <w:tcW w:w="1613" w:type="dxa"/>
            <w:tcBorders>
              <w:top w:val="nil"/>
              <w:left w:val="single" w:sz="4" w:space="0" w:color="000000"/>
              <w:bottom w:val="single" w:sz="4" w:space="0" w:color="000000"/>
              <w:right w:val="single" w:sz="4" w:space="0" w:color="000000"/>
            </w:tcBorders>
            <w:shd w:val="clear" w:color="auto" w:fill="auto"/>
            <w:noWrap/>
            <w:vAlign w:val="bottom"/>
            <w:hideMark/>
          </w:tcPr>
          <w:p w14:paraId="7C3D3D23" w14:textId="4594DBC7" w:rsidR="002E51BF" w:rsidDel="00480820" w:rsidRDefault="002E51BF">
            <w:pPr>
              <w:jc w:val="right"/>
              <w:rPr>
                <w:del w:id="482" w:author="Victor Cameo" w:date="2018-01-08T15:08:00Z"/>
                <w:rFonts w:ascii="Arial" w:hAnsi="Arial" w:cs="Arial"/>
                <w:sz w:val="20"/>
                <w:szCs w:val="20"/>
              </w:rPr>
            </w:pPr>
            <w:del w:id="483" w:author="Victor Cameo" w:date="2018-01-08T15:08:00Z">
              <w:r w:rsidDel="00480820">
                <w:rPr>
                  <w:rFonts w:ascii="Arial" w:hAnsi="Arial" w:cs="Arial"/>
                  <w:sz w:val="20"/>
                  <w:szCs w:val="20"/>
                </w:rPr>
                <w:delText>2</w:delText>
              </w:r>
            </w:del>
          </w:p>
        </w:tc>
        <w:tc>
          <w:tcPr>
            <w:tcW w:w="1701" w:type="dxa"/>
            <w:tcBorders>
              <w:top w:val="nil"/>
              <w:left w:val="nil"/>
              <w:bottom w:val="single" w:sz="4" w:space="0" w:color="000000"/>
              <w:right w:val="single" w:sz="4" w:space="0" w:color="000000"/>
            </w:tcBorders>
            <w:shd w:val="clear" w:color="auto" w:fill="auto"/>
            <w:noWrap/>
            <w:vAlign w:val="bottom"/>
            <w:hideMark/>
          </w:tcPr>
          <w:p w14:paraId="545F56C2" w14:textId="7AC02B52" w:rsidR="002E51BF" w:rsidDel="00480820" w:rsidRDefault="002E51BF">
            <w:pPr>
              <w:jc w:val="right"/>
              <w:rPr>
                <w:del w:id="484" w:author="Victor Cameo" w:date="2018-01-08T15:08:00Z"/>
                <w:rFonts w:ascii="Arial" w:hAnsi="Arial" w:cs="Arial"/>
                <w:sz w:val="20"/>
                <w:szCs w:val="20"/>
              </w:rPr>
            </w:pPr>
            <w:del w:id="485" w:author="Victor Cameo" w:date="2018-01-08T15:08:00Z">
              <w:r w:rsidDel="00480820">
                <w:rPr>
                  <w:rFonts w:ascii="Arial" w:hAnsi="Arial" w:cs="Arial"/>
                  <w:sz w:val="20"/>
                  <w:szCs w:val="20"/>
                </w:rPr>
                <w:delText>12502</w:delText>
              </w:r>
            </w:del>
          </w:p>
        </w:tc>
        <w:tc>
          <w:tcPr>
            <w:tcW w:w="2858" w:type="dxa"/>
            <w:gridSpan w:val="2"/>
            <w:tcBorders>
              <w:top w:val="nil"/>
              <w:left w:val="nil"/>
              <w:bottom w:val="single" w:sz="4" w:space="0" w:color="000000"/>
              <w:right w:val="single" w:sz="4" w:space="0" w:color="000000"/>
            </w:tcBorders>
            <w:shd w:val="clear" w:color="auto" w:fill="auto"/>
            <w:noWrap/>
            <w:vAlign w:val="bottom"/>
            <w:hideMark/>
          </w:tcPr>
          <w:p w14:paraId="689031CE" w14:textId="394AD450" w:rsidR="002E51BF" w:rsidDel="00480820" w:rsidRDefault="002E51BF">
            <w:pPr>
              <w:jc w:val="right"/>
              <w:rPr>
                <w:del w:id="486" w:author="Victor Cameo" w:date="2018-01-08T15:08:00Z"/>
                <w:rFonts w:ascii="Arial" w:hAnsi="Arial" w:cs="Arial"/>
                <w:sz w:val="20"/>
                <w:szCs w:val="20"/>
              </w:rPr>
            </w:pPr>
            <w:del w:id="487" w:author="Victor Cameo" w:date="2018-01-08T15:08:00Z">
              <w:r w:rsidDel="00480820">
                <w:rPr>
                  <w:rFonts w:ascii="Arial" w:hAnsi="Arial" w:cs="Arial"/>
                  <w:sz w:val="20"/>
                  <w:szCs w:val="20"/>
                </w:rPr>
                <w:delText>18444,03</w:delText>
              </w:r>
            </w:del>
          </w:p>
        </w:tc>
        <w:tc>
          <w:tcPr>
            <w:tcW w:w="2295" w:type="dxa"/>
            <w:gridSpan w:val="3"/>
            <w:tcBorders>
              <w:top w:val="nil"/>
              <w:left w:val="nil"/>
              <w:bottom w:val="single" w:sz="4" w:space="0" w:color="000000"/>
              <w:right w:val="single" w:sz="4" w:space="0" w:color="000000"/>
            </w:tcBorders>
            <w:shd w:val="clear" w:color="auto" w:fill="auto"/>
            <w:noWrap/>
            <w:vAlign w:val="bottom"/>
            <w:hideMark/>
          </w:tcPr>
          <w:p w14:paraId="7ED3AA29" w14:textId="06BFCDB8" w:rsidR="002E51BF" w:rsidDel="00480820" w:rsidRDefault="002E51BF">
            <w:pPr>
              <w:jc w:val="right"/>
              <w:rPr>
                <w:del w:id="488" w:author="Victor Cameo" w:date="2018-01-08T15:08:00Z"/>
                <w:rFonts w:ascii="Arial" w:hAnsi="Arial" w:cs="Arial"/>
                <w:sz w:val="20"/>
                <w:szCs w:val="20"/>
              </w:rPr>
            </w:pPr>
            <w:del w:id="489" w:author="Victor Cameo" w:date="2018-01-08T15:08:00Z">
              <w:r w:rsidDel="00480820">
                <w:rPr>
                  <w:rFonts w:ascii="Arial" w:hAnsi="Arial" w:cs="Arial"/>
                  <w:sz w:val="20"/>
                  <w:szCs w:val="20"/>
                </w:rPr>
                <w:delText>15684,86</w:delText>
              </w:r>
            </w:del>
          </w:p>
        </w:tc>
      </w:tr>
      <w:tr w:rsidR="00D16393" w:rsidDel="00480820" w14:paraId="651308BA" w14:textId="6629FD9E" w:rsidTr="00D16393">
        <w:trPr>
          <w:gridAfter w:val="1"/>
          <w:trHeight w:val="227"/>
          <w:del w:id="490" w:author="Victor Cameo" w:date="2018-01-08T15:08:00Z"/>
        </w:trPr>
        <w:tc>
          <w:tcPr>
            <w:tcW w:w="1613" w:type="dxa"/>
            <w:tcBorders>
              <w:top w:val="nil"/>
              <w:left w:val="single" w:sz="4" w:space="0" w:color="000000"/>
              <w:bottom w:val="single" w:sz="4" w:space="0" w:color="000000"/>
              <w:right w:val="single" w:sz="4" w:space="0" w:color="000000"/>
            </w:tcBorders>
            <w:shd w:val="clear" w:color="auto" w:fill="auto"/>
            <w:noWrap/>
            <w:vAlign w:val="bottom"/>
            <w:hideMark/>
          </w:tcPr>
          <w:p w14:paraId="789FAB88" w14:textId="4C042A7D" w:rsidR="002E51BF" w:rsidDel="00480820" w:rsidRDefault="002E51BF">
            <w:pPr>
              <w:jc w:val="right"/>
              <w:rPr>
                <w:del w:id="491" w:author="Victor Cameo" w:date="2018-01-08T15:08:00Z"/>
                <w:rFonts w:ascii="Arial" w:hAnsi="Arial" w:cs="Arial"/>
                <w:sz w:val="20"/>
                <w:szCs w:val="20"/>
              </w:rPr>
            </w:pPr>
            <w:del w:id="492" w:author="Victor Cameo" w:date="2018-01-08T15:08:00Z">
              <w:r w:rsidDel="00480820">
                <w:rPr>
                  <w:rFonts w:ascii="Arial" w:hAnsi="Arial" w:cs="Arial"/>
                  <w:sz w:val="20"/>
                  <w:szCs w:val="20"/>
                </w:rPr>
                <w:delText>4</w:delText>
              </w:r>
            </w:del>
          </w:p>
        </w:tc>
        <w:tc>
          <w:tcPr>
            <w:tcW w:w="1701" w:type="dxa"/>
            <w:tcBorders>
              <w:top w:val="nil"/>
              <w:left w:val="nil"/>
              <w:bottom w:val="single" w:sz="4" w:space="0" w:color="000000"/>
              <w:right w:val="single" w:sz="4" w:space="0" w:color="000000"/>
            </w:tcBorders>
            <w:shd w:val="clear" w:color="auto" w:fill="auto"/>
            <w:noWrap/>
            <w:vAlign w:val="bottom"/>
            <w:hideMark/>
          </w:tcPr>
          <w:p w14:paraId="20847299" w14:textId="56DED66D" w:rsidR="002E51BF" w:rsidDel="00480820" w:rsidRDefault="002E51BF">
            <w:pPr>
              <w:jc w:val="right"/>
              <w:rPr>
                <w:del w:id="493" w:author="Victor Cameo" w:date="2018-01-08T15:08:00Z"/>
                <w:rFonts w:ascii="Arial" w:hAnsi="Arial" w:cs="Arial"/>
                <w:sz w:val="20"/>
                <w:szCs w:val="20"/>
              </w:rPr>
            </w:pPr>
            <w:del w:id="494" w:author="Victor Cameo" w:date="2018-01-08T15:08:00Z">
              <w:r w:rsidDel="00480820">
                <w:rPr>
                  <w:rFonts w:ascii="Arial" w:hAnsi="Arial" w:cs="Arial"/>
                  <w:sz w:val="20"/>
                  <w:szCs w:val="20"/>
                </w:rPr>
                <w:delText>6380</w:delText>
              </w:r>
            </w:del>
          </w:p>
        </w:tc>
        <w:tc>
          <w:tcPr>
            <w:tcW w:w="2858" w:type="dxa"/>
            <w:gridSpan w:val="2"/>
            <w:tcBorders>
              <w:top w:val="nil"/>
              <w:left w:val="nil"/>
              <w:bottom w:val="single" w:sz="4" w:space="0" w:color="000000"/>
              <w:right w:val="single" w:sz="4" w:space="0" w:color="000000"/>
            </w:tcBorders>
            <w:shd w:val="clear" w:color="auto" w:fill="auto"/>
            <w:noWrap/>
            <w:vAlign w:val="bottom"/>
            <w:hideMark/>
          </w:tcPr>
          <w:p w14:paraId="142D2A88" w14:textId="3DD4E558" w:rsidR="002E51BF" w:rsidDel="00480820" w:rsidRDefault="002E51BF">
            <w:pPr>
              <w:jc w:val="right"/>
              <w:rPr>
                <w:del w:id="495" w:author="Victor Cameo" w:date="2018-01-08T15:08:00Z"/>
                <w:rFonts w:ascii="Arial" w:hAnsi="Arial" w:cs="Arial"/>
                <w:sz w:val="20"/>
                <w:szCs w:val="20"/>
              </w:rPr>
            </w:pPr>
            <w:del w:id="496" w:author="Victor Cameo" w:date="2018-01-08T15:08:00Z">
              <w:r w:rsidDel="00480820">
                <w:rPr>
                  <w:rFonts w:ascii="Arial" w:hAnsi="Arial" w:cs="Arial"/>
                  <w:sz w:val="20"/>
                  <w:szCs w:val="20"/>
                </w:rPr>
                <w:delText>19118,29</w:delText>
              </w:r>
            </w:del>
          </w:p>
        </w:tc>
        <w:tc>
          <w:tcPr>
            <w:tcW w:w="2295" w:type="dxa"/>
            <w:gridSpan w:val="3"/>
            <w:tcBorders>
              <w:top w:val="nil"/>
              <w:left w:val="nil"/>
              <w:bottom w:val="single" w:sz="4" w:space="0" w:color="000000"/>
              <w:right w:val="single" w:sz="4" w:space="0" w:color="000000"/>
            </w:tcBorders>
            <w:shd w:val="clear" w:color="auto" w:fill="auto"/>
            <w:noWrap/>
            <w:vAlign w:val="bottom"/>
            <w:hideMark/>
          </w:tcPr>
          <w:p w14:paraId="23C559CE" w14:textId="2B6F4154" w:rsidR="002E51BF" w:rsidDel="00480820" w:rsidRDefault="002E51BF">
            <w:pPr>
              <w:jc w:val="right"/>
              <w:rPr>
                <w:del w:id="497" w:author="Victor Cameo" w:date="2018-01-08T15:08:00Z"/>
                <w:rFonts w:ascii="Arial" w:hAnsi="Arial" w:cs="Arial"/>
                <w:sz w:val="20"/>
                <w:szCs w:val="20"/>
              </w:rPr>
            </w:pPr>
            <w:del w:id="498" w:author="Victor Cameo" w:date="2018-01-08T15:08:00Z">
              <w:r w:rsidDel="00480820">
                <w:rPr>
                  <w:rFonts w:ascii="Arial" w:hAnsi="Arial" w:cs="Arial"/>
                  <w:sz w:val="20"/>
                  <w:szCs w:val="20"/>
                </w:rPr>
                <w:delText>16217,08</w:delText>
              </w:r>
            </w:del>
          </w:p>
        </w:tc>
      </w:tr>
      <w:tr w:rsidR="00D16393" w:rsidDel="00480820" w14:paraId="7C436A56" w14:textId="0D56ADCB" w:rsidTr="00D16393">
        <w:trPr>
          <w:gridAfter w:val="1"/>
          <w:trHeight w:val="212"/>
          <w:del w:id="499" w:author="Victor Cameo" w:date="2018-01-08T15:08:00Z"/>
        </w:trPr>
        <w:tc>
          <w:tcPr>
            <w:tcW w:w="1613" w:type="dxa"/>
            <w:tcBorders>
              <w:top w:val="nil"/>
              <w:left w:val="single" w:sz="4" w:space="0" w:color="000000"/>
              <w:bottom w:val="single" w:sz="4" w:space="0" w:color="000000"/>
              <w:right w:val="single" w:sz="4" w:space="0" w:color="000000"/>
            </w:tcBorders>
            <w:shd w:val="clear" w:color="auto" w:fill="auto"/>
            <w:noWrap/>
            <w:vAlign w:val="bottom"/>
            <w:hideMark/>
          </w:tcPr>
          <w:p w14:paraId="2642C00F" w14:textId="73F388E3" w:rsidR="002E51BF" w:rsidDel="00480820" w:rsidRDefault="002E51BF">
            <w:pPr>
              <w:jc w:val="right"/>
              <w:rPr>
                <w:del w:id="500" w:author="Victor Cameo" w:date="2018-01-08T15:08:00Z"/>
                <w:rFonts w:ascii="Arial" w:hAnsi="Arial" w:cs="Arial"/>
                <w:sz w:val="20"/>
                <w:szCs w:val="20"/>
              </w:rPr>
            </w:pPr>
            <w:del w:id="501" w:author="Victor Cameo" w:date="2018-01-08T15:08:00Z">
              <w:r w:rsidDel="00480820">
                <w:rPr>
                  <w:rFonts w:ascii="Arial" w:hAnsi="Arial" w:cs="Arial"/>
                  <w:sz w:val="20"/>
                  <w:szCs w:val="20"/>
                </w:rPr>
                <w:delText>8</w:delText>
              </w:r>
            </w:del>
          </w:p>
        </w:tc>
        <w:tc>
          <w:tcPr>
            <w:tcW w:w="1701" w:type="dxa"/>
            <w:tcBorders>
              <w:top w:val="nil"/>
              <w:left w:val="nil"/>
              <w:bottom w:val="single" w:sz="4" w:space="0" w:color="000000"/>
              <w:right w:val="single" w:sz="4" w:space="0" w:color="000000"/>
            </w:tcBorders>
            <w:shd w:val="clear" w:color="auto" w:fill="auto"/>
            <w:noWrap/>
            <w:vAlign w:val="bottom"/>
            <w:hideMark/>
          </w:tcPr>
          <w:p w14:paraId="69CEB5EB" w14:textId="60D75B48" w:rsidR="002E51BF" w:rsidDel="00480820" w:rsidRDefault="002E51BF">
            <w:pPr>
              <w:jc w:val="right"/>
              <w:rPr>
                <w:del w:id="502" w:author="Victor Cameo" w:date="2018-01-08T15:08:00Z"/>
                <w:rFonts w:ascii="Arial" w:hAnsi="Arial" w:cs="Arial"/>
                <w:sz w:val="20"/>
                <w:szCs w:val="20"/>
              </w:rPr>
            </w:pPr>
            <w:del w:id="503" w:author="Victor Cameo" w:date="2018-01-08T15:08:00Z">
              <w:r w:rsidDel="00480820">
                <w:rPr>
                  <w:rFonts w:ascii="Arial" w:hAnsi="Arial" w:cs="Arial"/>
                  <w:sz w:val="20"/>
                  <w:szCs w:val="20"/>
                </w:rPr>
                <w:delText>3295</w:delText>
              </w:r>
            </w:del>
          </w:p>
        </w:tc>
        <w:tc>
          <w:tcPr>
            <w:tcW w:w="2858" w:type="dxa"/>
            <w:gridSpan w:val="2"/>
            <w:tcBorders>
              <w:top w:val="nil"/>
              <w:left w:val="nil"/>
              <w:bottom w:val="single" w:sz="4" w:space="0" w:color="000000"/>
              <w:right w:val="single" w:sz="4" w:space="0" w:color="000000"/>
            </w:tcBorders>
            <w:shd w:val="clear" w:color="auto" w:fill="auto"/>
            <w:noWrap/>
            <w:vAlign w:val="bottom"/>
            <w:hideMark/>
          </w:tcPr>
          <w:p w14:paraId="3A25FA99" w14:textId="40D5CBDF" w:rsidR="002E51BF" w:rsidDel="00480820" w:rsidRDefault="002E51BF">
            <w:pPr>
              <w:jc w:val="right"/>
              <w:rPr>
                <w:del w:id="504" w:author="Victor Cameo" w:date="2018-01-08T15:08:00Z"/>
                <w:rFonts w:ascii="Arial" w:hAnsi="Arial" w:cs="Arial"/>
                <w:sz w:val="20"/>
                <w:szCs w:val="20"/>
              </w:rPr>
            </w:pPr>
            <w:del w:id="505" w:author="Victor Cameo" w:date="2018-01-08T15:08:00Z">
              <w:r w:rsidDel="00480820">
                <w:rPr>
                  <w:rFonts w:ascii="Arial" w:hAnsi="Arial" w:cs="Arial"/>
                  <w:sz w:val="20"/>
                  <w:szCs w:val="20"/>
                </w:rPr>
                <w:delText>19737,644</w:delText>
              </w:r>
            </w:del>
          </w:p>
        </w:tc>
        <w:tc>
          <w:tcPr>
            <w:tcW w:w="2295" w:type="dxa"/>
            <w:gridSpan w:val="3"/>
            <w:tcBorders>
              <w:top w:val="nil"/>
              <w:left w:val="nil"/>
              <w:bottom w:val="single" w:sz="4" w:space="0" w:color="000000"/>
              <w:right w:val="single" w:sz="4" w:space="0" w:color="000000"/>
            </w:tcBorders>
            <w:shd w:val="clear" w:color="auto" w:fill="auto"/>
            <w:noWrap/>
            <w:vAlign w:val="bottom"/>
            <w:hideMark/>
          </w:tcPr>
          <w:p w14:paraId="5E0B8D95" w14:textId="64FB075F" w:rsidR="002E51BF" w:rsidDel="00480820" w:rsidRDefault="002E51BF">
            <w:pPr>
              <w:jc w:val="right"/>
              <w:rPr>
                <w:del w:id="506" w:author="Victor Cameo" w:date="2018-01-08T15:08:00Z"/>
                <w:rFonts w:ascii="Arial" w:hAnsi="Arial" w:cs="Arial"/>
                <w:sz w:val="20"/>
                <w:szCs w:val="20"/>
              </w:rPr>
            </w:pPr>
            <w:del w:id="507" w:author="Victor Cameo" w:date="2018-01-08T15:08:00Z">
              <w:r w:rsidDel="00480820">
                <w:rPr>
                  <w:rFonts w:ascii="Arial" w:hAnsi="Arial" w:cs="Arial"/>
                  <w:sz w:val="20"/>
                  <w:szCs w:val="20"/>
                </w:rPr>
                <w:delText>16777,44</w:delText>
              </w:r>
            </w:del>
          </w:p>
        </w:tc>
      </w:tr>
      <w:tr w:rsidR="00D16393" w:rsidDel="00480820" w14:paraId="19367BAB" w14:textId="4C88CFCB" w:rsidTr="00D16393">
        <w:trPr>
          <w:gridAfter w:val="1"/>
          <w:trHeight w:val="212"/>
          <w:del w:id="508" w:author="Victor Cameo" w:date="2018-01-08T15:08:00Z"/>
        </w:trPr>
        <w:tc>
          <w:tcPr>
            <w:tcW w:w="1613" w:type="dxa"/>
            <w:tcBorders>
              <w:top w:val="nil"/>
              <w:left w:val="single" w:sz="4" w:space="0" w:color="000000"/>
              <w:bottom w:val="single" w:sz="4" w:space="0" w:color="000000"/>
              <w:right w:val="single" w:sz="4" w:space="0" w:color="000000"/>
            </w:tcBorders>
            <w:shd w:val="clear" w:color="auto" w:fill="auto"/>
            <w:noWrap/>
            <w:vAlign w:val="bottom"/>
            <w:hideMark/>
          </w:tcPr>
          <w:p w14:paraId="415363F2" w14:textId="5155F5E6" w:rsidR="002E51BF" w:rsidDel="00480820" w:rsidRDefault="002E51BF">
            <w:pPr>
              <w:jc w:val="right"/>
              <w:rPr>
                <w:del w:id="509" w:author="Victor Cameo" w:date="2018-01-08T15:08:00Z"/>
                <w:rFonts w:ascii="Arial" w:hAnsi="Arial" w:cs="Arial"/>
                <w:sz w:val="20"/>
                <w:szCs w:val="20"/>
              </w:rPr>
            </w:pPr>
            <w:del w:id="510" w:author="Victor Cameo" w:date="2018-01-08T15:08:00Z">
              <w:r w:rsidDel="00480820">
                <w:rPr>
                  <w:rFonts w:ascii="Arial" w:hAnsi="Arial" w:cs="Arial"/>
                  <w:sz w:val="20"/>
                  <w:szCs w:val="20"/>
                </w:rPr>
                <w:delText>16</w:delText>
              </w:r>
            </w:del>
          </w:p>
        </w:tc>
        <w:tc>
          <w:tcPr>
            <w:tcW w:w="1701" w:type="dxa"/>
            <w:tcBorders>
              <w:top w:val="nil"/>
              <w:left w:val="nil"/>
              <w:bottom w:val="single" w:sz="4" w:space="0" w:color="000000"/>
              <w:right w:val="single" w:sz="4" w:space="0" w:color="000000"/>
            </w:tcBorders>
            <w:shd w:val="clear" w:color="auto" w:fill="auto"/>
            <w:noWrap/>
            <w:vAlign w:val="bottom"/>
            <w:hideMark/>
          </w:tcPr>
          <w:p w14:paraId="372E1AC0" w14:textId="69C75863" w:rsidR="002E51BF" w:rsidDel="00480820" w:rsidRDefault="002E51BF">
            <w:pPr>
              <w:jc w:val="right"/>
              <w:rPr>
                <w:del w:id="511" w:author="Victor Cameo" w:date="2018-01-08T15:08:00Z"/>
                <w:rFonts w:ascii="Arial" w:hAnsi="Arial" w:cs="Arial"/>
                <w:sz w:val="20"/>
                <w:szCs w:val="20"/>
              </w:rPr>
            </w:pPr>
            <w:del w:id="512" w:author="Victor Cameo" w:date="2018-01-08T15:08:00Z">
              <w:r w:rsidDel="00480820">
                <w:rPr>
                  <w:rFonts w:ascii="Arial" w:hAnsi="Arial" w:cs="Arial"/>
                  <w:sz w:val="20"/>
                  <w:szCs w:val="20"/>
                </w:rPr>
                <w:delText>1695</w:delText>
              </w:r>
            </w:del>
          </w:p>
        </w:tc>
        <w:tc>
          <w:tcPr>
            <w:tcW w:w="2858" w:type="dxa"/>
            <w:gridSpan w:val="2"/>
            <w:tcBorders>
              <w:top w:val="nil"/>
              <w:left w:val="nil"/>
              <w:bottom w:val="single" w:sz="4" w:space="0" w:color="000000"/>
              <w:right w:val="single" w:sz="4" w:space="0" w:color="000000"/>
            </w:tcBorders>
            <w:shd w:val="clear" w:color="auto" w:fill="auto"/>
            <w:noWrap/>
            <w:vAlign w:val="bottom"/>
            <w:hideMark/>
          </w:tcPr>
          <w:p w14:paraId="7EC4F76F" w14:textId="1F96B405" w:rsidR="002E51BF" w:rsidDel="00480820" w:rsidRDefault="002E51BF">
            <w:pPr>
              <w:jc w:val="right"/>
              <w:rPr>
                <w:del w:id="513" w:author="Victor Cameo" w:date="2018-01-08T15:08:00Z"/>
                <w:rFonts w:ascii="Arial" w:hAnsi="Arial" w:cs="Arial"/>
                <w:sz w:val="20"/>
                <w:szCs w:val="20"/>
              </w:rPr>
            </w:pPr>
            <w:del w:id="514" w:author="Victor Cameo" w:date="2018-01-08T15:08:00Z">
              <w:r w:rsidDel="00480820">
                <w:rPr>
                  <w:rFonts w:ascii="Arial" w:hAnsi="Arial" w:cs="Arial"/>
                  <w:sz w:val="20"/>
                  <w:szCs w:val="20"/>
                </w:rPr>
                <w:delText>20378,766</w:delText>
              </w:r>
            </w:del>
          </w:p>
        </w:tc>
        <w:tc>
          <w:tcPr>
            <w:tcW w:w="2295" w:type="dxa"/>
            <w:gridSpan w:val="3"/>
            <w:tcBorders>
              <w:top w:val="nil"/>
              <w:left w:val="nil"/>
              <w:bottom w:val="single" w:sz="4" w:space="0" w:color="000000"/>
              <w:right w:val="single" w:sz="4" w:space="0" w:color="000000"/>
            </w:tcBorders>
            <w:shd w:val="clear" w:color="auto" w:fill="auto"/>
            <w:noWrap/>
            <w:vAlign w:val="bottom"/>
            <w:hideMark/>
          </w:tcPr>
          <w:p w14:paraId="65556CA9" w14:textId="7384E66D" w:rsidR="002E51BF" w:rsidDel="00480820" w:rsidRDefault="002E51BF">
            <w:pPr>
              <w:jc w:val="right"/>
              <w:rPr>
                <w:del w:id="515" w:author="Victor Cameo" w:date="2018-01-08T15:08:00Z"/>
                <w:rFonts w:ascii="Arial" w:hAnsi="Arial" w:cs="Arial"/>
                <w:sz w:val="20"/>
                <w:szCs w:val="20"/>
              </w:rPr>
            </w:pPr>
            <w:del w:id="516" w:author="Victor Cameo" w:date="2018-01-08T15:08:00Z">
              <w:r w:rsidDel="00480820">
                <w:rPr>
                  <w:rFonts w:ascii="Arial" w:hAnsi="Arial" w:cs="Arial"/>
                  <w:sz w:val="20"/>
                  <w:szCs w:val="20"/>
                </w:rPr>
                <w:delText>17314,52</w:delText>
              </w:r>
            </w:del>
          </w:p>
        </w:tc>
      </w:tr>
    </w:tbl>
    <w:p w14:paraId="5ACCF52E" w14:textId="77777777" w:rsidR="00084CF5" w:rsidRDefault="00084CF5" w:rsidP="00402D8F">
      <w:pPr>
        <w:spacing w:after="120"/>
        <w:jc w:val="both"/>
      </w:pPr>
    </w:p>
    <w:p w14:paraId="3A9FCEE4" w14:textId="53A3DCAF" w:rsidR="00B90FCE" w:rsidRDefault="00B90FCE" w:rsidP="00B90FCE">
      <w:pPr>
        <w:spacing w:after="120"/>
        <w:jc w:val="both"/>
      </w:pPr>
      <w:r>
        <w:t xml:space="preserve">Performance </w:t>
      </w:r>
      <w:r w:rsidR="0067041F">
        <w:t>is scaling</w:t>
      </w:r>
      <w:r>
        <w:t xml:space="preserve"> similarly on </w:t>
      </w:r>
      <w:proofErr w:type="spellStart"/>
      <w:r>
        <w:t>Frioul</w:t>
      </w:r>
      <w:proofErr w:type="spellEnd"/>
      <w:r>
        <w:t>-PCP and the DAVIDE, at least up until the largest common node count examined on both platforms (16 nodes), obtaining similar speedup values</w:t>
      </w:r>
      <w:r w:rsidR="00E62BF5">
        <w:t xml:space="preserve"> on a per-node basis, namely 14</w:t>
      </w:r>
      <w:r>
        <w:t xml:space="preserve"> </w:t>
      </w:r>
      <w:r w:rsidR="00E62BF5">
        <w:t>to 15 times</w:t>
      </w:r>
      <w:r>
        <w:t xml:space="preserve"> speedup on 16 nodes. On </w:t>
      </w:r>
      <w:proofErr w:type="spellStart"/>
      <w:r>
        <w:t>Frioul</w:t>
      </w:r>
      <w:proofErr w:type="spellEnd"/>
      <w:r>
        <w:t xml:space="preserve">-PCP, on which larger node counts were examined, speedup for both test cases </w:t>
      </w:r>
      <w:proofErr w:type="gramStart"/>
      <w:r w:rsidR="0067041F">
        <w:t>is</w:t>
      </w:r>
      <w:proofErr w:type="gramEnd"/>
      <w:r w:rsidR="00E62BF5">
        <w:t xml:space="preserve"> just over 40 times</w:t>
      </w:r>
      <w:r>
        <w:t xml:space="preserve"> on 64 nodes, being over 60% parallel efficiency. In terms of absolute performance, times to solution for the first test case (</w:t>
      </w:r>
      <w:proofErr w:type="spellStart"/>
      <w:r>
        <w:t>LiH</w:t>
      </w:r>
      <w:proofErr w:type="spellEnd"/>
      <w:r>
        <w:t xml:space="preserve">-HFX) </w:t>
      </w:r>
      <w:r w:rsidR="000A29FC">
        <w:t>is</w:t>
      </w:r>
      <w:r>
        <w:t xml:space="preserve"> broadly similar on the two platforms on a per-node basis. For the second test case (H2O-DFT-LS), which on DAVIDE could only be run on the CPU, i.e. excluding the GPU, </w:t>
      </w:r>
      <w:proofErr w:type="spellStart"/>
      <w:r>
        <w:t>Frioul</w:t>
      </w:r>
      <w:proofErr w:type="spellEnd"/>
      <w:r>
        <w:t xml:space="preserve"> PCP have</w:t>
      </w:r>
      <w:r w:rsidR="00E62BF5">
        <w:t xml:space="preserve"> 4-5</w:t>
      </w:r>
      <w:r>
        <w:t xml:space="preserve"> shorter times to solution on equal numbers of nodes. The difference in absolute performance for this test case would be expected to change if the GPU could have been used too.  </w:t>
      </w:r>
    </w:p>
    <w:p w14:paraId="55925686" w14:textId="039F8109" w:rsidR="003034F5" w:rsidRPr="004A5A44" w:rsidRDefault="00B90FCE" w:rsidP="00B90FCE">
      <w:pPr>
        <w:spacing w:after="120"/>
        <w:jc w:val="both"/>
      </w:pPr>
      <w:r>
        <w:t xml:space="preserve">Total energy to solution </w:t>
      </w:r>
      <w:r w:rsidR="008A4945">
        <w:t xml:space="preserve">is also scaling </w:t>
      </w:r>
      <w:r>
        <w:t xml:space="preserve">similarly on both platforms up until the largest common </w:t>
      </w:r>
      <w:proofErr w:type="spellStart"/>
      <w:r>
        <w:t>nodecount</w:t>
      </w:r>
      <w:proofErr w:type="spellEnd"/>
      <w:r>
        <w:t xml:space="preserve"> examined on both platforms (16 nodes), remaining for 16 nodes within a f</w:t>
      </w:r>
      <w:r w:rsidR="00E62BF5">
        <w:t>actor of 1.13</w:t>
      </w:r>
      <w:r>
        <w:t xml:space="preserve"> of the ene</w:t>
      </w:r>
      <w:r w:rsidR="000A29FC">
        <w:t>rgy to solution on a single node</w:t>
      </w:r>
      <w:r>
        <w:t xml:space="preserve">. On </w:t>
      </w:r>
      <w:proofErr w:type="spellStart"/>
      <w:r w:rsidR="000A29FC">
        <w:t>Frioul</w:t>
      </w:r>
      <w:proofErr w:type="spellEnd"/>
      <w:r w:rsidR="000A29FC">
        <w:t>-PCP</w:t>
      </w:r>
      <w:r w:rsidR="008A4945">
        <w:t xml:space="preserve"> energies to solution co</w:t>
      </w:r>
      <w:r w:rsidR="00E62BF5">
        <w:t>me to 1.6 to 1.7 times</w:t>
      </w:r>
      <w:r>
        <w:t xml:space="preserve"> their sing</w:t>
      </w:r>
      <w:r w:rsidR="000A29FC">
        <w:t>le-node value on 64 nodes. For a</w:t>
      </w:r>
      <w:r>
        <w:t xml:space="preserve">bsolute energy to solution for the </w:t>
      </w:r>
      <w:proofErr w:type="spellStart"/>
      <w:r>
        <w:t>LiH</w:t>
      </w:r>
      <w:proofErr w:type="spellEnd"/>
      <w:r>
        <w:t xml:space="preserve">-HFX test case </w:t>
      </w:r>
      <w:r w:rsidR="008A4945">
        <w:t>is</w:t>
      </w:r>
      <w:r w:rsidR="00E62BF5">
        <w:t xml:space="preserve"> 2 to 2.3 times</w:t>
      </w:r>
      <w:r>
        <w:t xml:space="preserve"> higher on </w:t>
      </w:r>
      <w:r w:rsidR="000A29FC">
        <w:t>DAVIDE</w:t>
      </w:r>
      <w:r>
        <w:t xml:space="preserve"> compared to on an equal number of nodes on </w:t>
      </w:r>
      <w:proofErr w:type="spellStart"/>
      <w:r w:rsidR="000A29FC">
        <w:t>Frioul</w:t>
      </w:r>
      <w:proofErr w:type="spellEnd"/>
      <w:r w:rsidR="000A29FC">
        <w:t>-PCP</w:t>
      </w:r>
      <w:r>
        <w:t xml:space="preserve">, regardless of whether the test case </w:t>
      </w:r>
      <w:r w:rsidR="008A4945">
        <w:t>is</w:t>
      </w:r>
      <w:r>
        <w:t xml:space="preserve"> run on CPU only </w:t>
      </w:r>
      <w:r w:rsidR="008A4945">
        <w:t>on DAVIDE</w:t>
      </w:r>
      <w:r>
        <w:t xml:space="preserve"> or on CPU+GPU. For the H2O-DFT-LS test case absolute energy to solution </w:t>
      </w:r>
      <w:r w:rsidR="008A4945">
        <w:t>is</w:t>
      </w:r>
      <w:r w:rsidR="00022984">
        <w:t xml:space="preserve"> around 13 times</w:t>
      </w:r>
      <w:r>
        <w:t xml:space="preserve"> higher </w:t>
      </w:r>
      <w:r w:rsidR="00955788">
        <w:t>on DAVIDE</w:t>
      </w:r>
      <w:r>
        <w:t xml:space="preserve"> compared to on</w:t>
      </w:r>
      <w:r w:rsidR="00955788">
        <w:t xml:space="preserve"> an</w:t>
      </w:r>
      <w:r>
        <w:t xml:space="preserve"> equal number of nodes on </w:t>
      </w:r>
      <w:proofErr w:type="spellStart"/>
      <w:r w:rsidR="00955788">
        <w:t>Frioul</w:t>
      </w:r>
      <w:proofErr w:type="spellEnd"/>
      <w:r w:rsidR="00955788">
        <w:t>-PCP</w:t>
      </w:r>
      <w:r>
        <w:t xml:space="preserve">, though here the </w:t>
      </w:r>
      <w:r>
        <w:lastRenderedPageBreak/>
        <w:t xml:space="preserve">comparison could only be made with CPU-only runs on </w:t>
      </w:r>
      <w:r w:rsidR="00624E19">
        <w:t>DAVIDE</w:t>
      </w:r>
      <w:r>
        <w:t xml:space="preserve"> and higher energy effi</w:t>
      </w:r>
      <w:r w:rsidR="00624E19">
        <w:t>ci</w:t>
      </w:r>
      <w:r>
        <w:t>ency would be expected if the GPU could be used also.</w:t>
      </w:r>
    </w:p>
    <w:p w14:paraId="2EB584C2" w14:textId="350A2617" w:rsidR="00480820" w:rsidRDefault="004A5A44" w:rsidP="007D6114">
      <w:pPr>
        <w:pStyle w:val="Heading3"/>
      </w:pPr>
      <w:bookmarkStart w:id="517" w:name="_Toc503189093"/>
      <w:r w:rsidRPr="004A5A44">
        <w:t>GADGET</w:t>
      </w:r>
      <w:bookmarkEnd w:id="517"/>
    </w:p>
    <w:p w14:paraId="559FD1DB" w14:textId="4935B44C" w:rsidR="00BF60EF" w:rsidRDefault="00480820" w:rsidP="00480820">
      <w:pPr>
        <w:spacing w:after="120"/>
        <w:jc w:val="both"/>
      </w:pPr>
      <w:r>
        <w:t>P-Gadget3</w:t>
      </w:r>
      <w:r w:rsidR="00054C7F">
        <w:fldChar w:fldCharType="begin"/>
      </w:r>
      <w:r w:rsidR="00054C7F">
        <w:instrText xml:space="preserve"> REF _Ref503187912 \r \h </w:instrText>
      </w:r>
      <w:r w:rsidR="00054C7F">
        <w:fldChar w:fldCharType="separate"/>
      </w:r>
      <w:r w:rsidR="00150CFD">
        <w:t>[11]</w:t>
      </w:r>
      <w:r w:rsidR="00054C7F">
        <w:fldChar w:fldCharType="end"/>
      </w:r>
      <w:r w:rsidR="00AB5899">
        <w:t xml:space="preserve"> is</w:t>
      </w:r>
      <w:r>
        <w:t xml:space="preserve"> a cosmological, fully hybrid MPI + </w:t>
      </w:r>
      <w:proofErr w:type="spellStart"/>
      <w:r>
        <w:t>OpenMP</w:t>
      </w:r>
      <w:proofErr w:type="spellEnd"/>
      <w:r>
        <w:t xml:space="preserve"> parallelised Smoothed Particle Hydrodynamics code based on Gadget-2</w:t>
      </w:r>
      <w:r w:rsidR="00E62BF5">
        <w:fldChar w:fldCharType="begin"/>
      </w:r>
      <w:r w:rsidR="00E62BF5">
        <w:instrText xml:space="preserve"> REF _Ref503187778 \r \h </w:instrText>
      </w:r>
      <w:r w:rsidR="00E62BF5">
        <w:fldChar w:fldCharType="separate"/>
      </w:r>
      <w:r w:rsidR="00150CFD">
        <w:t>[13]</w:t>
      </w:r>
      <w:r w:rsidR="00E62BF5">
        <w:fldChar w:fldCharType="end"/>
      </w:r>
      <w:r>
        <w:t>.</w:t>
      </w:r>
      <w:r w:rsidR="00BF60EF">
        <w:t xml:space="preserve"> This was not ported during the PRACE-4IP project on accelerators,</w:t>
      </w:r>
      <w:r w:rsidR="00736589">
        <w:t xml:space="preserve"> and effort spend within this task have been focused on producing results on </w:t>
      </w:r>
      <w:proofErr w:type="spellStart"/>
      <w:r w:rsidR="00736589">
        <w:t>Frioul</w:t>
      </w:r>
      <w:proofErr w:type="spellEnd"/>
      <w:r w:rsidR="00736589">
        <w:t>-PCP.</w:t>
      </w:r>
      <w:r w:rsidR="00274B4B">
        <w:t xml:space="preserve"> This effort should be maintained to in PRACE-5IP so UEABS can run on both </w:t>
      </w:r>
      <w:proofErr w:type="spellStart"/>
      <w:r w:rsidR="00274B4B">
        <w:t>architechtures</w:t>
      </w:r>
      <w:proofErr w:type="spellEnd"/>
      <w:r w:rsidR="00274B4B">
        <w:t>.</w:t>
      </w:r>
    </w:p>
    <w:p w14:paraId="53116012" w14:textId="4FFC9370" w:rsidR="00480820" w:rsidRDefault="00480820" w:rsidP="00480820">
      <w:pPr>
        <w:spacing w:after="120"/>
        <w:jc w:val="both"/>
      </w:pPr>
      <w:r>
        <w:t xml:space="preserve">This version has further undergone some of the node-level optimisation, described in </w:t>
      </w:r>
      <w:proofErr w:type="spellStart"/>
      <w:r>
        <w:t>Baruffa</w:t>
      </w:r>
      <w:proofErr w:type="spellEnd"/>
      <w:r>
        <w:t xml:space="preserve"> et al. 2017</w:t>
      </w:r>
      <w:r w:rsidR="00E62BF5">
        <w:fldChar w:fldCharType="begin"/>
      </w:r>
      <w:r w:rsidR="00E62BF5">
        <w:instrText xml:space="preserve"> REF _Ref503187733 \r \h </w:instrText>
      </w:r>
      <w:r w:rsidR="00E62BF5">
        <w:fldChar w:fldCharType="separate"/>
      </w:r>
      <w:r w:rsidR="00150CFD">
        <w:t>[12]</w:t>
      </w:r>
      <w:r w:rsidR="00E62BF5">
        <w:fldChar w:fldCharType="end"/>
      </w:r>
      <w:r>
        <w:t xml:space="preserve">. On the </w:t>
      </w:r>
      <w:proofErr w:type="spellStart"/>
      <w:r w:rsidR="00E62BF5">
        <w:t>Frioul</w:t>
      </w:r>
      <w:proofErr w:type="spellEnd"/>
      <w:r w:rsidR="00E62BF5">
        <w:t>-</w:t>
      </w:r>
      <w:r w:rsidR="009B69A4">
        <w:t>PCP</w:t>
      </w:r>
      <w:r>
        <w:t xml:space="preserve"> cluster, instead of using the UEABS test cases, we defined a more suitable single test problem consisting of a cosmological simulation, including cooling and star formation routines, evolving 256^3 N-Body particles and the same number of gas particles. The needed memory per node does not fit into MCDRAM, therefore the code was run with the KNL nodes set in quadrant / flat mode and with memory allocation on DDR. At the time of writing, a full GPU version of the code is not yet available, but under development, thus no measurements could be obtained on the </w:t>
      </w:r>
      <w:r w:rsidR="00674017">
        <w:t>DAVIDE</w:t>
      </w:r>
      <w:r>
        <w:t>.</w:t>
      </w:r>
    </w:p>
    <w:p w14:paraId="6B1641FC" w14:textId="0DB8081F" w:rsidR="00480820" w:rsidRDefault="00480820" w:rsidP="00480820">
      <w:pPr>
        <w:spacing w:after="120"/>
        <w:jc w:val="both"/>
      </w:pPr>
      <w:r>
        <w:t xml:space="preserve">The baseline version of the test has been run on 8 KNL nodes. Per node, 4 MPI tasks are run, each of them with 16 </w:t>
      </w:r>
      <w:proofErr w:type="spellStart"/>
      <w:r>
        <w:t>OpenMP</w:t>
      </w:r>
      <w:proofErr w:type="spellEnd"/>
      <w:r>
        <w:t xml:space="preserve"> threads. Please note that this </w:t>
      </w:r>
      <w:proofErr w:type="gramStart"/>
      <w:r>
        <w:t>has to</w:t>
      </w:r>
      <w:proofErr w:type="gramEnd"/>
      <w:r>
        <w:t xml:space="preserve"> be considered as a first reasonable guess, guided by user experience on KNL, and therefore this configuration was not tuned for optimal performance. Also, with this choice not all KNL cores of a single node are in use (the 7250 KNL model has 68 cores). </w:t>
      </w:r>
      <w:r w:rsidR="003223B3">
        <w:t>SMT has not being</w:t>
      </w:r>
      <w:r>
        <w:t xml:space="preserve"> used</w:t>
      </w:r>
      <w:r w:rsidR="003223B3">
        <w:t xml:space="preserve"> </w:t>
      </w:r>
      <w:r>
        <w:t xml:space="preserve">because it has been verified that it does not bring any performance benefit. Addressing these performance issues is beyond </w:t>
      </w:r>
      <w:r w:rsidR="006861D3">
        <w:t>the scope of the current study.</w:t>
      </w:r>
    </w:p>
    <w:p w14:paraId="4FEE4BEB" w14:textId="75F4A7AF" w:rsidR="00480820" w:rsidRDefault="00802F17" w:rsidP="00480820">
      <w:pPr>
        <w:spacing w:after="120"/>
        <w:jc w:val="both"/>
      </w:pPr>
      <w:r>
        <w:t>We highlight</w:t>
      </w:r>
      <w:r w:rsidR="00480820">
        <w:t xml:space="preserve"> the r</w:t>
      </w:r>
      <w:r w:rsidR="00150CFD">
        <w:t xml:space="preserve">esults of the last test of </w:t>
      </w:r>
      <w:r w:rsidR="00150CFD">
        <w:fldChar w:fldCharType="begin"/>
      </w:r>
      <w:r w:rsidR="00150CFD">
        <w:instrText xml:space="preserve"> REF _Ref503188999 \h </w:instrText>
      </w:r>
      <w:r w:rsidR="00150CFD">
        <w:fldChar w:fldCharType="separate"/>
      </w:r>
      <w:r w:rsidR="00150CFD">
        <w:t xml:space="preserve">Table </w:t>
      </w:r>
      <w:r w:rsidR="00150CFD">
        <w:rPr>
          <w:noProof/>
        </w:rPr>
        <w:t>12</w:t>
      </w:r>
      <w:r w:rsidR="00150CFD" w:rsidDel="005132E2">
        <w:rPr>
          <w:noProof/>
        </w:rPr>
        <w:t>10</w:t>
      </w:r>
      <w:r w:rsidR="00150CFD">
        <w:fldChar w:fldCharType="end"/>
      </w:r>
      <w:r w:rsidR="00480820">
        <w:t xml:space="preserve">. This has been run with a configuration of MPI tasks and </w:t>
      </w:r>
      <w:proofErr w:type="spellStart"/>
      <w:r w:rsidR="00480820">
        <w:t>OpenMP</w:t>
      </w:r>
      <w:proofErr w:type="spellEnd"/>
      <w:r w:rsidR="00480820">
        <w:t xml:space="preserve"> threads which has been proved as optimal in previous tests, with respect to the baseline. Consequently, both time and energy to solution are positively impacted by this simple optimisation step, which seems to be crucial on KNL.</w:t>
      </w:r>
    </w:p>
    <w:p w14:paraId="6B892727" w14:textId="77777777" w:rsidR="00480820" w:rsidRDefault="00480820" w:rsidP="00A01BFC">
      <w:pPr>
        <w:spacing w:after="120"/>
        <w:jc w:val="both"/>
      </w:pPr>
    </w:p>
    <w:p w14:paraId="5B733330" w14:textId="67B6E1CC" w:rsidR="005261A4" w:rsidRDefault="005261A4" w:rsidP="005261A4">
      <w:pPr>
        <w:pStyle w:val="Caption"/>
        <w:keepNext/>
      </w:pPr>
      <w:bookmarkStart w:id="518" w:name="_Ref503188999"/>
      <w:bookmarkStart w:id="519" w:name="_Toc503189145"/>
      <w:r>
        <w:t xml:space="preserve">Table </w:t>
      </w:r>
      <w:r w:rsidR="00557FEC">
        <w:fldChar w:fldCharType="begin"/>
      </w:r>
      <w:r w:rsidR="00557FEC">
        <w:instrText xml:space="preserve"> SEQ Table \* ARABIC </w:instrText>
      </w:r>
      <w:r w:rsidR="00557FEC">
        <w:fldChar w:fldCharType="separate"/>
      </w:r>
      <w:r w:rsidR="00150CFD">
        <w:rPr>
          <w:noProof/>
        </w:rPr>
        <w:t>12</w:t>
      </w:r>
      <w:r w:rsidR="00557FEC">
        <w:fldChar w:fldCharType="end"/>
      </w:r>
      <w:bookmarkEnd w:id="518"/>
      <w:r>
        <w:t xml:space="preserve"> Gadget test case metrics with 4 MPI task per node and 16 </w:t>
      </w:r>
      <w:proofErr w:type="spellStart"/>
      <w:r>
        <w:t>OpenMP</w:t>
      </w:r>
      <w:proofErr w:type="spellEnd"/>
      <w:r>
        <w:t xml:space="preserve"> thread per task</w:t>
      </w:r>
      <w:bookmarkEnd w:id="519"/>
    </w:p>
    <w:tbl>
      <w:tblPr>
        <w:tblW w:w="8860" w:type="dxa"/>
        <w:tblLook w:val="04A0" w:firstRow="1" w:lastRow="0" w:firstColumn="1" w:lastColumn="0" w:noHBand="0" w:noVBand="1"/>
      </w:tblPr>
      <w:tblGrid>
        <w:gridCol w:w="3180"/>
        <w:gridCol w:w="2720"/>
        <w:gridCol w:w="2960"/>
      </w:tblGrid>
      <w:tr w:rsidR="006359AD" w14:paraId="12217A2D" w14:textId="77777777" w:rsidTr="006359AD">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2C0DD" w14:textId="6E014C89" w:rsidR="006359AD" w:rsidRDefault="006359AD">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74DAFE3" w14:textId="77777777" w:rsidR="006359AD" w:rsidRDefault="006359AD">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4A614F06" w14:textId="0E40A38D" w:rsidR="006359AD" w:rsidRDefault="009775F6">
            <w:pPr>
              <w:rPr>
                <w:rFonts w:ascii="Arial" w:hAnsi="Arial" w:cs="Arial"/>
                <w:b/>
                <w:bCs/>
                <w:sz w:val="20"/>
                <w:szCs w:val="20"/>
              </w:rPr>
            </w:pPr>
            <w:r>
              <w:rPr>
                <w:rFonts w:ascii="Arial" w:hAnsi="Arial" w:cs="Arial"/>
                <w:b/>
                <w:bCs/>
                <w:sz w:val="20"/>
                <w:szCs w:val="20"/>
              </w:rPr>
              <w:t>Energy to solution (M</w:t>
            </w:r>
            <w:r w:rsidR="006359AD">
              <w:rPr>
                <w:rFonts w:ascii="Arial" w:hAnsi="Arial" w:cs="Arial"/>
                <w:b/>
                <w:bCs/>
                <w:sz w:val="20"/>
                <w:szCs w:val="20"/>
              </w:rPr>
              <w:t>J)</w:t>
            </w:r>
          </w:p>
        </w:tc>
      </w:tr>
      <w:tr w:rsidR="006359AD" w14:paraId="78B0B89E"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958DC2D" w14:textId="77777777" w:rsidR="006359AD" w:rsidRDefault="006359AD">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1037D4B" w14:textId="42E22685"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 xml:space="preserve"> </w:t>
            </w:r>
            <w:r>
              <w:rPr>
                <w:rFonts w:ascii="Arial" w:hAnsi="Arial" w:cs="Arial"/>
                <w:sz w:val="20"/>
                <w:szCs w:val="20"/>
              </w:rPr>
              <w:t>082</w:t>
            </w:r>
            <w:r w:rsidR="00A41C9A">
              <w:rPr>
                <w:rFonts w:ascii="Arial" w:hAnsi="Arial" w:cs="Arial"/>
                <w:sz w:val="20"/>
                <w:szCs w:val="20"/>
              </w:rPr>
              <w:t>,</w:t>
            </w:r>
            <w:r>
              <w:rPr>
                <w:rFonts w:ascii="Arial" w:hAnsi="Arial" w:cs="Arial"/>
                <w:sz w:val="20"/>
                <w:szCs w:val="20"/>
              </w:rPr>
              <w:t>97</w:t>
            </w:r>
          </w:p>
        </w:tc>
        <w:tc>
          <w:tcPr>
            <w:tcW w:w="2960" w:type="dxa"/>
            <w:tcBorders>
              <w:top w:val="nil"/>
              <w:left w:val="nil"/>
              <w:bottom w:val="single" w:sz="4" w:space="0" w:color="auto"/>
              <w:right w:val="single" w:sz="4" w:space="0" w:color="auto"/>
            </w:tcBorders>
            <w:shd w:val="clear" w:color="auto" w:fill="auto"/>
            <w:noWrap/>
            <w:vAlign w:val="bottom"/>
            <w:hideMark/>
          </w:tcPr>
          <w:p w14:paraId="0DEA8303" w14:textId="78EC94CE"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r w:rsidR="006359AD" w14:paraId="220CE2B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EA77DE2" w14:textId="77777777" w:rsidR="006359AD" w:rsidRDefault="006359AD">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A9523EF" w14:textId="27159088"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960" w:type="dxa"/>
            <w:tcBorders>
              <w:top w:val="nil"/>
              <w:left w:val="nil"/>
              <w:bottom w:val="single" w:sz="4" w:space="0" w:color="auto"/>
              <w:right w:val="single" w:sz="4" w:space="0" w:color="auto"/>
            </w:tcBorders>
            <w:shd w:val="clear" w:color="auto" w:fill="auto"/>
            <w:noWrap/>
            <w:vAlign w:val="bottom"/>
            <w:hideMark/>
          </w:tcPr>
          <w:p w14:paraId="76908A0C" w14:textId="01568841"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6359AD" w14:paraId="26E6662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362B07E" w14:textId="77777777" w:rsidR="006359AD" w:rsidRDefault="006359AD">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C19B115" w14:textId="6FB5C6BB" w:rsidR="006359AD" w:rsidRDefault="006359AD" w:rsidP="007D6114">
            <w:pPr>
              <w:jc w:val="right"/>
              <w:rPr>
                <w:rFonts w:ascii="Arial" w:hAnsi="Arial" w:cs="Arial"/>
                <w:sz w:val="20"/>
                <w:szCs w:val="20"/>
              </w:rPr>
            </w:pPr>
            <w:r>
              <w:rPr>
                <w:rFonts w:ascii="Arial" w:hAnsi="Arial" w:cs="Arial"/>
                <w:sz w:val="20"/>
                <w:szCs w:val="20"/>
              </w:rPr>
              <w:t>9</w:t>
            </w:r>
            <w:r w:rsidR="00A41C9A">
              <w:rPr>
                <w:rFonts w:ascii="Arial" w:hAnsi="Arial" w:cs="Arial"/>
                <w:sz w:val="20"/>
                <w:szCs w:val="20"/>
              </w:rPr>
              <w:t xml:space="preserve"> </w:t>
            </w:r>
            <w:r>
              <w:rPr>
                <w:rFonts w:ascii="Arial" w:hAnsi="Arial" w:cs="Arial"/>
                <w:sz w:val="20"/>
                <w:szCs w:val="20"/>
              </w:rPr>
              <w:t>65</w:t>
            </w:r>
            <w:r w:rsidR="00A41C9A">
              <w:rPr>
                <w:rFonts w:ascii="Arial" w:hAnsi="Arial" w:cs="Arial"/>
                <w:sz w:val="20"/>
                <w:szCs w:val="20"/>
              </w:rPr>
              <w:t>,</w:t>
            </w:r>
            <w:r>
              <w:rPr>
                <w:rFonts w:ascii="Arial" w:hAnsi="Arial" w:cs="Arial"/>
                <w:sz w:val="20"/>
                <w:szCs w:val="20"/>
              </w:rPr>
              <w:t>82</w:t>
            </w:r>
          </w:p>
        </w:tc>
        <w:tc>
          <w:tcPr>
            <w:tcW w:w="2960" w:type="dxa"/>
            <w:tcBorders>
              <w:top w:val="nil"/>
              <w:left w:val="nil"/>
              <w:bottom w:val="single" w:sz="4" w:space="0" w:color="auto"/>
              <w:right w:val="single" w:sz="4" w:space="0" w:color="auto"/>
            </w:tcBorders>
            <w:shd w:val="clear" w:color="auto" w:fill="auto"/>
            <w:noWrap/>
            <w:vAlign w:val="bottom"/>
            <w:hideMark/>
          </w:tcPr>
          <w:p w14:paraId="60AB4E44" w14:textId="2B95D8B7" w:rsidR="006359AD" w:rsidRDefault="006359AD" w:rsidP="007D6114">
            <w:pPr>
              <w:jc w:val="right"/>
              <w:rPr>
                <w:rFonts w:ascii="Arial" w:hAnsi="Arial" w:cs="Arial"/>
                <w:sz w:val="20"/>
                <w:szCs w:val="20"/>
              </w:rPr>
            </w:pPr>
            <w:r>
              <w:rPr>
                <w:rFonts w:ascii="Arial" w:hAnsi="Arial" w:cs="Arial"/>
                <w:sz w:val="20"/>
                <w:szCs w:val="20"/>
              </w:rPr>
              <w:t>3</w:t>
            </w:r>
            <w:r w:rsidR="00A41C9A">
              <w:rPr>
                <w:rFonts w:ascii="Arial" w:hAnsi="Arial" w:cs="Arial"/>
                <w:sz w:val="20"/>
                <w:szCs w:val="20"/>
              </w:rPr>
              <w:t>,</w:t>
            </w:r>
            <w:r>
              <w:rPr>
                <w:rFonts w:ascii="Arial" w:hAnsi="Arial" w:cs="Arial"/>
                <w:sz w:val="20"/>
                <w:szCs w:val="20"/>
              </w:rPr>
              <w:t>1</w:t>
            </w:r>
          </w:p>
        </w:tc>
      </w:tr>
    </w:tbl>
    <w:p w14:paraId="0CF87AF3" w14:textId="77777777" w:rsidR="006359AD" w:rsidRDefault="006359AD" w:rsidP="004A5A44">
      <w:pPr>
        <w:spacing w:after="120"/>
        <w:jc w:val="both"/>
      </w:pPr>
    </w:p>
    <w:p w14:paraId="60C14025" w14:textId="4136CB20" w:rsidR="005261A4" w:rsidRDefault="005261A4" w:rsidP="005261A4">
      <w:pPr>
        <w:pStyle w:val="Caption"/>
        <w:keepNext/>
      </w:pPr>
      <w:bookmarkStart w:id="520" w:name="_Toc503189146"/>
      <w:r>
        <w:t xml:space="preserve">Table </w:t>
      </w:r>
      <w:r w:rsidR="00557FEC">
        <w:fldChar w:fldCharType="begin"/>
      </w:r>
      <w:r w:rsidR="00557FEC">
        <w:instrText xml:space="preserve"> SEQ Table \* ARABIC </w:instrText>
      </w:r>
      <w:r w:rsidR="00557FEC">
        <w:fldChar w:fldCharType="separate"/>
      </w:r>
      <w:r w:rsidR="00150CFD">
        <w:rPr>
          <w:noProof/>
        </w:rPr>
        <w:t>13</w:t>
      </w:r>
      <w:r w:rsidR="00557FEC">
        <w:fldChar w:fldCharType="end"/>
      </w:r>
      <w:r>
        <w:t xml:space="preserve"> Gadget test case metrics</w:t>
      </w:r>
      <w:r>
        <w:rPr>
          <w:noProof/>
        </w:rPr>
        <w:t xml:space="preserve"> on 8</w:t>
      </w:r>
      <w:r w:rsidR="00BD1835">
        <w:rPr>
          <w:noProof/>
        </w:rPr>
        <w:t xml:space="preserve"> </w:t>
      </w:r>
      <w:r w:rsidR="003E28C8">
        <w:rPr>
          <w:noProof/>
        </w:rPr>
        <w:t>Frioul-PCP</w:t>
      </w:r>
      <w:r>
        <w:rPr>
          <w:noProof/>
        </w:rPr>
        <w:t xml:space="preserve"> </w:t>
      </w:r>
      <w:commentRangeStart w:id="521"/>
      <w:r>
        <w:rPr>
          <w:noProof/>
        </w:rPr>
        <w:t>nodes</w:t>
      </w:r>
      <w:commentRangeEnd w:id="521"/>
      <w:r w:rsidR="0046675D">
        <w:rPr>
          <w:rStyle w:val="CommentReference"/>
          <w:b w:val="0"/>
          <w:bCs w:val="0"/>
          <w:lang w:val="de-DE" w:eastAsia="de-DE"/>
        </w:rPr>
        <w:commentReference w:id="521"/>
      </w:r>
      <w:bookmarkEnd w:id="520"/>
    </w:p>
    <w:tbl>
      <w:tblPr>
        <w:tblW w:w="7960" w:type="dxa"/>
        <w:tblLook w:val="04A0" w:firstRow="1" w:lastRow="0" w:firstColumn="1" w:lastColumn="0" w:noHBand="0" w:noVBand="1"/>
      </w:tblPr>
      <w:tblGrid>
        <w:gridCol w:w="1540"/>
        <w:gridCol w:w="2220"/>
        <w:gridCol w:w="1940"/>
        <w:gridCol w:w="2260"/>
      </w:tblGrid>
      <w:tr w:rsidR="005261A4" w14:paraId="678F7934" w14:textId="77777777" w:rsidTr="007D6114">
        <w:trPr>
          <w:trHeight w:val="29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24CAE" w14:textId="77777777" w:rsidR="005261A4" w:rsidRDefault="005261A4">
            <w:pPr>
              <w:rPr>
                <w:rFonts w:ascii="Arial" w:hAnsi="Arial" w:cs="Arial"/>
                <w:b/>
                <w:bCs/>
                <w:sz w:val="20"/>
                <w:szCs w:val="20"/>
              </w:rPr>
            </w:pPr>
            <w:r>
              <w:rPr>
                <w:rFonts w:ascii="Arial" w:hAnsi="Arial" w:cs="Arial"/>
                <w:b/>
                <w:bCs/>
                <w:sz w:val="20"/>
                <w:szCs w:val="20"/>
              </w:rPr>
              <w:t>MPI task/node</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6A3456EC" w14:textId="77777777" w:rsidR="005261A4" w:rsidRDefault="005261A4">
            <w:pPr>
              <w:rPr>
                <w:rFonts w:ascii="Arial" w:hAnsi="Arial" w:cs="Arial"/>
                <w:b/>
                <w:bCs/>
                <w:sz w:val="20"/>
                <w:szCs w:val="20"/>
              </w:rPr>
            </w:pPr>
            <w:proofErr w:type="spellStart"/>
            <w:r>
              <w:rPr>
                <w:rFonts w:ascii="Arial" w:hAnsi="Arial" w:cs="Arial"/>
                <w:b/>
                <w:bCs/>
                <w:sz w:val="20"/>
                <w:szCs w:val="20"/>
              </w:rPr>
              <w:t>OpenMP</w:t>
            </w:r>
            <w:proofErr w:type="spellEnd"/>
            <w:r>
              <w:rPr>
                <w:rFonts w:ascii="Arial" w:hAnsi="Arial" w:cs="Arial"/>
                <w:b/>
                <w:bCs/>
                <w:sz w:val="20"/>
                <w:szCs w:val="20"/>
              </w:rPr>
              <w:t xml:space="preserve"> threads/task</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74F77FE9" w14:textId="2688C9A4" w:rsidR="005261A4" w:rsidRDefault="00B85225">
            <w:pPr>
              <w:rPr>
                <w:rFonts w:ascii="Arial" w:hAnsi="Arial" w:cs="Arial"/>
                <w:b/>
                <w:bCs/>
                <w:sz w:val="20"/>
                <w:szCs w:val="20"/>
              </w:rPr>
            </w:pPr>
            <w:r>
              <w:rPr>
                <w:rFonts w:ascii="Arial" w:hAnsi="Arial" w:cs="Arial"/>
                <w:b/>
                <w:bCs/>
                <w:sz w:val="20"/>
                <w:szCs w:val="20"/>
              </w:rPr>
              <w:t>T</w:t>
            </w:r>
            <w:r w:rsidR="005261A4">
              <w:rPr>
                <w:rFonts w:ascii="Arial" w:hAnsi="Arial" w:cs="Arial"/>
                <w:b/>
                <w:bCs/>
                <w:sz w:val="20"/>
                <w:szCs w:val="20"/>
              </w:rPr>
              <w:t>ime to solution (s)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55F3083A" w14:textId="29BA1F9D" w:rsidR="005261A4" w:rsidRDefault="00B85225">
            <w:pPr>
              <w:rPr>
                <w:rFonts w:ascii="Arial" w:hAnsi="Arial" w:cs="Arial"/>
                <w:b/>
                <w:bCs/>
                <w:sz w:val="20"/>
                <w:szCs w:val="20"/>
              </w:rPr>
            </w:pPr>
            <w:r>
              <w:rPr>
                <w:rFonts w:ascii="Arial" w:hAnsi="Arial" w:cs="Arial"/>
                <w:b/>
                <w:bCs/>
                <w:sz w:val="20"/>
                <w:szCs w:val="20"/>
              </w:rPr>
              <w:t>E</w:t>
            </w:r>
            <w:r w:rsidR="009775F6">
              <w:rPr>
                <w:rFonts w:ascii="Arial" w:hAnsi="Arial" w:cs="Arial"/>
                <w:b/>
                <w:bCs/>
                <w:sz w:val="20"/>
                <w:szCs w:val="20"/>
              </w:rPr>
              <w:t>nergy to solution (M</w:t>
            </w:r>
            <w:r w:rsidR="005261A4">
              <w:rPr>
                <w:rFonts w:ascii="Arial" w:hAnsi="Arial" w:cs="Arial"/>
                <w:b/>
                <w:bCs/>
                <w:sz w:val="20"/>
                <w:szCs w:val="20"/>
              </w:rPr>
              <w:t>J)</w:t>
            </w:r>
          </w:p>
        </w:tc>
      </w:tr>
      <w:tr w:rsidR="005261A4" w14:paraId="1A7866DB"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6299B75"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53D89A3" w14:textId="77777777" w:rsidR="005261A4" w:rsidRDefault="005261A4">
            <w:pPr>
              <w:jc w:val="right"/>
              <w:rPr>
                <w:rFonts w:ascii="Arial" w:hAnsi="Arial" w:cs="Arial"/>
                <w:sz w:val="20"/>
                <w:szCs w:val="20"/>
              </w:rPr>
            </w:pPr>
            <w:r>
              <w:rPr>
                <w:rFonts w:ascii="Arial" w:hAnsi="Arial" w:cs="Arial"/>
                <w:sz w:val="20"/>
                <w:szCs w:val="20"/>
              </w:rPr>
              <w:t>16</w:t>
            </w:r>
          </w:p>
        </w:tc>
        <w:tc>
          <w:tcPr>
            <w:tcW w:w="1940" w:type="dxa"/>
            <w:tcBorders>
              <w:top w:val="nil"/>
              <w:left w:val="nil"/>
              <w:bottom w:val="single" w:sz="4" w:space="0" w:color="auto"/>
              <w:right w:val="single" w:sz="4" w:space="0" w:color="auto"/>
            </w:tcBorders>
            <w:shd w:val="clear" w:color="auto" w:fill="auto"/>
            <w:noWrap/>
            <w:vAlign w:val="bottom"/>
            <w:hideMark/>
          </w:tcPr>
          <w:p w14:paraId="24D5D32F" w14:textId="6E1B5AB9"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260" w:type="dxa"/>
            <w:tcBorders>
              <w:top w:val="nil"/>
              <w:left w:val="nil"/>
              <w:bottom w:val="single" w:sz="4" w:space="0" w:color="auto"/>
              <w:right w:val="single" w:sz="4" w:space="0" w:color="auto"/>
            </w:tcBorders>
            <w:shd w:val="clear" w:color="auto" w:fill="auto"/>
            <w:noWrap/>
            <w:vAlign w:val="bottom"/>
            <w:hideMark/>
          </w:tcPr>
          <w:p w14:paraId="3A1388EB" w14:textId="2A744BB7"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5261A4" w14:paraId="26BDCBE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180E9DFA"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3CF3F10" w14:textId="77777777" w:rsidR="005261A4" w:rsidRDefault="005261A4">
            <w:pPr>
              <w:jc w:val="right"/>
              <w:rPr>
                <w:rFonts w:ascii="Arial" w:hAnsi="Arial" w:cs="Arial"/>
                <w:sz w:val="20"/>
                <w:szCs w:val="20"/>
              </w:rPr>
            </w:pPr>
            <w:r>
              <w:rPr>
                <w:rFonts w:ascii="Arial" w:hAnsi="Arial" w:cs="Arial"/>
                <w:sz w:val="20"/>
                <w:szCs w:val="20"/>
              </w:rPr>
              <w:t>32</w:t>
            </w:r>
          </w:p>
        </w:tc>
        <w:tc>
          <w:tcPr>
            <w:tcW w:w="1940" w:type="dxa"/>
            <w:tcBorders>
              <w:top w:val="nil"/>
              <w:left w:val="nil"/>
              <w:bottom w:val="single" w:sz="4" w:space="0" w:color="auto"/>
              <w:right w:val="single" w:sz="4" w:space="0" w:color="auto"/>
            </w:tcBorders>
            <w:shd w:val="clear" w:color="auto" w:fill="auto"/>
            <w:noWrap/>
            <w:vAlign w:val="bottom"/>
            <w:hideMark/>
          </w:tcPr>
          <w:p w14:paraId="40B307FA" w14:textId="4A898385"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514</w:t>
            </w:r>
            <w:r w:rsidR="00A41C9A">
              <w:rPr>
                <w:rFonts w:ascii="Arial" w:hAnsi="Arial" w:cs="Arial"/>
                <w:sz w:val="20"/>
                <w:szCs w:val="20"/>
              </w:rPr>
              <w:t>,</w:t>
            </w:r>
            <w:r>
              <w:rPr>
                <w:rFonts w:ascii="Arial" w:hAnsi="Arial" w:cs="Arial"/>
                <w:sz w:val="20"/>
                <w:szCs w:val="20"/>
              </w:rPr>
              <w:t>17</w:t>
            </w:r>
          </w:p>
        </w:tc>
        <w:tc>
          <w:tcPr>
            <w:tcW w:w="2260" w:type="dxa"/>
            <w:tcBorders>
              <w:top w:val="nil"/>
              <w:left w:val="nil"/>
              <w:bottom w:val="single" w:sz="4" w:space="0" w:color="auto"/>
              <w:right w:val="single" w:sz="4" w:space="0" w:color="auto"/>
            </w:tcBorders>
            <w:shd w:val="clear" w:color="auto" w:fill="auto"/>
            <w:noWrap/>
            <w:vAlign w:val="bottom"/>
            <w:hideMark/>
          </w:tcPr>
          <w:p w14:paraId="2F45E062" w14:textId="18876F91"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6</w:t>
            </w:r>
          </w:p>
        </w:tc>
      </w:tr>
      <w:tr w:rsidR="005261A4" w14:paraId="2107157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A44D8AD" w14:textId="77777777" w:rsidR="005261A4" w:rsidRDefault="005261A4">
            <w:pPr>
              <w:jc w:val="right"/>
              <w:rPr>
                <w:rFonts w:ascii="Arial" w:hAnsi="Arial" w:cs="Arial"/>
                <w:sz w:val="20"/>
                <w:szCs w:val="20"/>
              </w:rPr>
            </w:pPr>
            <w:r>
              <w:rPr>
                <w:rFonts w:ascii="Arial" w:hAnsi="Arial" w:cs="Arial"/>
                <w:sz w:val="20"/>
                <w:szCs w:val="20"/>
              </w:rPr>
              <w:t>32</w:t>
            </w:r>
          </w:p>
        </w:tc>
        <w:tc>
          <w:tcPr>
            <w:tcW w:w="2220" w:type="dxa"/>
            <w:tcBorders>
              <w:top w:val="nil"/>
              <w:left w:val="nil"/>
              <w:bottom w:val="single" w:sz="4" w:space="0" w:color="auto"/>
              <w:right w:val="single" w:sz="4" w:space="0" w:color="auto"/>
            </w:tcBorders>
            <w:shd w:val="clear" w:color="auto" w:fill="auto"/>
            <w:noWrap/>
            <w:vAlign w:val="bottom"/>
            <w:hideMark/>
          </w:tcPr>
          <w:p w14:paraId="1E394AAD" w14:textId="77777777" w:rsidR="005261A4" w:rsidRDefault="005261A4">
            <w:pPr>
              <w:jc w:val="right"/>
              <w:rPr>
                <w:rFonts w:ascii="Arial" w:hAnsi="Arial" w:cs="Arial"/>
                <w:sz w:val="20"/>
                <w:szCs w:val="20"/>
              </w:rPr>
            </w:pPr>
            <w:r>
              <w:rPr>
                <w:rFonts w:ascii="Arial" w:hAnsi="Arial" w:cs="Arial"/>
                <w:sz w:val="20"/>
                <w:szCs w:val="20"/>
              </w:rPr>
              <w:t>4</w:t>
            </w:r>
          </w:p>
        </w:tc>
        <w:tc>
          <w:tcPr>
            <w:tcW w:w="1940" w:type="dxa"/>
            <w:tcBorders>
              <w:top w:val="nil"/>
              <w:left w:val="nil"/>
              <w:bottom w:val="single" w:sz="4" w:space="0" w:color="auto"/>
              <w:right w:val="single" w:sz="4" w:space="0" w:color="auto"/>
            </w:tcBorders>
            <w:shd w:val="clear" w:color="auto" w:fill="auto"/>
            <w:noWrap/>
            <w:vAlign w:val="bottom"/>
            <w:hideMark/>
          </w:tcPr>
          <w:p w14:paraId="16F2A2EC" w14:textId="1ECFD6E2" w:rsidR="005261A4" w:rsidRDefault="005261A4" w:rsidP="007D6114">
            <w:pPr>
              <w:jc w:val="right"/>
              <w:rPr>
                <w:rFonts w:ascii="Arial" w:hAnsi="Arial" w:cs="Arial"/>
                <w:sz w:val="20"/>
                <w:szCs w:val="20"/>
              </w:rPr>
            </w:pPr>
            <w:r>
              <w:rPr>
                <w:rFonts w:ascii="Arial" w:hAnsi="Arial" w:cs="Arial"/>
                <w:sz w:val="20"/>
                <w:szCs w:val="20"/>
              </w:rPr>
              <w:t>897</w:t>
            </w:r>
            <w:r w:rsidR="00A41C9A">
              <w:rPr>
                <w:rFonts w:ascii="Arial" w:hAnsi="Arial" w:cs="Arial"/>
                <w:sz w:val="20"/>
                <w:szCs w:val="20"/>
              </w:rPr>
              <w:t>,</w:t>
            </w:r>
            <w:r>
              <w:rPr>
                <w:rFonts w:ascii="Arial" w:hAnsi="Arial" w:cs="Arial"/>
                <w:sz w:val="20"/>
                <w:szCs w:val="20"/>
              </w:rPr>
              <w:t>9</w:t>
            </w:r>
            <w:r w:rsidR="0086140E">
              <w:rPr>
                <w:rFonts w:ascii="Arial" w:hAnsi="Arial" w:cs="Arial"/>
                <w:sz w:val="20"/>
                <w:szCs w:val="20"/>
              </w:rPr>
              <w:t xml:space="preserve">0 </w:t>
            </w:r>
          </w:p>
        </w:tc>
        <w:tc>
          <w:tcPr>
            <w:tcW w:w="2260" w:type="dxa"/>
            <w:tcBorders>
              <w:top w:val="nil"/>
              <w:left w:val="nil"/>
              <w:bottom w:val="single" w:sz="4" w:space="0" w:color="auto"/>
              <w:right w:val="single" w:sz="4" w:space="0" w:color="auto"/>
            </w:tcBorders>
            <w:shd w:val="clear" w:color="auto" w:fill="auto"/>
            <w:noWrap/>
            <w:vAlign w:val="bottom"/>
            <w:hideMark/>
          </w:tcPr>
          <w:p w14:paraId="7560E391" w14:textId="26736156"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bl>
    <w:p w14:paraId="5AF7EDD7" w14:textId="77777777" w:rsidR="00620544" w:rsidRPr="004A5A44" w:rsidRDefault="00620544" w:rsidP="004A5A44">
      <w:pPr>
        <w:spacing w:after="120"/>
        <w:jc w:val="both"/>
      </w:pPr>
    </w:p>
    <w:p w14:paraId="2FED7CD6" w14:textId="77777777" w:rsidR="004A5A44" w:rsidRPr="004A5A44" w:rsidRDefault="004A5A44" w:rsidP="004A5A44">
      <w:pPr>
        <w:pStyle w:val="Heading3"/>
      </w:pPr>
      <w:bookmarkStart w:id="522" w:name="_Toc503189094"/>
      <w:commentRangeStart w:id="523"/>
      <w:r w:rsidRPr="004A5A44">
        <w:t>GPAW</w:t>
      </w:r>
      <w:bookmarkEnd w:id="522"/>
      <w:commentRangeEnd w:id="523"/>
      <w:r w:rsidR="007D6114">
        <w:rPr>
          <w:rStyle w:val="CommentReference"/>
          <w:rFonts w:ascii="Times New Roman" w:hAnsi="Times New Roman" w:cs="Times New Roman"/>
          <w:b w:val="0"/>
          <w:bCs w:val="0"/>
          <w:lang w:val="de-DE" w:eastAsia="de-DE"/>
        </w:rPr>
        <w:commentReference w:id="523"/>
      </w:r>
    </w:p>
    <w:p w14:paraId="1C004758" w14:textId="030814E6" w:rsidR="004A5A44" w:rsidRDefault="00252E6C" w:rsidP="004A5A44">
      <w:pPr>
        <w:spacing w:after="120"/>
        <w:jc w:val="both"/>
      </w:pPr>
      <w:r w:rsidRPr="00252E6C">
        <w:t>GPAW</w:t>
      </w:r>
      <w:r w:rsidR="00D77AE8">
        <w:fldChar w:fldCharType="begin"/>
      </w:r>
      <w:r w:rsidR="00D77AE8">
        <w:instrText xml:space="preserve"> REF _Ref503168637 \r \h </w:instrText>
      </w:r>
      <w:r w:rsidR="00D77AE8">
        <w:fldChar w:fldCharType="separate"/>
      </w:r>
      <w:r w:rsidR="00D77AE8">
        <w:t>[8]</w:t>
      </w:r>
      <w:r w:rsidR="00D77AE8">
        <w:fldChar w:fldCharType="end"/>
      </w:r>
      <w:r w:rsidR="00D77AE8">
        <w:fldChar w:fldCharType="begin"/>
      </w:r>
      <w:r w:rsidR="00D77AE8">
        <w:instrText xml:space="preserve"> REF _Ref476982133 \r \h </w:instrText>
      </w:r>
      <w:r w:rsidR="00D77AE8">
        <w:fldChar w:fldCharType="separate"/>
      </w:r>
      <w:r w:rsidR="00D77AE8">
        <w:t>[9]</w:t>
      </w:r>
      <w:r w:rsidR="00D77AE8">
        <w:fldChar w:fldCharType="end"/>
      </w:r>
      <w:r w:rsidR="00D77AE8">
        <w:fldChar w:fldCharType="begin"/>
      </w:r>
      <w:r w:rsidR="00D77AE8">
        <w:instrText xml:space="preserve"> REF _Ref476982292 \r \h </w:instrText>
      </w:r>
      <w:r w:rsidR="00D77AE8">
        <w:fldChar w:fldCharType="separate"/>
      </w:r>
      <w:r w:rsidR="00D77AE8">
        <w:t>[10]</w:t>
      </w:r>
      <w:r w:rsidR="00D77AE8">
        <w:fldChar w:fldCharType="end"/>
      </w:r>
      <w:r w:rsidRPr="00252E6C">
        <w:t xml:space="preserve"> is a DFT program for ab-initio electronic structure calculations using the projector augmented wave method.</w:t>
      </w:r>
    </w:p>
    <w:p w14:paraId="1CBA93EF" w14:textId="657EE913" w:rsidR="00252E6C" w:rsidRDefault="00252E6C" w:rsidP="004A5A44">
      <w:pPr>
        <w:spacing w:after="120"/>
        <w:jc w:val="both"/>
      </w:pPr>
      <w:r w:rsidRPr="00252E6C">
        <w:lastRenderedPageBreak/>
        <w:t xml:space="preserve">GPAW is written mostly in Python, but includes also computational kernels written in C as well as leveraging external libraries such as </w:t>
      </w:r>
      <w:proofErr w:type="spellStart"/>
      <w:r w:rsidRPr="00252E6C">
        <w:t>NumPy</w:t>
      </w:r>
      <w:proofErr w:type="spellEnd"/>
      <w:r w:rsidRPr="00252E6C">
        <w:t xml:space="preserve">, BLAS and </w:t>
      </w:r>
      <w:proofErr w:type="spellStart"/>
      <w:r w:rsidRPr="00252E6C">
        <w:t>ScaLAPACK</w:t>
      </w:r>
      <w:proofErr w:type="spellEnd"/>
      <w:r w:rsidRPr="00252E6C">
        <w:t>.</w:t>
      </w:r>
      <w:r w:rsidR="005B70F8">
        <w:t xml:space="preserve"> </w:t>
      </w:r>
      <w:r w:rsidR="0046675D">
        <w:t>There is s</w:t>
      </w:r>
      <w:r w:rsidR="005B70F8" w:rsidRPr="005B70F8">
        <w:t xml:space="preserve">upport for offloading to accelerators using either CUDA or </w:t>
      </w:r>
      <w:proofErr w:type="spellStart"/>
      <w:r w:rsidR="005B70F8" w:rsidRPr="005B70F8">
        <w:t>pyMIC</w:t>
      </w:r>
      <w:proofErr w:type="spellEnd"/>
      <w:r w:rsidR="005B70F8" w:rsidRPr="005B70F8">
        <w:t>, respectively</w:t>
      </w:r>
      <w:r w:rsidR="005B70F8">
        <w:t>.</w:t>
      </w:r>
    </w:p>
    <w:p w14:paraId="4BD21D80" w14:textId="628777B5" w:rsidR="008E4438" w:rsidRDefault="008E4438" w:rsidP="004A5A44">
      <w:pPr>
        <w:spacing w:after="120"/>
        <w:jc w:val="both"/>
      </w:pPr>
      <w:r>
        <w:t>The GPU branch of GPAW happens to be very old and not functional so it has been agreed no</w:t>
      </w:r>
      <w:r w:rsidR="001F1706">
        <w:t>t</w:t>
      </w:r>
      <w:r>
        <w:t xml:space="preserve"> to run GPAW on DAVIDE</w:t>
      </w:r>
      <w:r>
        <w:fldChar w:fldCharType="begin"/>
      </w:r>
      <w:r>
        <w:instrText xml:space="preserve"> REF _Ref502828430 \r \h </w:instrText>
      </w:r>
      <w:r>
        <w:fldChar w:fldCharType="separate"/>
      </w:r>
      <w:r>
        <w:t>[1]</w:t>
      </w:r>
      <w:r>
        <w:fldChar w:fldCharType="end"/>
      </w:r>
      <w:r>
        <w:t xml:space="preserve">. However as in PRACE 4IP some effort has been </w:t>
      </w:r>
      <w:r w:rsidR="001F1706">
        <w:t>spent</w:t>
      </w:r>
      <w:r>
        <w:t xml:space="preserve"> to make it run on GPU</w:t>
      </w:r>
      <w:r w:rsidR="001F1706">
        <w:t xml:space="preserve"> </w:t>
      </w:r>
      <w:r w:rsidR="00A7005A">
        <w:t>unsuccessfully</w:t>
      </w:r>
      <w:r w:rsidR="001F1706">
        <w:t>.</w:t>
      </w:r>
    </w:p>
    <w:p w14:paraId="40CA5283" w14:textId="3BE3FF78" w:rsidR="00956393" w:rsidRDefault="00956393" w:rsidP="00A7005A">
      <w:pPr>
        <w:pStyle w:val="Heading4"/>
      </w:pPr>
      <w:bookmarkStart w:id="524" w:name="_Toc503189095"/>
      <w:r>
        <w:t>Test case 1 metrics</w:t>
      </w:r>
      <w:bookmarkEnd w:id="524"/>
    </w:p>
    <w:p w14:paraId="5E9AE443" w14:textId="1D6BA4E6" w:rsidR="001D0859" w:rsidRDefault="001D0859" w:rsidP="001D0859">
      <w:pPr>
        <w:pStyle w:val="Caption"/>
        <w:keepNext/>
      </w:pPr>
      <w:bookmarkStart w:id="525" w:name="_Toc503189147"/>
      <w:r>
        <w:t xml:space="preserve">Table </w:t>
      </w:r>
      <w:r w:rsidR="00557FEC">
        <w:fldChar w:fldCharType="begin"/>
      </w:r>
      <w:r w:rsidR="00557FEC">
        <w:instrText xml:space="preserve"> SEQ Table \* ARABIC </w:instrText>
      </w:r>
      <w:r w:rsidR="00557FEC">
        <w:fldChar w:fldCharType="separate"/>
      </w:r>
      <w:r w:rsidR="00150CFD">
        <w:rPr>
          <w:noProof/>
        </w:rPr>
        <w:t>14</w:t>
      </w:r>
      <w:r w:rsidR="00557FEC">
        <w:fldChar w:fldCharType="end"/>
      </w:r>
      <w:r>
        <w:t xml:space="preserve"> GPAW </w:t>
      </w:r>
      <w:r w:rsidRPr="00556953">
        <w:t xml:space="preserve">test case 1 metrics on </w:t>
      </w:r>
      <w:proofErr w:type="spellStart"/>
      <w:r w:rsidR="003E28C8">
        <w:t>Frioul</w:t>
      </w:r>
      <w:proofErr w:type="spellEnd"/>
      <w:r w:rsidR="003E28C8">
        <w:t>-PCP</w:t>
      </w:r>
      <w:bookmarkEnd w:id="525"/>
    </w:p>
    <w:tbl>
      <w:tblPr>
        <w:tblW w:w="8860" w:type="dxa"/>
        <w:tblLook w:val="04A0" w:firstRow="1" w:lastRow="0" w:firstColumn="1" w:lastColumn="0" w:noHBand="0" w:noVBand="1"/>
      </w:tblPr>
      <w:tblGrid>
        <w:gridCol w:w="3180"/>
        <w:gridCol w:w="2720"/>
        <w:gridCol w:w="2960"/>
      </w:tblGrid>
      <w:tr w:rsidR="00956393" w14:paraId="6099FA95"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1021" w14:textId="2C6A9741" w:rsidR="00956393" w:rsidRDefault="00956393">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40B8A69E"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06DCD311"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1D46963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E2F03F1"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3CB6F7E9" w14:textId="77777777" w:rsidR="00956393" w:rsidRDefault="00956393">
            <w:pPr>
              <w:jc w:val="right"/>
              <w:rPr>
                <w:rFonts w:ascii="Arial" w:hAnsi="Arial" w:cs="Arial"/>
                <w:sz w:val="20"/>
                <w:szCs w:val="20"/>
              </w:rPr>
            </w:pPr>
            <w:r>
              <w:rPr>
                <w:rFonts w:ascii="Arial" w:hAnsi="Arial" w:cs="Arial"/>
                <w:sz w:val="20"/>
                <w:szCs w:val="20"/>
              </w:rPr>
              <w:t>527</w:t>
            </w:r>
          </w:p>
        </w:tc>
        <w:tc>
          <w:tcPr>
            <w:tcW w:w="2960" w:type="dxa"/>
            <w:tcBorders>
              <w:top w:val="nil"/>
              <w:left w:val="nil"/>
              <w:bottom w:val="single" w:sz="4" w:space="0" w:color="auto"/>
              <w:right w:val="single" w:sz="4" w:space="0" w:color="auto"/>
            </w:tcBorders>
            <w:shd w:val="clear" w:color="auto" w:fill="auto"/>
            <w:noWrap/>
            <w:vAlign w:val="bottom"/>
            <w:hideMark/>
          </w:tcPr>
          <w:p w14:paraId="52518ACC" w14:textId="77777777" w:rsidR="00956393" w:rsidRDefault="00956393">
            <w:pPr>
              <w:jc w:val="right"/>
              <w:rPr>
                <w:rFonts w:ascii="Arial" w:hAnsi="Arial" w:cs="Arial"/>
                <w:sz w:val="20"/>
                <w:szCs w:val="20"/>
              </w:rPr>
            </w:pPr>
            <w:r>
              <w:rPr>
                <w:rFonts w:ascii="Arial" w:hAnsi="Arial" w:cs="Arial"/>
                <w:sz w:val="20"/>
                <w:szCs w:val="20"/>
              </w:rPr>
              <w:t>139</w:t>
            </w:r>
          </w:p>
        </w:tc>
      </w:tr>
      <w:tr w:rsidR="00956393" w14:paraId="430781D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7FCA6B9"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7294E7A3" w14:textId="77777777" w:rsidR="00956393" w:rsidRDefault="00956393">
            <w:pPr>
              <w:jc w:val="right"/>
              <w:rPr>
                <w:rFonts w:ascii="Arial" w:hAnsi="Arial" w:cs="Arial"/>
                <w:sz w:val="20"/>
                <w:szCs w:val="20"/>
              </w:rPr>
            </w:pPr>
            <w:r>
              <w:rPr>
                <w:rFonts w:ascii="Arial" w:hAnsi="Arial" w:cs="Arial"/>
                <w:sz w:val="20"/>
                <w:szCs w:val="20"/>
              </w:rPr>
              <w:t>307</w:t>
            </w:r>
          </w:p>
        </w:tc>
        <w:tc>
          <w:tcPr>
            <w:tcW w:w="2960" w:type="dxa"/>
            <w:tcBorders>
              <w:top w:val="nil"/>
              <w:left w:val="nil"/>
              <w:bottom w:val="single" w:sz="4" w:space="0" w:color="auto"/>
              <w:right w:val="single" w:sz="4" w:space="0" w:color="auto"/>
            </w:tcBorders>
            <w:shd w:val="clear" w:color="auto" w:fill="auto"/>
            <w:noWrap/>
            <w:vAlign w:val="bottom"/>
            <w:hideMark/>
          </w:tcPr>
          <w:p w14:paraId="55874FA6" w14:textId="77777777" w:rsidR="00956393" w:rsidRDefault="00956393">
            <w:pPr>
              <w:jc w:val="right"/>
              <w:rPr>
                <w:rFonts w:ascii="Arial" w:hAnsi="Arial" w:cs="Arial"/>
                <w:sz w:val="20"/>
                <w:szCs w:val="20"/>
              </w:rPr>
            </w:pPr>
            <w:r>
              <w:rPr>
                <w:rFonts w:ascii="Arial" w:hAnsi="Arial" w:cs="Arial"/>
                <w:sz w:val="20"/>
                <w:szCs w:val="20"/>
              </w:rPr>
              <w:t>225</w:t>
            </w:r>
          </w:p>
        </w:tc>
      </w:tr>
      <w:tr w:rsidR="00956393" w14:paraId="2AD67EC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20C526C"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7DC2B9BF" w14:textId="77777777" w:rsidR="00956393" w:rsidRDefault="00956393">
            <w:pPr>
              <w:jc w:val="right"/>
              <w:rPr>
                <w:rFonts w:ascii="Arial" w:hAnsi="Arial" w:cs="Arial"/>
                <w:sz w:val="20"/>
                <w:szCs w:val="20"/>
              </w:rPr>
            </w:pPr>
            <w:r>
              <w:rPr>
                <w:rFonts w:ascii="Arial" w:hAnsi="Arial" w:cs="Arial"/>
                <w:sz w:val="20"/>
                <w:szCs w:val="20"/>
              </w:rPr>
              <w:t>187</w:t>
            </w:r>
          </w:p>
        </w:tc>
        <w:tc>
          <w:tcPr>
            <w:tcW w:w="2960" w:type="dxa"/>
            <w:tcBorders>
              <w:top w:val="nil"/>
              <w:left w:val="nil"/>
              <w:bottom w:val="single" w:sz="4" w:space="0" w:color="auto"/>
              <w:right w:val="single" w:sz="4" w:space="0" w:color="auto"/>
            </w:tcBorders>
            <w:shd w:val="clear" w:color="auto" w:fill="auto"/>
            <w:noWrap/>
            <w:vAlign w:val="bottom"/>
            <w:hideMark/>
          </w:tcPr>
          <w:p w14:paraId="325CBD4A" w14:textId="77777777" w:rsidR="00956393" w:rsidRDefault="00956393">
            <w:pPr>
              <w:jc w:val="right"/>
              <w:rPr>
                <w:rFonts w:ascii="Arial" w:hAnsi="Arial" w:cs="Arial"/>
                <w:sz w:val="20"/>
                <w:szCs w:val="20"/>
              </w:rPr>
            </w:pPr>
            <w:r>
              <w:rPr>
                <w:rFonts w:ascii="Arial" w:hAnsi="Arial" w:cs="Arial"/>
                <w:sz w:val="20"/>
                <w:szCs w:val="20"/>
              </w:rPr>
              <w:t>277</w:t>
            </w:r>
          </w:p>
        </w:tc>
      </w:tr>
      <w:tr w:rsidR="00956393" w14:paraId="0AD277E7"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1C94E7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22D2EB7E" w14:textId="77777777" w:rsidR="00956393" w:rsidRDefault="00956393">
            <w:pPr>
              <w:jc w:val="right"/>
              <w:rPr>
                <w:rFonts w:ascii="Arial" w:hAnsi="Arial" w:cs="Arial"/>
                <w:sz w:val="20"/>
                <w:szCs w:val="20"/>
              </w:rPr>
            </w:pPr>
            <w:r>
              <w:rPr>
                <w:rFonts w:ascii="Arial" w:hAnsi="Arial" w:cs="Arial"/>
                <w:sz w:val="20"/>
                <w:szCs w:val="20"/>
              </w:rPr>
              <w:t>141</w:t>
            </w:r>
          </w:p>
        </w:tc>
        <w:tc>
          <w:tcPr>
            <w:tcW w:w="2960" w:type="dxa"/>
            <w:tcBorders>
              <w:top w:val="nil"/>
              <w:left w:val="nil"/>
              <w:bottom w:val="single" w:sz="4" w:space="0" w:color="auto"/>
              <w:right w:val="single" w:sz="4" w:space="0" w:color="auto"/>
            </w:tcBorders>
            <w:shd w:val="clear" w:color="auto" w:fill="auto"/>
            <w:noWrap/>
            <w:vAlign w:val="bottom"/>
            <w:hideMark/>
          </w:tcPr>
          <w:p w14:paraId="10A0FB39" w14:textId="77777777" w:rsidR="00956393" w:rsidRDefault="00956393">
            <w:pPr>
              <w:jc w:val="right"/>
              <w:rPr>
                <w:rFonts w:ascii="Arial" w:hAnsi="Arial" w:cs="Arial"/>
                <w:sz w:val="20"/>
                <w:szCs w:val="20"/>
              </w:rPr>
            </w:pPr>
            <w:r>
              <w:rPr>
                <w:rFonts w:ascii="Arial" w:hAnsi="Arial" w:cs="Arial"/>
                <w:sz w:val="20"/>
                <w:szCs w:val="20"/>
              </w:rPr>
              <w:t>442</w:t>
            </w:r>
          </w:p>
        </w:tc>
      </w:tr>
      <w:tr w:rsidR="00956393" w14:paraId="7945A8D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74E8341"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2A0E2025" w14:textId="77777777" w:rsidR="00956393" w:rsidRDefault="00956393">
            <w:pPr>
              <w:jc w:val="right"/>
              <w:rPr>
                <w:rFonts w:ascii="Arial" w:hAnsi="Arial" w:cs="Arial"/>
                <w:sz w:val="20"/>
                <w:szCs w:val="20"/>
              </w:rPr>
            </w:pPr>
            <w:r>
              <w:rPr>
                <w:rFonts w:ascii="Arial" w:hAnsi="Arial" w:cs="Arial"/>
                <w:sz w:val="20"/>
                <w:szCs w:val="20"/>
              </w:rPr>
              <w:t>115</w:t>
            </w:r>
          </w:p>
        </w:tc>
        <w:tc>
          <w:tcPr>
            <w:tcW w:w="2960" w:type="dxa"/>
            <w:tcBorders>
              <w:top w:val="nil"/>
              <w:left w:val="nil"/>
              <w:bottom w:val="single" w:sz="4" w:space="0" w:color="auto"/>
              <w:right w:val="single" w:sz="4" w:space="0" w:color="auto"/>
            </w:tcBorders>
            <w:shd w:val="clear" w:color="auto" w:fill="auto"/>
            <w:noWrap/>
            <w:vAlign w:val="bottom"/>
            <w:hideMark/>
          </w:tcPr>
          <w:p w14:paraId="7AF3E283" w14:textId="77777777" w:rsidR="00956393" w:rsidRDefault="00956393">
            <w:pPr>
              <w:jc w:val="right"/>
              <w:rPr>
                <w:rFonts w:ascii="Arial" w:hAnsi="Arial" w:cs="Arial"/>
                <w:sz w:val="20"/>
                <w:szCs w:val="20"/>
              </w:rPr>
            </w:pPr>
            <w:r>
              <w:rPr>
                <w:rFonts w:ascii="Arial" w:hAnsi="Arial" w:cs="Arial"/>
                <w:sz w:val="20"/>
                <w:szCs w:val="20"/>
              </w:rPr>
              <w:t>774</w:t>
            </w:r>
          </w:p>
        </w:tc>
      </w:tr>
      <w:tr w:rsidR="00956393" w14:paraId="7F9B89DE"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AED4B"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211DF7BE" w14:textId="77777777" w:rsidR="00956393" w:rsidRDefault="00956393">
            <w:pPr>
              <w:jc w:val="right"/>
              <w:rPr>
                <w:rFonts w:ascii="Arial" w:hAnsi="Arial" w:cs="Arial"/>
                <w:sz w:val="20"/>
                <w:szCs w:val="20"/>
              </w:rPr>
            </w:pPr>
            <w:r>
              <w:rPr>
                <w:rFonts w:ascii="Arial" w:hAnsi="Arial" w:cs="Arial"/>
                <w:sz w:val="20"/>
                <w:szCs w:val="20"/>
              </w:rPr>
              <w:t>118</w:t>
            </w:r>
          </w:p>
        </w:tc>
        <w:tc>
          <w:tcPr>
            <w:tcW w:w="2960" w:type="dxa"/>
            <w:tcBorders>
              <w:top w:val="nil"/>
              <w:left w:val="nil"/>
              <w:bottom w:val="single" w:sz="4" w:space="0" w:color="auto"/>
              <w:right w:val="single" w:sz="4" w:space="0" w:color="auto"/>
            </w:tcBorders>
            <w:shd w:val="clear" w:color="auto" w:fill="auto"/>
            <w:noWrap/>
            <w:vAlign w:val="bottom"/>
            <w:hideMark/>
          </w:tcPr>
          <w:p w14:paraId="15B5EEEC" w14:textId="77777777" w:rsidR="00956393" w:rsidRDefault="00956393">
            <w:pPr>
              <w:jc w:val="right"/>
              <w:rPr>
                <w:rFonts w:ascii="Arial" w:hAnsi="Arial" w:cs="Arial"/>
                <w:sz w:val="20"/>
                <w:szCs w:val="20"/>
              </w:rPr>
            </w:pPr>
            <w:r>
              <w:rPr>
                <w:rFonts w:ascii="Arial" w:hAnsi="Arial" w:cs="Arial"/>
                <w:sz w:val="20"/>
                <w:szCs w:val="20"/>
              </w:rPr>
              <w:t>1700</w:t>
            </w:r>
          </w:p>
        </w:tc>
      </w:tr>
    </w:tbl>
    <w:p w14:paraId="4A5F0F8A" w14:textId="77777777" w:rsidR="00956393" w:rsidRDefault="00956393" w:rsidP="004A5A44">
      <w:pPr>
        <w:spacing w:after="120"/>
        <w:jc w:val="both"/>
      </w:pPr>
    </w:p>
    <w:p w14:paraId="0D04FFB4" w14:textId="04719ECB" w:rsidR="00956393" w:rsidRDefault="00956393" w:rsidP="00A7005A">
      <w:pPr>
        <w:pStyle w:val="Heading4"/>
      </w:pPr>
      <w:bookmarkStart w:id="526" w:name="_Toc503189096"/>
      <w:r>
        <w:t>Test case 2 metrics</w:t>
      </w:r>
      <w:bookmarkEnd w:id="526"/>
    </w:p>
    <w:p w14:paraId="20693145" w14:textId="433DAF36" w:rsidR="001D0859" w:rsidRDefault="001D0859" w:rsidP="001D0859">
      <w:pPr>
        <w:pStyle w:val="Caption"/>
        <w:keepNext/>
      </w:pPr>
      <w:bookmarkStart w:id="527" w:name="_Toc503189148"/>
      <w:r>
        <w:t xml:space="preserve">Table </w:t>
      </w:r>
      <w:r w:rsidR="00557FEC">
        <w:fldChar w:fldCharType="begin"/>
      </w:r>
      <w:r w:rsidR="00557FEC">
        <w:instrText xml:space="preserve"> SEQ Table \* ARABIC </w:instrText>
      </w:r>
      <w:r w:rsidR="00557FEC">
        <w:fldChar w:fldCharType="separate"/>
      </w:r>
      <w:r w:rsidR="00150CFD">
        <w:rPr>
          <w:noProof/>
        </w:rPr>
        <w:t>15</w:t>
      </w:r>
      <w:r w:rsidR="00557FEC">
        <w:fldChar w:fldCharType="end"/>
      </w:r>
      <w:r>
        <w:t xml:space="preserve"> GPAW test case 2</w:t>
      </w:r>
      <w:r w:rsidRPr="00451CE7">
        <w:t xml:space="preserve"> metrics on </w:t>
      </w:r>
      <w:proofErr w:type="spellStart"/>
      <w:r w:rsidR="003E28C8">
        <w:t>Frioul</w:t>
      </w:r>
      <w:proofErr w:type="spellEnd"/>
      <w:r w:rsidR="003E28C8">
        <w:t>-PCP</w:t>
      </w:r>
      <w:bookmarkEnd w:id="527"/>
    </w:p>
    <w:tbl>
      <w:tblPr>
        <w:tblW w:w="8860" w:type="dxa"/>
        <w:tblLook w:val="04A0" w:firstRow="1" w:lastRow="0" w:firstColumn="1" w:lastColumn="0" w:noHBand="0" w:noVBand="1"/>
      </w:tblPr>
      <w:tblGrid>
        <w:gridCol w:w="3180"/>
        <w:gridCol w:w="2720"/>
        <w:gridCol w:w="2960"/>
      </w:tblGrid>
      <w:tr w:rsidR="00956393" w14:paraId="3C425C0E"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EB37A" w14:textId="26F28451" w:rsidR="00956393" w:rsidRDefault="00956393">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59D83213"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5605EC2D"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5852AFA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8D25987"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18C18515" w14:textId="77777777" w:rsidR="00956393" w:rsidRDefault="00956393">
            <w:pPr>
              <w:jc w:val="right"/>
              <w:rPr>
                <w:rFonts w:ascii="Arial" w:hAnsi="Arial" w:cs="Arial"/>
                <w:sz w:val="20"/>
                <w:szCs w:val="20"/>
              </w:rPr>
            </w:pPr>
            <w:r>
              <w:rPr>
                <w:rFonts w:ascii="Arial" w:hAnsi="Arial" w:cs="Arial"/>
                <w:sz w:val="20"/>
                <w:szCs w:val="20"/>
              </w:rPr>
              <w:t>457</w:t>
            </w:r>
          </w:p>
        </w:tc>
        <w:tc>
          <w:tcPr>
            <w:tcW w:w="2960" w:type="dxa"/>
            <w:tcBorders>
              <w:top w:val="nil"/>
              <w:left w:val="nil"/>
              <w:bottom w:val="single" w:sz="4" w:space="0" w:color="auto"/>
              <w:right w:val="single" w:sz="4" w:space="0" w:color="auto"/>
            </w:tcBorders>
            <w:shd w:val="clear" w:color="auto" w:fill="auto"/>
            <w:noWrap/>
            <w:vAlign w:val="bottom"/>
            <w:hideMark/>
          </w:tcPr>
          <w:p w14:paraId="531B45D4" w14:textId="77777777" w:rsidR="00956393" w:rsidRDefault="00956393">
            <w:pPr>
              <w:jc w:val="right"/>
              <w:rPr>
                <w:rFonts w:ascii="Arial" w:hAnsi="Arial" w:cs="Arial"/>
                <w:sz w:val="20"/>
                <w:szCs w:val="20"/>
              </w:rPr>
            </w:pPr>
            <w:r>
              <w:rPr>
                <w:rFonts w:ascii="Arial" w:hAnsi="Arial" w:cs="Arial"/>
                <w:sz w:val="20"/>
                <w:szCs w:val="20"/>
              </w:rPr>
              <w:t>144</w:t>
            </w:r>
          </w:p>
        </w:tc>
      </w:tr>
      <w:tr w:rsidR="00956393" w14:paraId="5D9A373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728969E"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6B271126" w14:textId="77777777" w:rsidR="00956393" w:rsidRDefault="00956393">
            <w:pPr>
              <w:jc w:val="right"/>
              <w:rPr>
                <w:rFonts w:ascii="Arial" w:hAnsi="Arial" w:cs="Arial"/>
                <w:sz w:val="20"/>
                <w:szCs w:val="20"/>
              </w:rPr>
            </w:pPr>
            <w:r>
              <w:rPr>
                <w:rFonts w:ascii="Arial" w:hAnsi="Arial" w:cs="Arial"/>
                <w:sz w:val="20"/>
                <w:szCs w:val="20"/>
              </w:rPr>
              <w:t>215</w:t>
            </w:r>
          </w:p>
        </w:tc>
        <w:tc>
          <w:tcPr>
            <w:tcW w:w="2960" w:type="dxa"/>
            <w:tcBorders>
              <w:top w:val="nil"/>
              <w:left w:val="nil"/>
              <w:bottom w:val="single" w:sz="4" w:space="0" w:color="auto"/>
              <w:right w:val="single" w:sz="4" w:space="0" w:color="auto"/>
            </w:tcBorders>
            <w:shd w:val="clear" w:color="auto" w:fill="auto"/>
            <w:noWrap/>
            <w:vAlign w:val="bottom"/>
            <w:hideMark/>
          </w:tcPr>
          <w:p w14:paraId="54C9D26B" w14:textId="77777777" w:rsidR="00956393" w:rsidRDefault="00956393">
            <w:pPr>
              <w:jc w:val="right"/>
              <w:rPr>
                <w:rFonts w:ascii="Arial" w:hAnsi="Arial" w:cs="Arial"/>
                <w:sz w:val="20"/>
                <w:szCs w:val="20"/>
              </w:rPr>
            </w:pPr>
            <w:r>
              <w:rPr>
                <w:rFonts w:ascii="Arial" w:hAnsi="Arial" w:cs="Arial"/>
                <w:sz w:val="20"/>
                <w:szCs w:val="20"/>
              </w:rPr>
              <w:t>188</w:t>
            </w:r>
          </w:p>
        </w:tc>
      </w:tr>
      <w:tr w:rsidR="00956393" w14:paraId="34E5DF5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4481B0"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F2FEE77" w14:textId="77777777" w:rsidR="00956393" w:rsidRDefault="00956393">
            <w:pPr>
              <w:jc w:val="right"/>
              <w:rPr>
                <w:rFonts w:ascii="Arial" w:hAnsi="Arial" w:cs="Arial"/>
                <w:sz w:val="20"/>
                <w:szCs w:val="20"/>
              </w:rPr>
            </w:pPr>
            <w:r>
              <w:rPr>
                <w:rFonts w:ascii="Arial" w:hAnsi="Arial" w:cs="Arial"/>
                <w:sz w:val="20"/>
                <w:szCs w:val="20"/>
              </w:rPr>
              <w:t>129</w:t>
            </w:r>
          </w:p>
        </w:tc>
        <w:tc>
          <w:tcPr>
            <w:tcW w:w="2960" w:type="dxa"/>
            <w:tcBorders>
              <w:top w:val="nil"/>
              <w:left w:val="nil"/>
              <w:bottom w:val="single" w:sz="4" w:space="0" w:color="auto"/>
              <w:right w:val="single" w:sz="4" w:space="0" w:color="auto"/>
            </w:tcBorders>
            <w:shd w:val="clear" w:color="auto" w:fill="auto"/>
            <w:noWrap/>
            <w:vAlign w:val="bottom"/>
            <w:hideMark/>
          </w:tcPr>
          <w:p w14:paraId="4CDC278B" w14:textId="77777777" w:rsidR="00956393" w:rsidRDefault="00956393">
            <w:pPr>
              <w:jc w:val="right"/>
              <w:rPr>
                <w:rFonts w:ascii="Arial" w:hAnsi="Arial" w:cs="Arial"/>
                <w:sz w:val="20"/>
                <w:szCs w:val="20"/>
              </w:rPr>
            </w:pPr>
            <w:r>
              <w:rPr>
                <w:rFonts w:ascii="Arial" w:hAnsi="Arial" w:cs="Arial"/>
                <w:sz w:val="20"/>
                <w:szCs w:val="20"/>
              </w:rPr>
              <w:t>231</w:t>
            </w:r>
          </w:p>
        </w:tc>
      </w:tr>
      <w:tr w:rsidR="00956393" w14:paraId="4272854D"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1B57F9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5AEBC6A6" w14:textId="77777777" w:rsidR="00956393" w:rsidRDefault="00956393">
            <w:pPr>
              <w:jc w:val="right"/>
              <w:rPr>
                <w:rFonts w:ascii="Arial" w:hAnsi="Arial" w:cs="Arial"/>
                <w:sz w:val="20"/>
                <w:szCs w:val="20"/>
              </w:rPr>
            </w:pPr>
            <w:r>
              <w:rPr>
                <w:rFonts w:ascii="Arial" w:hAnsi="Arial" w:cs="Arial"/>
                <w:sz w:val="20"/>
                <w:szCs w:val="20"/>
              </w:rPr>
              <w:t>72</w:t>
            </w:r>
          </w:p>
        </w:tc>
        <w:tc>
          <w:tcPr>
            <w:tcW w:w="2960" w:type="dxa"/>
            <w:tcBorders>
              <w:top w:val="nil"/>
              <w:left w:val="nil"/>
              <w:bottom w:val="single" w:sz="4" w:space="0" w:color="auto"/>
              <w:right w:val="single" w:sz="4" w:space="0" w:color="auto"/>
            </w:tcBorders>
            <w:shd w:val="clear" w:color="auto" w:fill="auto"/>
            <w:noWrap/>
            <w:vAlign w:val="bottom"/>
            <w:hideMark/>
          </w:tcPr>
          <w:p w14:paraId="2230BA94" w14:textId="77777777" w:rsidR="00956393" w:rsidRDefault="00956393">
            <w:pPr>
              <w:jc w:val="right"/>
              <w:rPr>
                <w:rFonts w:ascii="Arial" w:hAnsi="Arial" w:cs="Arial"/>
                <w:sz w:val="20"/>
                <w:szCs w:val="20"/>
              </w:rPr>
            </w:pPr>
            <w:r>
              <w:rPr>
                <w:rFonts w:ascii="Arial" w:hAnsi="Arial" w:cs="Arial"/>
                <w:sz w:val="20"/>
                <w:szCs w:val="20"/>
              </w:rPr>
              <w:t>327</w:t>
            </w:r>
          </w:p>
        </w:tc>
      </w:tr>
      <w:tr w:rsidR="00956393" w14:paraId="004D164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E70A407"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02517E35" w14:textId="77777777" w:rsidR="00956393" w:rsidRDefault="00956393">
            <w:pPr>
              <w:jc w:val="right"/>
              <w:rPr>
                <w:rFonts w:ascii="Arial" w:hAnsi="Arial" w:cs="Arial"/>
                <w:sz w:val="20"/>
                <w:szCs w:val="20"/>
              </w:rPr>
            </w:pPr>
            <w:r>
              <w:rPr>
                <w:rFonts w:ascii="Arial" w:hAnsi="Arial" w:cs="Arial"/>
                <w:sz w:val="20"/>
                <w:szCs w:val="20"/>
              </w:rPr>
              <w:t>50</w:t>
            </w:r>
          </w:p>
        </w:tc>
        <w:tc>
          <w:tcPr>
            <w:tcW w:w="2960" w:type="dxa"/>
            <w:tcBorders>
              <w:top w:val="nil"/>
              <w:left w:val="nil"/>
              <w:bottom w:val="single" w:sz="4" w:space="0" w:color="auto"/>
              <w:right w:val="single" w:sz="4" w:space="0" w:color="auto"/>
            </w:tcBorders>
            <w:shd w:val="clear" w:color="auto" w:fill="auto"/>
            <w:noWrap/>
            <w:vAlign w:val="bottom"/>
            <w:hideMark/>
          </w:tcPr>
          <w:p w14:paraId="0B636CAE" w14:textId="77777777" w:rsidR="00956393" w:rsidRDefault="00956393">
            <w:pPr>
              <w:jc w:val="right"/>
              <w:rPr>
                <w:rFonts w:ascii="Arial" w:hAnsi="Arial" w:cs="Arial"/>
                <w:sz w:val="20"/>
                <w:szCs w:val="20"/>
              </w:rPr>
            </w:pPr>
            <w:r>
              <w:rPr>
                <w:rFonts w:ascii="Arial" w:hAnsi="Arial" w:cs="Arial"/>
                <w:sz w:val="20"/>
                <w:szCs w:val="20"/>
              </w:rPr>
              <w:t>577</w:t>
            </w:r>
          </w:p>
        </w:tc>
      </w:tr>
      <w:tr w:rsidR="00956393" w14:paraId="71855B2B"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85B40DA"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4FD3AAD7" w14:textId="77777777" w:rsidR="00956393" w:rsidRDefault="00956393">
            <w:pPr>
              <w:jc w:val="right"/>
              <w:rPr>
                <w:rFonts w:ascii="Arial" w:hAnsi="Arial" w:cs="Arial"/>
                <w:sz w:val="20"/>
                <w:szCs w:val="20"/>
              </w:rPr>
            </w:pPr>
            <w:r>
              <w:rPr>
                <w:rFonts w:ascii="Arial" w:hAnsi="Arial" w:cs="Arial"/>
                <w:sz w:val="20"/>
                <w:szCs w:val="20"/>
              </w:rPr>
              <w:t>36</w:t>
            </w:r>
          </w:p>
        </w:tc>
        <w:tc>
          <w:tcPr>
            <w:tcW w:w="2960" w:type="dxa"/>
            <w:tcBorders>
              <w:top w:val="nil"/>
              <w:left w:val="nil"/>
              <w:bottom w:val="single" w:sz="4" w:space="0" w:color="auto"/>
              <w:right w:val="single" w:sz="4" w:space="0" w:color="auto"/>
            </w:tcBorders>
            <w:shd w:val="clear" w:color="auto" w:fill="auto"/>
            <w:noWrap/>
            <w:vAlign w:val="bottom"/>
            <w:hideMark/>
          </w:tcPr>
          <w:p w14:paraId="064DCB85" w14:textId="77777777" w:rsidR="00956393" w:rsidRDefault="00956393">
            <w:pPr>
              <w:jc w:val="right"/>
              <w:rPr>
                <w:rFonts w:ascii="Arial" w:hAnsi="Arial" w:cs="Arial"/>
                <w:sz w:val="20"/>
                <w:szCs w:val="20"/>
              </w:rPr>
            </w:pPr>
            <w:r>
              <w:rPr>
                <w:rFonts w:ascii="Arial" w:hAnsi="Arial" w:cs="Arial"/>
                <w:sz w:val="20"/>
                <w:szCs w:val="20"/>
              </w:rPr>
              <w:t>1100</w:t>
            </w:r>
          </w:p>
        </w:tc>
      </w:tr>
    </w:tbl>
    <w:p w14:paraId="2CCC48A7" w14:textId="77777777" w:rsidR="00956393" w:rsidRPr="004A5A44" w:rsidRDefault="00956393" w:rsidP="004A5A44">
      <w:pPr>
        <w:spacing w:after="120"/>
        <w:jc w:val="both"/>
      </w:pPr>
    </w:p>
    <w:p w14:paraId="51BDAE72" w14:textId="77777777" w:rsidR="004A5A44" w:rsidRPr="004A5A44" w:rsidRDefault="004A5A44" w:rsidP="004A5A44">
      <w:pPr>
        <w:pStyle w:val="Heading3"/>
      </w:pPr>
      <w:bookmarkStart w:id="528" w:name="_Toc503189097"/>
      <w:r w:rsidRPr="004A5A44">
        <w:t>GROMACS</w:t>
      </w:r>
      <w:bookmarkEnd w:id="528"/>
    </w:p>
    <w:p w14:paraId="2947FC5D" w14:textId="0F9D6DDB" w:rsidR="00987B0E" w:rsidRDefault="00987B0E" w:rsidP="00AF3142">
      <w:pPr>
        <w:spacing w:after="120"/>
        <w:jc w:val="both"/>
      </w:pPr>
      <w:r w:rsidRPr="00987B0E">
        <w:t>GROMACS</w:t>
      </w:r>
      <w:r w:rsidR="001A74D0">
        <w:fldChar w:fldCharType="begin"/>
      </w:r>
      <w:r w:rsidR="001A74D0">
        <w:instrText xml:space="preserve"> REF _Ref503168637 \r \h </w:instrText>
      </w:r>
      <w:r w:rsidR="001A74D0">
        <w:fldChar w:fldCharType="separate"/>
      </w:r>
      <w:r w:rsidR="001A74D0">
        <w:t>[8]</w:t>
      </w:r>
      <w:r w:rsidR="001A74D0">
        <w:fldChar w:fldCharType="end"/>
      </w:r>
      <w:r w:rsidR="001A74D0">
        <w:fldChar w:fldCharType="begin"/>
      </w:r>
      <w:r w:rsidR="001A74D0">
        <w:instrText xml:space="preserve"> REF _Ref476982133 \r \h </w:instrText>
      </w:r>
      <w:r w:rsidR="001A74D0">
        <w:fldChar w:fldCharType="separate"/>
      </w:r>
      <w:r w:rsidR="001A74D0">
        <w:t>[9]</w:t>
      </w:r>
      <w:r w:rsidR="001A74D0">
        <w:fldChar w:fldCharType="end"/>
      </w:r>
      <w:r w:rsidR="001A74D0">
        <w:fldChar w:fldCharType="begin"/>
      </w:r>
      <w:r w:rsidR="001A74D0">
        <w:instrText xml:space="preserve"> REF _Ref476982292 \r \h </w:instrText>
      </w:r>
      <w:r w:rsidR="001A74D0">
        <w:fldChar w:fldCharType="separate"/>
      </w:r>
      <w:r w:rsidR="001A74D0">
        <w:t>[10]</w:t>
      </w:r>
      <w:r w:rsidR="001A74D0">
        <w:fldChar w:fldCharType="end"/>
      </w:r>
      <w:r w:rsidRPr="00987B0E">
        <w:t xml:space="preserve"> is a versatile package to perform molecular dynamics, i.e. simulate the Newtonian equations of motion for systems with hundreds to millions of particles.</w:t>
      </w:r>
    </w:p>
    <w:p w14:paraId="39FF1274" w14:textId="49A94763" w:rsidR="00AF3142" w:rsidRDefault="00AF3142" w:rsidP="00AF3142">
      <w:pPr>
        <w:spacing w:after="120"/>
        <w:jc w:val="both"/>
      </w:pPr>
      <w:r w:rsidRPr="00AF3142">
        <w:t>Parallelisation is achieved</w:t>
      </w:r>
      <w:r>
        <w:t xml:space="preserve"> using combined </w:t>
      </w:r>
      <w:proofErr w:type="spellStart"/>
      <w:r>
        <w:t>OpenMP</w:t>
      </w:r>
      <w:proofErr w:type="spellEnd"/>
      <w:r>
        <w:t xml:space="preserve"> and MPI. </w:t>
      </w:r>
      <w:r w:rsidRPr="00AF3142">
        <w:t xml:space="preserve">Offloading for accelerators is implemented through CUDA for GPU and through </w:t>
      </w:r>
      <w:proofErr w:type="spellStart"/>
      <w:r w:rsidRPr="00AF3142">
        <w:t>OpenMP</w:t>
      </w:r>
      <w:proofErr w:type="spellEnd"/>
      <w:r w:rsidRPr="00AF3142">
        <w:t xml:space="preserve"> for MIC (Intel Xeon Phi).</w:t>
      </w:r>
    </w:p>
    <w:p w14:paraId="0715BB07" w14:textId="40E7AFB7" w:rsidR="00D11025" w:rsidRDefault="00D11025" w:rsidP="00A7005A">
      <w:pPr>
        <w:pStyle w:val="Heading4"/>
      </w:pPr>
      <w:bookmarkStart w:id="529" w:name="_Toc503189098"/>
      <w:r>
        <w:t>Test case 1</w:t>
      </w:r>
      <w:r w:rsidR="00280D2E">
        <w:t xml:space="preserve"> metrics</w:t>
      </w:r>
      <w:bookmarkEnd w:id="529"/>
    </w:p>
    <w:p w14:paraId="4FD35F9A" w14:textId="7221289A" w:rsidR="001D0859" w:rsidRDefault="001D0859" w:rsidP="001D0859">
      <w:pPr>
        <w:pStyle w:val="Caption"/>
        <w:keepNext/>
      </w:pPr>
      <w:bookmarkStart w:id="530" w:name="_Toc503189149"/>
      <w:r>
        <w:t xml:space="preserve">Table </w:t>
      </w:r>
      <w:r w:rsidR="00557FEC">
        <w:fldChar w:fldCharType="begin"/>
      </w:r>
      <w:r w:rsidR="00557FEC">
        <w:instrText xml:space="preserve"> SEQ Table \* ARABIC </w:instrText>
      </w:r>
      <w:r w:rsidR="00557FEC">
        <w:fldChar w:fldCharType="separate"/>
      </w:r>
      <w:r w:rsidR="00150CFD">
        <w:rPr>
          <w:noProof/>
        </w:rPr>
        <w:t>16</w:t>
      </w:r>
      <w:r w:rsidR="00557FEC">
        <w:fldChar w:fldCharType="end"/>
      </w:r>
      <w:r>
        <w:t xml:space="preserve"> </w:t>
      </w:r>
      <w:r w:rsidRPr="00B62FD1">
        <w:t xml:space="preserve"> </w:t>
      </w:r>
      <w:r>
        <w:t>GROMACS</w:t>
      </w:r>
      <w:r w:rsidRPr="00B62FD1">
        <w:t xml:space="preserve"> test case 1 metrics on </w:t>
      </w:r>
      <w:proofErr w:type="spellStart"/>
      <w:r w:rsidR="003E28C8">
        <w:t>Frioul</w:t>
      </w:r>
      <w:proofErr w:type="spellEnd"/>
      <w:r w:rsidR="003E28C8">
        <w:t>-PCP</w:t>
      </w:r>
      <w:bookmarkEnd w:id="530"/>
    </w:p>
    <w:tbl>
      <w:tblPr>
        <w:tblW w:w="10020" w:type="dxa"/>
        <w:tblLook w:val="04A0" w:firstRow="1" w:lastRow="0" w:firstColumn="1" w:lastColumn="0" w:noHBand="0" w:noVBand="1"/>
      </w:tblPr>
      <w:tblGrid>
        <w:gridCol w:w="3180"/>
        <w:gridCol w:w="2060"/>
        <w:gridCol w:w="2420"/>
        <w:gridCol w:w="2360"/>
      </w:tblGrid>
      <w:tr w:rsidR="00D11025" w14:paraId="6A9AC294" w14:textId="77777777" w:rsidTr="000645E3">
        <w:trPr>
          <w:trHeight w:val="487"/>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1040F" w14:textId="48005F2C" w:rsidR="00D11025" w:rsidRDefault="00D11025">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21356594"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1886A61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009EE3EE"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F13E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E278C8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5E47A190" w14:textId="77777777" w:rsidR="00D11025" w:rsidRDefault="00D11025">
            <w:pPr>
              <w:jc w:val="right"/>
              <w:rPr>
                <w:rFonts w:ascii="Arial" w:hAnsi="Arial" w:cs="Arial"/>
                <w:sz w:val="20"/>
                <w:szCs w:val="20"/>
              </w:rPr>
            </w:pPr>
            <w:r>
              <w:rPr>
                <w:rFonts w:ascii="Arial" w:hAnsi="Arial" w:cs="Arial"/>
                <w:sz w:val="20"/>
                <w:szCs w:val="20"/>
              </w:rPr>
              <w:t>672,316</w:t>
            </w:r>
          </w:p>
        </w:tc>
        <w:tc>
          <w:tcPr>
            <w:tcW w:w="2420" w:type="dxa"/>
            <w:tcBorders>
              <w:top w:val="nil"/>
              <w:left w:val="nil"/>
              <w:bottom w:val="single" w:sz="4" w:space="0" w:color="auto"/>
              <w:right w:val="single" w:sz="4" w:space="0" w:color="auto"/>
            </w:tcBorders>
            <w:shd w:val="clear" w:color="auto" w:fill="auto"/>
            <w:noWrap/>
            <w:vAlign w:val="bottom"/>
            <w:hideMark/>
          </w:tcPr>
          <w:p w14:paraId="7D0DEED2" w14:textId="514FF69F" w:rsidR="00D11025" w:rsidRDefault="00D11025">
            <w:pPr>
              <w:jc w:val="right"/>
              <w:rPr>
                <w:rFonts w:ascii="Arial" w:hAnsi="Arial" w:cs="Arial"/>
                <w:sz w:val="20"/>
                <w:szCs w:val="20"/>
              </w:rPr>
            </w:pPr>
            <w:r>
              <w:rPr>
                <w:rFonts w:ascii="Arial" w:hAnsi="Arial" w:cs="Arial"/>
                <w:sz w:val="20"/>
                <w:szCs w:val="20"/>
              </w:rPr>
              <w:t>16,06</w:t>
            </w:r>
          </w:p>
        </w:tc>
        <w:tc>
          <w:tcPr>
            <w:tcW w:w="2360" w:type="dxa"/>
            <w:tcBorders>
              <w:top w:val="nil"/>
              <w:left w:val="nil"/>
              <w:bottom w:val="single" w:sz="4" w:space="0" w:color="auto"/>
              <w:right w:val="single" w:sz="4" w:space="0" w:color="auto"/>
            </w:tcBorders>
            <w:shd w:val="clear" w:color="auto" w:fill="auto"/>
            <w:noWrap/>
            <w:vAlign w:val="bottom"/>
            <w:hideMark/>
          </w:tcPr>
          <w:p w14:paraId="1A8FE281" w14:textId="03B51139" w:rsidR="00D11025" w:rsidRDefault="00D11025" w:rsidP="000645E3">
            <w:pPr>
              <w:jc w:val="right"/>
              <w:rPr>
                <w:rFonts w:ascii="Arial" w:hAnsi="Arial" w:cs="Arial"/>
                <w:sz w:val="20"/>
                <w:szCs w:val="20"/>
              </w:rPr>
            </w:pPr>
            <w:r>
              <w:rPr>
                <w:rFonts w:ascii="Arial" w:hAnsi="Arial" w:cs="Arial"/>
                <w:sz w:val="20"/>
                <w:szCs w:val="20"/>
              </w:rPr>
              <w:t xml:space="preserve"> 232</w:t>
            </w:r>
            <w:r w:rsidR="00A06238">
              <w:rPr>
                <w:rFonts w:ascii="Arial" w:hAnsi="Arial" w:cs="Arial"/>
                <w:sz w:val="20"/>
                <w:szCs w:val="20"/>
              </w:rPr>
              <w:t>,</w:t>
            </w:r>
            <w:r>
              <w:rPr>
                <w:rFonts w:ascii="Arial" w:hAnsi="Arial" w:cs="Arial"/>
                <w:sz w:val="20"/>
                <w:szCs w:val="20"/>
              </w:rPr>
              <w:t>8</w:t>
            </w:r>
          </w:p>
        </w:tc>
      </w:tr>
      <w:tr w:rsidR="00D11025" w14:paraId="4ED246A2"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EC852A" w14:textId="77777777" w:rsidR="00D11025" w:rsidRDefault="00D11025">
            <w:pPr>
              <w:jc w:val="right"/>
              <w:rPr>
                <w:rFonts w:ascii="Arial" w:hAnsi="Arial" w:cs="Arial"/>
                <w:sz w:val="20"/>
                <w:szCs w:val="20"/>
              </w:rPr>
            </w:pPr>
            <w:r>
              <w:rPr>
                <w:rFonts w:ascii="Arial" w:hAnsi="Arial" w:cs="Arial"/>
                <w:sz w:val="20"/>
                <w:szCs w:val="20"/>
              </w:rPr>
              <w:t>2</w:t>
            </w:r>
          </w:p>
        </w:tc>
        <w:tc>
          <w:tcPr>
            <w:tcW w:w="2060" w:type="dxa"/>
            <w:tcBorders>
              <w:top w:val="nil"/>
              <w:left w:val="nil"/>
              <w:bottom w:val="single" w:sz="4" w:space="0" w:color="auto"/>
              <w:right w:val="single" w:sz="4" w:space="0" w:color="auto"/>
            </w:tcBorders>
            <w:shd w:val="clear" w:color="auto" w:fill="auto"/>
            <w:noWrap/>
            <w:vAlign w:val="bottom"/>
            <w:hideMark/>
          </w:tcPr>
          <w:p w14:paraId="25BD9D83" w14:textId="77777777" w:rsidR="00D11025" w:rsidRDefault="00D11025">
            <w:pPr>
              <w:jc w:val="right"/>
              <w:rPr>
                <w:rFonts w:ascii="Arial" w:hAnsi="Arial" w:cs="Arial"/>
                <w:sz w:val="20"/>
                <w:szCs w:val="20"/>
              </w:rPr>
            </w:pPr>
            <w:r>
              <w:rPr>
                <w:rFonts w:ascii="Arial" w:hAnsi="Arial" w:cs="Arial"/>
                <w:sz w:val="20"/>
                <w:szCs w:val="20"/>
              </w:rPr>
              <w:t>403,7</w:t>
            </w:r>
          </w:p>
        </w:tc>
        <w:tc>
          <w:tcPr>
            <w:tcW w:w="2420" w:type="dxa"/>
            <w:tcBorders>
              <w:top w:val="nil"/>
              <w:left w:val="nil"/>
              <w:bottom w:val="single" w:sz="4" w:space="0" w:color="auto"/>
              <w:right w:val="single" w:sz="4" w:space="0" w:color="auto"/>
            </w:tcBorders>
            <w:shd w:val="clear" w:color="auto" w:fill="auto"/>
            <w:noWrap/>
            <w:vAlign w:val="bottom"/>
            <w:hideMark/>
          </w:tcPr>
          <w:p w14:paraId="76506ACD" w14:textId="54627AEB" w:rsidR="00D11025" w:rsidRDefault="00D11025">
            <w:pPr>
              <w:jc w:val="right"/>
              <w:rPr>
                <w:rFonts w:ascii="Arial" w:hAnsi="Arial" w:cs="Arial"/>
                <w:sz w:val="20"/>
                <w:szCs w:val="20"/>
              </w:rPr>
            </w:pPr>
            <w:r>
              <w:rPr>
                <w:rFonts w:ascii="Arial" w:hAnsi="Arial" w:cs="Arial"/>
                <w:sz w:val="20"/>
                <w:szCs w:val="20"/>
              </w:rPr>
              <w:t>26,74</w:t>
            </w:r>
          </w:p>
        </w:tc>
        <w:tc>
          <w:tcPr>
            <w:tcW w:w="2360" w:type="dxa"/>
            <w:tcBorders>
              <w:top w:val="nil"/>
              <w:left w:val="nil"/>
              <w:bottom w:val="single" w:sz="4" w:space="0" w:color="auto"/>
              <w:right w:val="single" w:sz="4" w:space="0" w:color="auto"/>
            </w:tcBorders>
            <w:shd w:val="clear" w:color="auto" w:fill="auto"/>
            <w:noWrap/>
            <w:vAlign w:val="bottom"/>
            <w:hideMark/>
          </w:tcPr>
          <w:p w14:paraId="061E2DDE" w14:textId="61126096" w:rsidR="00D11025" w:rsidRDefault="00D11025" w:rsidP="000645E3">
            <w:pPr>
              <w:jc w:val="right"/>
              <w:rPr>
                <w:rFonts w:ascii="Arial" w:hAnsi="Arial" w:cs="Arial"/>
                <w:sz w:val="20"/>
                <w:szCs w:val="20"/>
              </w:rPr>
            </w:pPr>
            <w:r>
              <w:rPr>
                <w:rFonts w:ascii="Arial" w:hAnsi="Arial" w:cs="Arial"/>
                <w:sz w:val="20"/>
                <w:szCs w:val="20"/>
              </w:rPr>
              <w:t xml:space="preserve"> 261</w:t>
            </w:r>
            <w:r w:rsidR="00A07AB3">
              <w:rPr>
                <w:rFonts w:ascii="Arial" w:hAnsi="Arial" w:cs="Arial"/>
                <w:sz w:val="20"/>
                <w:szCs w:val="20"/>
              </w:rPr>
              <w:t>,</w:t>
            </w:r>
            <w:r>
              <w:rPr>
                <w:rFonts w:ascii="Arial" w:hAnsi="Arial" w:cs="Arial"/>
                <w:sz w:val="20"/>
                <w:szCs w:val="20"/>
              </w:rPr>
              <w:t>2</w:t>
            </w:r>
          </w:p>
        </w:tc>
      </w:tr>
      <w:tr w:rsidR="00D11025" w14:paraId="63BE629E"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3EC9C66"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5738F64E" w14:textId="77777777" w:rsidR="00D11025" w:rsidRDefault="00D11025">
            <w:pPr>
              <w:jc w:val="right"/>
              <w:rPr>
                <w:rFonts w:ascii="Arial" w:hAnsi="Arial" w:cs="Arial"/>
                <w:sz w:val="20"/>
                <w:szCs w:val="20"/>
              </w:rPr>
            </w:pPr>
            <w:r>
              <w:rPr>
                <w:rFonts w:ascii="Arial" w:hAnsi="Arial" w:cs="Arial"/>
                <w:sz w:val="20"/>
                <w:szCs w:val="20"/>
              </w:rPr>
              <w:t>278,13</w:t>
            </w:r>
          </w:p>
        </w:tc>
        <w:tc>
          <w:tcPr>
            <w:tcW w:w="2420" w:type="dxa"/>
            <w:tcBorders>
              <w:top w:val="nil"/>
              <w:left w:val="nil"/>
              <w:bottom w:val="single" w:sz="4" w:space="0" w:color="auto"/>
              <w:right w:val="single" w:sz="4" w:space="0" w:color="auto"/>
            </w:tcBorders>
            <w:shd w:val="clear" w:color="auto" w:fill="auto"/>
            <w:noWrap/>
            <w:vAlign w:val="bottom"/>
            <w:hideMark/>
          </w:tcPr>
          <w:p w14:paraId="3F4DF4EA" w14:textId="191044D1" w:rsidR="00D11025" w:rsidRDefault="00D11025">
            <w:pPr>
              <w:jc w:val="right"/>
              <w:rPr>
                <w:rFonts w:ascii="Arial" w:hAnsi="Arial" w:cs="Arial"/>
                <w:sz w:val="20"/>
                <w:szCs w:val="20"/>
              </w:rPr>
            </w:pPr>
            <w:r>
              <w:rPr>
                <w:rFonts w:ascii="Arial" w:hAnsi="Arial" w:cs="Arial"/>
                <w:sz w:val="20"/>
                <w:szCs w:val="20"/>
              </w:rPr>
              <w:t>38,83</w:t>
            </w:r>
          </w:p>
        </w:tc>
        <w:tc>
          <w:tcPr>
            <w:tcW w:w="2360" w:type="dxa"/>
            <w:tcBorders>
              <w:top w:val="nil"/>
              <w:left w:val="nil"/>
              <w:bottom w:val="single" w:sz="4" w:space="0" w:color="auto"/>
              <w:right w:val="single" w:sz="4" w:space="0" w:color="auto"/>
            </w:tcBorders>
            <w:shd w:val="clear" w:color="auto" w:fill="auto"/>
            <w:noWrap/>
            <w:vAlign w:val="bottom"/>
            <w:hideMark/>
          </w:tcPr>
          <w:p w14:paraId="2CB98209" w14:textId="202CD61A" w:rsidR="00D11025" w:rsidRDefault="00D11025" w:rsidP="000645E3">
            <w:pPr>
              <w:jc w:val="right"/>
              <w:rPr>
                <w:rFonts w:ascii="Arial" w:hAnsi="Arial" w:cs="Arial"/>
                <w:sz w:val="20"/>
                <w:szCs w:val="20"/>
              </w:rPr>
            </w:pPr>
            <w:r>
              <w:rPr>
                <w:rFonts w:ascii="Arial" w:hAnsi="Arial" w:cs="Arial"/>
                <w:sz w:val="20"/>
                <w:szCs w:val="20"/>
              </w:rPr>
              <w:t xml:space="preserve"> 287</w:t>
            </w:r>
            <w:r w:rsidR="00A07AB3">
              <w:rPr>
                <w:rFonts w:ascii="Arial" w:hAnsi="Arial" w:cs="Arial"/>
                <w:sz w:val="20"/>
                <w:szCs w:val="20"/>
              </w:rPr>
              <w:t>,</w:t>
            </w:r>
            <w:r>
              <w:rPr>
                <w:rFonts w:ascii="Arial" w:hAnsi="Arial" w:cs="Arial"/>
                <w:sz w:val="20"/>
                <w:szCs w:val="20"/>
              </w:rPr>
              <w:t>1</w:t>
            </w:r>
          </w:p>
        </w:tc>
      </w:tr>
    </w:tbl>
    <w:p w14:paraId="67B4B845" w14:textId="77777777" w:rsidR="00D11025" w:rsidRDefault="00D11025" w:rsidP="00AF3142">
      <w:pPr>
        <w:spacing w:after="120"/>
        <w:jc w:val="both"/>
      </w:pPr>
    </w:p>
    <w:p w14:paraId="5D7D2B06" w14:textId="731E648E" w:rsidR="001D0859" w:rsidRDefault="001D0859" w:rsidP="001D0859">
      <w:pPr>
        <w:pStyle w:val="Caption"/>
        <w:keepNext/>
      </w:pPr>
      <w:bookmarkStart w:id="531" w:name="_Toc503189150"/>
      <w:r>
        <w:lastRenderedPageBreak/>
        <w:t xml:space="preserve">Table </w:t>
      </w:r>
      <w:r w:rsidR="00557FEC">
        <w:fldChar w:fldCharType="begin"/>
      </w:r>
      <w:r w:rsidR="00557FEC">
        <w:instrText xml:space="preserve"> SEQ Table \* ARABIC </w:instrText>
      </w:r>
      <w:r w:rsidR="00557FEC">
        <w:fldChar w:fldCharType="separate"/>
      </w:r>
      <w:r w:rsidR="00150CFD">
        <w:rPr>
          <w:noProof/>
        </w:rPr>
        <w:t>17</w:t>
      </w:r>
      <w:r w:rsidR="00557FEC">
        <w:fldChar w:fldCharType="end"/>
      </w:r>
      <w:r w:rsidRPr="00CE59CF">
        <w:t xml:space="preserve">  GROMACS test case 1 metrics on </w:t>
      </w:r>
      <w:r>
        <w:t>DAVIDE</w:t>
      </w:r>
      <w:bookmarkEnd w:id="531"/>
    </w:p>
    <w:tbl>
      <w:tblPr>
        <w:tblW w:w="9620" w:type="dxa"/>
        <w:tblLook w:val="04A0" w:firstRow="1" w:lastRow="0" w:firstColumn="1" w:lastColumn="0" w:noHBand="0" w:noVBand="1"/>
      </w:tblPr>
      <w:tblGrid>
        <w:gridCol w:w="2840"/>
        <w:gridCol w:w="1960"/>
        <w:gridCol w:w="2380"/>
        <w:gridCol w:w="2440"/>
      </w:tblGrid>
      <w:tr w:rsidR="00D11025" w14:paraId="63CD0C1A" w14:textId="77777777" w:rsidTr="001D0859">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6128D" w14:textId="700495DE"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642A549"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45CB90E0"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2D81B36C"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BFF0B5"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C56216E"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1F4D4697" w14:textId="77777777" w:rsidR="00D11025" w:rsidRDefault="00D11025">
            <w:pPr>
              <w:jc w:val="right"/>
              <w:rPr>
                <w:rFonts w:ascii="Arial" w:hAnsi="Arial" w:cs="Arial"/>
                <w:sz w:val="20"/>
                <w:szCs w:val="20"/>
              </w:rPr>
            </w:pPr>
            <w:r>
              <w:rPr>
                <w:rFonts w:ascii="Arial" w:hAnsi="Arial" w:cs="Arial"/>
                <w:sz w:val="20"/>
                <w:szCs w:val="20"/>
              </w:rPr>
              <w:t>346,91</w:t>
            </w:r>
          </w:p>
        </w:tc>
        <w:tc>
          <w:tcPr>
            <w:tcW w:w="2380" w:type="dxa"/>
            <w:tcBorders>
              <w:top w:val="nil"/>
              <w:left w:val="nil"/>
              <w:bottom w:val="single" w:sz="4" w:space="0" w:color="auto"/>
              <w:right w:val="single" w:sz="4" w:space="0" w:color="auto"/>
            </w:tcBorders>
            <w:shd w:val="clear" w:color="auto" w:fill="auto"/>
            <w:noWrap/>
            <w:vAlign w:val="bottom"/>
            <w:hideMark/>
          </w:tcPr>
          <w:p w14:paraId="7299C939" w14:textId="7AF65045" w:rsidR="00D11025" w:rsidRDefault="00D11025">
            <w:pPr>
              <w:jc w:val="right"/>
              <w:rPr>
                <w:rFonts w:ascii="Arial" w:hAnsi="Arial" w:cs="Arial"/>
                <w:sz w:val="20"/>
                <w:szCs w:val="20"/>
              </w:rPr>
            </w:pPr>
            <w:r>
              <w:rPr>
                <w:rFonts w:ascii="Arial" w:hAnsi="Arial" w:cs="Arial"/>
                <w:sz w:val="20"/>
                <w:szCs w:val="20"/>
              </w:rPr>
              <w:t>31,13</w:t>
            </w:r>
          </w:p>
        </w:tc>
        <w:tc>
          <w:tcPr>
            <w:tcW w:w="2440" w:type="dxa"/>
            <w:tcBorders>
              <w:top w:val="nil"/>
              <w:left w:val="nil"/>
              <w:bottom w:val="single" w:sz="4" w:space="0" w:color="auto"/>
              <w:right w:val="single" w:sz="4" w:space="0" w:color="auto"/>
            </w:tcBorders>
            <w:shd w:val="clear" w:color="auto" w:fill="auto"/>
            <w:noWrap/>
            <w:vAlign w:val="bottom"/>
            <w:hideMark/>
          </w:tcPr>
          <w:p w14:paraId="10C97CA8" w14:textId="77777777" w:rsidR="00D11025" w:rsidRDefault="00D11025">
            <w:pPr>
              <w:jc w:val="right"/>
              <w:rPr>
                <w:rFonts w:ascii="Arial" w:hAnsi="Arial" w:cs="Arial"/>
                <w:sz w:val="20"/>
                <w:szCs w:val="20"/>
              </w:rPr>
            </w:pPr>
            <w:r>
              <w:rPr>
                <w:rFonts w:ascii="Arial" w:hAnsi="Arial" w:cs="Arial"/>
                <w:sz w:val="20"/>
                <w:szCs w:val="20"/>
              </w:rPr>
              <w:t>317,71</w:t>
            </w:r>
          </w:p>
        </w:tc>
      </w:tr>
      <w:tr w:rsidR="00D11025" w14:paraId="0574041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A8201A9" w14:textId="77777777" w:rsidR="00D11025" w:rsidRDefault="00D11025">
            <w:pPr>
              <w:jc w:val="right"/>
              <w:rPr>
                <w:rFonts w:ascii="Arial" w:hAnsi="Arial" w:cs="Arial"/>
                <w:sz w:val="20"/>
                <w:szCs w:val="20"/>
              </w:rPr>
            </w:pPr>
            <w:r>
              <w:rPr>
                <w:rFonts w:ascii="Arial" w:hAnsi="Arial" w:cs="Arial"/>
                <w:sz w:val="20"/>
                <w:szCs w:val="20"/>
              </w:rPr>
              <w:t>2</w:t>
            </w:r>
          </w:p>
        </w:tc>
        <w:tc>
          <w:tcPr>
            <w:tcW w:w="1960" w:type="dxa"/>
            <w:tcBorders>
              <w:top w:val="nil"/>
              <w:left w:val="nil"/>
              <w:bottom w:val="single" w:sz="4" w:space="0" w:color="auto"/>
              <w:right w:val="single" w:sz="4" w:space="0" w:color="auto"/>
            </w:tcBorders>
            <w:shd w:val="clear" w:color="auto" w:fill="auto"/>
            <w:noWrap/>
            <w:vAlign w:val="bottom"/>
            <w:hideMark/>
          </w:tcPr>
          <w:p w14:paraId="388662D2" w14:textId="77777777" w:rsidR="00D11025" w:rsidRDefault="00D11025">
            <w:pPr>
              <w:jc w:val="right"/>
              <w:rPr>
                <w:rFonts w:ascii="Arial" w:hAnsi="Arial" w:cs="Arial"/>
                <w:sz w:val="20"/>
                <w:szCs w:val="20"/>
              </w:rPr>
            </w:pPr>
            <w:r>
              <w:rPr>
                <w:rFonts w:ascii="Arial" w:hAnsi="Arial" w:cs="Arial"/>
                <w:sz w:val="20"/>
                <w:szCs w:val="20"/>
              </w:rPr>
              <w:t>226,28</w:t>
            </w:r>
          </w:p>
        </w:tc>
        <w:tc>
          <w:tcPr>
            <w:tcW w:w="2380" w:type="dxa"/>
            <w:tcBorders>
              <w:top w:val="nil"/>
              <w:left w:val="nil"/>
              <w:bottom w:val="single" w:sz="4" w:space="0" w:color="auto"/>
              <w:right w:val="single" w:sz="4" w:space="0" w:color="auto"/>
            </w:tcBorders>
            <w:shd w:val="clear" w:color="auto" w:fill="auto"/>
            <w:noWrap/>
            <w:vAlign w:val="bottom"/>
            <w:hideMark/>
          </w:tcPr>
          <w:p w14:paraId="1689F57F" w14:textId="56725330" w:rsidR="00D11025" w:rsidRDefault="00D11025">
            <w:pPr>
              <w:jc w:val="right"/>
              <w:rPr>
                <w:rFonts w:ascii="Arial" w:hAnsi="Arial" w:cs="Arial"/>
                <w:sz w:val="20"/>
                <w:szCs w:val="20"/>
              </w:rPr>
            </w:pPr>
            <w:r>
              <w:rPr>
                <w:rFonts w:ascii="Arial" w:hAnsi="Arial" w:cs="Arial"/>
                <w:sz w:val="20"/>
                <w:szCs w:val="20"/>
              </w:rPr>
              <w:t>49,94</w:t>
            </w:r>
          </w:p>
        </w:tc>
        <w:tc>
          <w:tcPr>
            <w:tcW w:w="2440" w:type="dxa"/>
            <w:tcBorders>
              <w:top w:val="nil"/>
              <w:left w:val="nil"/>
              <w:bottom w:val="single" w:sz="4" w:space="0" w:color="auto"/>
              <w:right w:val="single" w:sz="4" w:space="0" w:color="auto"/>
            </w:tcBorders>
            <w:shd w:val="clear" w:color="auto" w:fill="auto"/>
            <w:noWrap/>
            <w:vAlign w:val="bottom"/>
            <w:hideMark/>
          </w:tcPr>
          <w:p w14:paraId="459BCF7F" w14:textId="77777777" w:rsidR="00D11025" w:rsidRDefault="00D11025">
            <w:pPr>
              <w:jc w:val="right"/>
              <w:rPr>
                <w:rFonts w:ascii="Arial" w:hAnsi="Arial" w:cs="Arial"/>
                <w:sz w:val="20"/>
                <w:szCs w:val="20"/>
              </w:rPr>
            </w:pPr>
            <w:r>
              <w:rPr>
                <w:rFonts w:ascii="Arial" w:hAnsi="Arial" w:cs="Arial"/>
                <w:sz w:val="20"/>
                <w:szCs w:val="20"/>
              </w:rPr>
              <w:t>390,03</w:t>
            </w:r>
          </w:p>
        </w:tc>
      </w:tr>
      <w:tr w:rsidR="00D11025" w14:paraId="43490A5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ECEC997"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6E1885C3" w14:textId="77777777" w:rsidR="00D11025" w:rsidRDefault="00D11025">
            <w:pPr>
              <w:jc w:val="right"/>
              <w:rPr>
                <w:rFonts w:ascii="Arial" w:hAnsi="Arial" w:cs="Arial"/>
                <w:sz w:val="20"/>
                <w:szCs w:val="20"/>
              </w:rPr>
            </w:pPr>
            <w:r>
              <w:rPr>
                <w:rFonts w:ascii="Arial" w:hAnsi="Arial" w:cs="Arial"/>
                <w:sz w:val="20"/>
                <w:szCs w:val="20"/>
              </w:rPr>
              <w:t>201,32</w:t>
            </w:r>
          </w:p>
        </w:tc>
        <w:tc>
          <w:tcPr>
            <w:tcW w:w="2380" w:type="dxa"/>
            <w:tcBorders>
              <w:top w:val="nil"/>
              <w:left w:val="nil"/>
              <w:bottom w:val="single" w:sz="4" w:space="0" w:color="auto"/>
              <w:right w:val="single" w:sz="4" w:space="0" w:color="auto"/>
            </w:tcBorders>
            <w:shd w:val="clear" w:color="auto" w:fill="auto"/>
            <w:noWrap/>
            <w:vAlign w:val="bottom"/>
            <w:hideMark/>
          </w:tcPr>
          <w:p w14:paraId="3DD076DC" w14:textId="7AEE3678" w:rsidR="00D11025" w:rsidRDefault="00D11025">
            <w:pPr>
              <w:jc w:val="right"/>
              <w:rPr>
                <w:rFonts w:ascii="Arial" w:hAnsi="Arial" w:cs="Arial"/>
                <w:sz w:val="20"/>
                <w:szCs w:val="20"/>
              </w:rPr>
            </w:pPr>
            <w:r>
              <w:rPr>
                <w:rFonts w:ascii="Arial" w:hAnsi="Arial" w:cs="Arial"/>
                <w:sz w:val="20"/>
                <w:szCs w:val="20"/>
              </w:rPr>
              <w:t>53,64</w:t>
            </w:r>
          </w:p>
        </w:tc>
        <w:tc>
          <w:tcPr>
            <w:tcW w:w="2440" w:type="dxa"/>
            <w:tcBorders>
              <w:top w:val="nil"/>
              <w:left w:val="nil"/>
              <w:bottom w:val="single" w:sz="4" w:space="0" w:color="auto"/>
              <w:right w:val="single" w:sz="4" w:space="0" w:color="auto"/>
            </w:tcBorders>
            <w:shd w:val="clear" w:color="auto" w:fill="auto"/>
            <w:noWrap/>
            <w:vAlign w:val="bottom"/>
            <w:hideMark/>
          </w:tcPr>
          <w:p w14:paraId="016CBADB" w14:textId="27586C10" w:rsidR="00D11025" w:rsidRDefault="00D11025">
            <w:pPr>
              <w:jc w:val="right"/>
              <w:rPr>
                <w:rFonts w:ascii="Arial" w:hAnsi="Arial" w:cs="Arial"/>
                <w:sz w:val="20"/>
                <w:szCs w:val="20"/>
              </w:rPr>
            </w:pPr>
            <w:r>
              <w:rPr>
                <w:rFonts w:ascii="Arial" w:hAnsi="Arial" w:cs="Arial"/>
                <w:sz w:val="20"/>
                <w:szCs w:val="20"/>
              </w:rPr>
              <w:t>702,5</w:t>
            </w:r>
            <w:r w:rsidR="00335104">
              <w:rPr>
                <w:rFonts w:ascii="Arial" w:hAnsi="Arial" w:cs="Arial"/>
                <w:sz w:val="20"/>
                <w:szCs w:val="20"/>
              </w:rPr>
              <w:t>0</w:t>
            </w:r>
          </w:p>
        </w:tc>
      </w:tr>
      <w:tr w:rsidR="00D11025" w14:paraId="7328A83E"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41FBBCC"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30746BE2" w14:textId="77777777" w:rsidR="00D11025" w:rsidRDefault="00D11025">
            <w:pPr>
              <w:jc w:val="right"/>
              <w:rPr>
                <w:rFonts w:ascii="Arial" w:hAnsi="Arial" w:cs="Arial"/>
                <w:sz w:val="20"/>
                <w:szCs w:val="20"/>
              </w:rPr>
            </w:pPr>
            <w:r>
              <w:rPr>
                <w:rFonts w:ascii="Arial" w:hAnsi="Arial" w:cs="Arial"/>
                <w:sz w:val="20"/>
                <w:szCs w:val="20"/>
              </w:rPr>
              <w:t>132,82</w:t>
            </w:r>
          </w:p>
        </w:tc>
        <w:tc>
          <w:tcPr>
            <w:tcW w:w="2380" w:type="dxa"/>
            <w:tcBorders>
              <w:top w:val="nil"/>
              <w:left w:val="nil"/>
              <w:bottom w:val="single" w:sz="4" w:space="0" w:color="auto"/>
              <w:right w:val="single" w:sz="4" w:space="0" w:color="auto"/>
            </w:tcBorders>
            <w:shd w:val="clear" w:color="auto" w:fill="auto"/>
            <w:noWrap/>
            <w:vAlign w:val="bottom"/>
            <w:hideMark/>
          </w:tcPr>
          <w:p w14:paraId="7D5B90B8" w14:textId="1FAC983A" w:rsidR="00D11025" w:rsidRDefault="00D11025">
            <w:pPr>
              <w:jc w:val="right"/>
              <w:rPr>
                <w:rFonts w:ascii="Arial" w:hAnsi="Arial" w:cs="Arial"/>
                <w:sz w:val="20"/>
                <w:szCs w:val="20"/>
              </w:rPr>
            </w:pPr>
            <w:r>
              <w:rPr>
                <w:rFonts w:ascii="Arial" w:hAnsi="Arial" w:cs="Arial"/>
                <w:sz w:val="20"/>
                <w:szCs w:val="20"/>
              </w:rPr>
              <w:t>81,31</w:t>
            </w:r>
          </w:p>
        </w:tc>
        <w:tc>
          <w:tcPr>
            <w:tcW w:w="2440" w:type="dxa"/>
            <w:tcBorders>
              <w:top w:val="nil"/>
              <w:left w:val="nil"/>
              <w:bottom w:val="single" w:sz="4" w:space="0" w:color="auto"/>
              <w:right w:val="single" w:sz="4" w:space="0" w:color="auto"/>
            </w:tcBorders>
            <w:shd w:val="clear" w:color="auto" w:fill="auto"/>
            <w:noWrap/>
            <w:vAlign w:val="bottom"/>
            <w:hideMark/>
          </w:tcPr>
          <w:p w14:paraId="3CCBD7F5" w14:textId="77777777" w:rsidR="00D11025" w:rsidRDefault="00D11025">
            <w:pPr>
              <w:jc w:val="right"/>
              <w:rPr>
                <w:rFonts w:ascii="Arial" w:hAnsi="Arial" w:cs="Arial"/>
                <w:sz w:val="20"/>
                <w:szCs w:val="20"/>
              </w:rPr>
            </w:pPr>
            <w:r>
              <w:rPr>
                <w:rFonts w:ascii="Arial" w:hAnsi="Arial" w:cs="Arial"/>
                <w:sz w:val="20"/>
                <w:szCs w:val="20"/>
              </w:rPr>
              <w:t>938,48</w:t>
            </w:r>
          </w:p>
        </w:tc>
      </w:tr>
    </w:tbl>
    <w:p w14:paraId="19DA2EF4" w14:textId="77777777" w:rsidR="00D11025" w:rsidRDefault="00D11025" w:rsidP="00AF3142">
      <w:pPr>
        <w:spacing w:after="120"/>
        <w:jc w:val="both"/>
      </w:pPr>
    </w:p>
    <w:p w14:paraId="089616DF" w14:textId="134CC43B" w:rsidR="00D11025" w:rsidRDefault="00D11025" w:rsidP="00A7005A">
      <w:pPr>
        <w:pStyle w:val="Heading4"/>
      </w:pPr>
      <w:bookmarkStart w:id="532" w:name="_Toc503189099"/>
      <w:r>
        <w:t>Test case 2</w:t>
      </w:r>
      <w:r w:rsidR="00280D2E">
        <w:t xml:space="preserve"> metrics</w:t>
      </w:r>
      <w:bookmarkEnd w:id="532"/>
    </w:p>
    <w:p w14:paraId="46E69997" w14:textId="224CB42A" w:rsidR="001D0859" w:rsidRDefault="001D0859" w:rsidP="001D0859">
      <w:pPr>
        <w:pStyle w:val="Caption"/>
        <w:keepNext/>
      </w:pPr>
      <w:bookmarkStart w:id="533" w:name="_Toc503189151"/>
      <w:r>
        <w:t xml:space="preserve">Table </w:t>
      </w:r>
      <w:r w:rsidR="00557FEC">
        <w:fldChar w:fldCharType="begin"/>
      </w:r>
      <w:r w:rsidR="00557FEC">
        <w:instrText xml:space="preserve"> SEQ Table \* ARABIC </w:instrText>
      </w:r>
      <w:r w:rsidR="00557FEC">
        <w:fldChar w:fldCharType="separate"/>
      </w:r>
      <w:r w:rsidR="00150CFD">
        <w:rPr>
          <w:noProof/>
        </w:rPr>
        <w:t>18</w:t>
      </w:r>
      <w:r w:rsidR="00557FEC">
        <w:fldChar w:fldCharType="end"/>
      </w:r>
      <w:r>
        <w:t xml:space="preserve">  GROMACS test case 2</w:t>
      </w:r>
      <w:r w:rsidRPr="002B64A2">
        <w:t xml:space="preserve"> metrics on </w:t>
      </w:r>
      <w:proofErr w:type="spellStart"/>
      <w:r w:rsidR="003E28C8">
        <w:t>Frioul</w:t>
      </w:r>
      <w:proofErr w:type="spellEnd"/>
      <w:r w:rsidR="003E28C8">
        <w:t>-PCP</w:t>
      </w:r>
      <w:bookmarkEnd w:id="533"/>
    </w:p>
    <w:tbl>
      <w:tblPr>
        <w:tblW w:w="10020" w:type="dxa"/>
        <w:tblLook w:val="04A0" w:firstRow="1" w:lastRow="0" w:firstColumn="1" w:lastColumn="0" w:noHBand="0" w:noVBand="1"/>
      </w:tblPr>
      <w:tblGrid>
        <w:gridCol w:w="3180"/>
        <w:gridCol w:w="2060"/>
        <w:gridCol w:w="2420"/>
        <w:gridCol w:w="2360"/>
      </w:tblGrid>
      <w:tr w:rsidR="00D11025" w14:paraId="3C14CBC6" w14:textId="77777777" w:rsidTr="00D11025">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0489B" w14:textId="3721DC1C" w:rsidR="00D11025" w:rsidRDefault="00D11025">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6B3E60EF"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5319AFF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B80ED1A"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B6627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4DA2FC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41682F73" w14:textId="2905E7E7" w:rsidR="00D11025" w:rsidRDefault="00D11025">
            <w:pPr>
              <w:jc w:val="right"/>
              <w:rPr>
                <w:rFonts w:ascii="Arial" w:hAnsi="Arial" w:cs="Arial"/>
                <w:sz w:val="20"/>
                <w:szCs w:val="20"/>
              </w:rPr>
            </w:pPr>
            <w:r>
              <w:rPr>
                <w:rFonts w:ascii="Arial" w:hAnsi="Arial" w:cs="Arial"/>
                <w:sz w:val="20"/>
                <w:szCs w:val="20"/>
              </w:rPr>
              <w:t>1</w:t>
            </w:r>
            <w:r w:rsidR="00335104">
              <w:rPr>
                <w:rFonts w:ascii="Arial" w:hAnsi="Arial" w:cs="Arial"/>
                <w:sz w:val="20"/>
                <w:szCs w:val="20"/>
              </w:rPr>
              <w:t xml:space="preserve"> </w:t>
            </w:r>
            <w:r>
              <w:rPr>
                <w:rFonts w:ascii="Arial" w:hAnsi="Arial" w:cs="Arial"/>
                <w:sz w:val="20"/>
                <w:szCs w:val="20"/>
              </w:rPr>
              <w:t>166,93</w:t>
            </w:r>
          </w:p>
        </w:tc>
        <w:tc>
          <w:tcPr>
            <w:tcW w:w="2420" w:type="dxa"/>
            <w:tcBorders>
              <w:top w:val="nil"/>
              <w:left w:val="nil"/>
              <w:bottom w:val="single" w:sz="4" w:space="0" w:color="auto"/>
              <w:right w:val="single" w:sz="4" w:space="0" w:color="auto"/>
            </w:tcBorders>
            <w:shd w:val="clear" w:color="auto" w:fill="auto"/>
            <w:noWrap/>
            <w:vAlign w:val="bottom"/>
            <w:hideMark/>
          </w:tcPr>
          <w:p w14:paraId="54F12B2A" w14:textId="629E5891" w:rsidR="00D11025" w:rsidRDefault="00D11025">
            <w:pPr>
              <w:jc w:val="right"/>
              <w:rPr>
                <w:rFonts w:ascii="Arial" w:hAnsi="Arial" w:cs="Arial"/>
                <w:sz w:val="20"/>
                <w:szCs w:val="20"/>
              </w:rPr>
            </w:pPr>
            <w:r>
              <w:rPr>
                <w:rFonts w:ascii="Arial" w:hAnsi="Arial" w:cs="Arial"/>
                <w:sz w:val="20"/>
                <w:szCs w:val="20"/>
              </w:rPr>
              <w:t>1,48</w:t>
            </w:r>
          </w:p>
        </w:tc>
        <w:tc>
          <w:tcPr>
            <w:tcW w:w="2360" w:type="dxa"/>
            <w:tcBorders>
              <w:top w:val="nil"/>
              <w:left w:val="nil"/>
              <w:bottom w:val="single" w:sz="4" w:space="0" w:color="auto"/>
              <w:right w:val="single" w:sz="4" w:space="0" w:color="auto"/>
            </w:tcBorders>
            <w:shd w:val="clear" w:color="auto" w:fill="auto"/>
            <w:noWrap/>
            <w:vAlign w:val="bottom"/>
            <w:hideMark/>
          </w:tcPr>
          <w:p w14:paraId="4311C2AC" w14:textId="77777777" w:rsidR="00D11025" w:rsidRDefault="00D11025">
            <w:pPr>
              <w:jc w:val="right"/>
              <w:rPr>
                <w:rFonts w:ascii="Arial" w:hAnsi="Arial" w:cs="Arial"/>
                <w:sz w:val="20"/>
                <w:szCs w:val="20"/>
              </w:rPr>
            </w:pPr>
            <w:r>
              <w:rPr>
                <w:rFonts w:ascii="Arial" w:hAnsi="Arial" w:cs="Arial"/>
                <w:sz w:val="20"/>
                <w:szCs w:val="20"/>
              </w:rPr>
              <w:t>529,7</w:t>
            </w:r>
          </w:p>
        </w:tc>
      </w:tr>
      <w:tr w:rsidR="00D11025" w14:paraId="52563BD4"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8FB1D95"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14AAA43D" w14:textId="6FB88FBC" w:rsidR="00D11025" w:rsidRDefault="00D11025">
            <w:pPr>
              <w:jc w:val="right"/>
              <w:rPr>
                <w:rFonts w:ascii="Arial" w:hAnsi="Arial" w:cs="Arial"/>
                <w:sz w:val="20"/>
                <w:szCs w:val="20"/>
              </w:rPr>
            </w:pPr>
            <w:r>
              <w:rPr>
                <w:rFonts w:ascii="Arial" w:hAnsi="Arial" w:cs="Arial"/>
                <w:sz w:val="20"/>
                <w:szCs w:val="20"/>
              </w:rPr>
              <w:t>353,33</w:t>
            </w:r>
          </w:p>
        </w:tc>
        <w:tc>
          <w:tcPr>
            <w:tcW w:w="2420" w:type="dxa"/>
            <w:tcBorders>
              <w:top w:val="nil"/>
              <w:left w:val="nil"/>
              <w:bottom w:val="single" w:sz="4" w:space="0" w:color="auto"/>
              <w:right w:val="single" w:sz="4" w:space="0" w:color="auto"/>
            </w:tcBorders>
            <w:shd w:val="clear" w:color="auto" w:fill="auto"/>
            <w:noWrap/>
            <w:vAlign w:val="bottom"/>
            <w:hideMark/>
          </w:tcPr>
          <w:p w14:paraId="716B7A18" w14:textId="166F1011" w:rsidR="00D11025" w:rsidRDefault="00D11025">
            <w:pPr>
              <w:jc w:val="right"/>
              <w:rPr>
                <w:rFonts w:ascii="Arial" w:hAnsi="Arial" w:cs="Arial"/>
                <w:sz w:val="20"/>
                <w:szCs w:val="20"/>
              </w:rPr>
            </w:pPr>
            <w:r>
              <w:rPr>
                <w:rFonts w:ascii="Arial" w:hAnsi="Arial" w:cs="Arial"/>
                <w:sz w:val="20"/>
                <w:szCs w:val="20"/>
              </w:rPr>
              <w:t>4,89</w:t>
            </w:r>
          </w:p>
        </w:tc>
        <w:tc>
          <w:tcPr>
            <w:tcW w:w="2360" w:type="dxa"/>
            <w:tcBorders>
              <w:top w:val="nil"/>
              <w:left w:val="nil"/>
              <w:bottom w:val="single" w:sz="4" w:space="0" w:color="auto"/>
              <w:right w:val="single" w:sz="4" w:space="0" w:color="auto"/>
            </w:tcBorders>
            <w:shd w:val="clear" w:color="auto" w:fill="auto"/>
            <w:noWrap/>
            <w:vAlign w:val="bottom"/>
            <w:hideMark/>
          </w:tcPr>
          <w:p w14:paraId="4337E4ED" w14:textId="77777777" w:rsidR="00D11025" w:rsidRDefault="00D11025">
            <w:pPr>
              <w:jc w:val="right"/>
              <w:rPr>
                <w:rFonts w:ascii="Arial" w:hAnsi="Arial" w:cs="Arial"/>
                <w:sz w:val="20"/>
                <w:szCs w:val="20"/>
              </w:rPr>
            </w:pPr>
            <w:r>
              <w:rPr>
                <w:rFonts w:ascii="Arial" w:hAnsi="Arial" w:cs="Arial"/>
                <w:sz w:val="20"/>
                <w:szCs w:val="20"/>
              </w:rPr>
              <w:t>533,9</w:t>
            </w:r>
          </w:p>
        </w:tc>
      </w:tr>
      <w:tr w:rsidR="00D11025" w14:paraId="19AEEFD8"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14204CA" w14:textId="77777777" w:rsidR="00D11025" w:rsidRDefault="00D11025">
            <w:pPr>
              <w:jc w:val="right"/>
              <w:rPr>
                <w:rFonts w:ascii="Arial" w:hAnsi="Arial" w:cs="Arial"/>
                <w:sz w:val="20"/>
                <w:szCs w:val="20"/>
              </w:rPr>
            </w:pPr>
            <w:r>
              <w:rPr>
                <w:rFonts w:ascii="Arial" w:hAnsi="Arial" w:cs="Arial"/>
                <w:sz w:val="20"/>
                <w:szCs w:val="20"/>
              </w:rPr>
              <w:t>8</w:t>
            </w:r>
          </w:p>
        </w:tc>
        <w:tc>
          <w:tcPr>
            <w:tcW w:w="2060" w:type="dxa"/>
            <w:tcBorders>
              <w:top w:val="nil"/>
              <w:left w:val="nil"/>
              <w:bottom w:val="single" w:sz="4" w:space="0" w:color="auto"/>
              <w:right w:val="single" w:sz="4" w:space="0" w:color="auto"/>
            </w:tcBorders>
            <w:shd w:val="clear" w:color="auto" w:fill="auto"/>
            <w:noWrap/>
            <w:vAlign w:val="bottom"/>
            <w:hideMark/>
          </w:tcPr>
          <w:p w14:paraId="6CBE8BE0" w14:textId="3DC81DE3" w:rsidR="00D11025" w:rsidRDefault="00D11025">
            <w:pPr>
              <w:jc w:val="right"/>
              <w:rPr>
                <w:rFonts w:ascii="Arial" w:hAnsi="Arial" w:cs="Arial"/>
                <w:sz w:val="20"/>
                <w:szCs w:val="20"/>
              </w:rPr>
            </w:pPr>
            <w:r>
              <w:rPr>
                <w:rFonts w:ascii="Arial" w:hAnsi="Arial" w:cs="Arial"/>
                <w:sz w:val="20"/>
                <w:szCs w:val="20"/>
              </w:rPr>
              <w:t>183,34</w:t>
            </w:r>
          </w:p>
        </w:tc>
        <w:tc>
          <w:tcPr>
            <w:tcW w:w="2420" w:type="dxa"/>
            <w:tcBorders>
              <w:top w:val="nil"/>
              <w:left w:val="nil"/>
              <w:bottom w:val="single" w:sz="4" w:space="0" w:color="auto"/>
              <w:right w:val="single" w:sz="4" w:space="0" w:color="auto"/>
            </w:tcBorders>
            <w:shd w:val="clear" w:color="auto" w:fill="auto"/>
            <w:noWrap/>
            <w:vAlign w:val="bottom"/>
            <w:hideMark/>
          </w:tcPr>
          <w:p w14:paraId="6509100D" w14:textId="412F72C5" w:rsidR="00D11025" w:rsidRDefault="00D11025">
            <w:pPr>
              <w:jc w:val="right"/>
              <w:rPr>
                <w:rFonts w:ascii="Arial" w:hAnsi="Arial" w:cs="Arial"/>
                <w:sz w:val="20"/>
                <w:szCs w:val="20"/>
              </w:rPr>
            </w:pPr>
            <w:r>
              <w:rPr>
                <w:rFonts w:ascii="Arial" w:hAnsi="Arial" w:cs="Arial"/>
                <w:sz w:val="20"/>
                <w:szCs w:val="20"/>
              </w:rPr>
              <w:t>9,42</w:t>
            </w:r>
          </w:p>
        </w:tc>
        <w:tc>
          <w:tcPr>
            <w:tcW w:w="2360" w:type="dxa"/>
            <w:tcBorders>
              <w:top w:val="nil"/>
              <w:left w:val="nil"/>
              <w:bottom w:val="single" w:sz="4" w:space="0" w:color="auto"/>
              <w:right w:val="single" w:sz="4" w:space="0" w:color="auto"/>
            </w:tcBorders>
            <w:shd w:val="clear" w:color="auto" w:fill="auto"/>
            <w:noWrap/>
            <w:vAlign w:val="bottom"/>
            <w:hideMark/>
          </w:tcPr>
          <w:p w14:paraId="27B9B058" w14:textId="77777777" w:rsidR="00D11025" w:rsidRDefault="00D11025">
            <w:pPr>
              <w:jc w:val="right"/>
              <w:rPr>
                <w:rFonts w:ascii="Arial" w:hAnsi="Arial" w:cs="Arial"/>
                <w:sz w:val="20"/>
                <w:szCs w:val="20"/>
              </w:rPr>
            </w:pPr>
            <w:r>
              <w:rPr>
                <w:rFonts w:ascii="Arial" w:hAnsi="Arial" w:cs="Arial"/>
                <w:sz w:val="20"/>
                <w:szCs w:val="20"/>
              </w:rPr>
              <w:t>603,5</w:t>
            </w:r>
          </w:p>
        </w:tc>
      </w:tr>
      <w:tr w:rsidR="00D11025" w14:paraId="605E7B3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733FD12" w14:textId="77777777" w:rsidR="00D11025" w:rsidRDefault="00D11025">
            <w:pPr>
              <w:jc w:val="right"/>
              <w:rPr>
                <w:rFonts w:ascii="Arial" w:hAnsi="Arial" w:cs="Arial"/>
                <w:sz w:val="20"/>
                <w:szCs w:val="20"/>
              </w:rPr>
            </w:pPr>
            <w:r>
              <w:rPr>
                <w:rFonts w:ascii="Arial" w:hAnsi="Arial" w:cs="Arial"/>
                <w:sz w:val="20"/>
                <w:szCs w:val="20"/>
              </w:rPr>
              <w:t>16</w:t>
            </w:r>
          </w:p>
        </w:tc>
        <w:tc>
          <w:tcPr>
            <w:tcW w:w="2060" w:type="dxa"/>
            <w:tcBorders>
              <w:top w:val="nil"/>
              <w:left w:val="nil"/>
              <w:bottom w:val="single" w:sz="4" w:space="0" w:color="auto"/>
              <w:right w:val="single" w:sz="4" w:space="0" w:color="auto"/>
            </w:tcBorders>
            <w:shd w:val="clear" w:color="auto" w:fill="auto"/>
            <w:noWrap/>
            <w:vAlign w:val="bottom"/>
            <w:hideMark/>
          </w:tcPr>
          <w:p w14:paraId="50807FF1" w14:textId="5452B938" w:rsidR="00D11025" w:rsidRDefault="00D11025">
            <w:pPr>
              <w:jc w:val="right"/>
              <w:rPr>
                <w:rFonts w:ascii="Arial" w:hAnsi="Arial" w:cs="Arial"/>
                <w:sz w:val="20"/>
                <w:szCs w:val="20"/>
              </w:rPr>
            </w:pPr>
            <w:r>
              <w:rPr>
                <w:rFonts w:ascii="Arial" w:hAnsi="Arial" w:cs="Arial"/>
                <w:sz w:val="20"/>
                <w:szCs w:val="20"/>
              </w:rPr>
              <w:t>121,89</w:t>
            </w:r>
          </w:p>
        </w:tc>
        <w:tc>
          <w:tcPr>
            <w:tcW w:w="2420" w:type="dxa"/>
            <w:tcBorders>
              <w:top w:val="nil"/>
              <w:left w:val="nil"/>
              <w:bottom w:val="single" w:sz="4" w:space="0" w:color="auto"/>
              <w:right w:val="single" w:sz="4" w:space="0" w:color="auto"/>
            </w:tcBorders>
            <w:shd w:val="clear" w:color="auto" w:fill="auto"/>
            <w:noWrap/>
            <w:vAlign w:val="bottom"/>
            <w:hideMark/>
          </w:tcPr>
          <w:p w14:paraId="6CB929AC" w14:textId="04988864" w:rsidR="00D11025" w:rsidRDefault="00D11025">
            <w:pPr>
              <w:jc w:val="right"/>
              <w:rPr>
                <w:rFonts w:ascii="Arial" w:hAnsi="Arial" w:cs="Arial"/>
                <w:sz w:val="20"/>
                <w:szCs w:val="20"/>
              </w:rPr>
            </w:pPr>
            <w:r>
              <w:rPr>
                <w:rFonts w:ascii="Arial" w:hAnsi="Arial" w:cs="Arial"/>
                <w:sz w:val="20"/>
                <w:szCs w:val="20"/>
              </w:rPr>
              <w:t>14,17</w:t>
            </w:r>
          </w:p>
        </w:tc>
        <w:tc>
          <w:tcPr>
            <w:tcW w:w="2360" w:type="dxa"/>
            <w:tcBorders>
              <w:top w:val="nil"/>
              <w:left w:val="nil"/>
              <w:bottom w:val="single" w:sz="4" w:space="0" w:color="auto"/>
              <w:right w:val="single" w:sz="4" w:space="0" w:color="auto"/>
            </w:tcBorders>
            <w:shd w:val="clear" w:color="auto" w:fill="auto"/>
            <w:noWrap/>
            <w:vAlign w:val="bottom"/>
            <w:hideMark/>
          </w:tcPr>
          <w:p w14:paraId="1680A59F" w14:textId="77777777" w:rsidR="00D11025" w:rsidRDefault="00D11025">
            <w:pPr>
              <w:jc w:val="right"/>
              <w:rPr>
                <w:rFonts w:ascii="Arial" w:hAnsi="Arial" w:cs="Arial"/>
                <w:sz w:val="20"/>
                <w:szCs w:val="20"/>
              </w:rPr>
            </w:pPr>
            <w:r>
              <w:rPr>
                <w:rFonts w:ascii="Arial" w:hAnsi="Arial" w:cs="Arial"/>
                <w:sz w:val="20"/>
                <w:szCs w:val="20"/>
              </w:rPr>
              <w:t>817,4</w:t>
            </w:r>
          </w:p>
        </w:tc>
      </w:tr>
      <w:tr w:rsidR="00D11025" w14:paraId="7B8E85B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3AA88A9" w14:textId="77777777" w:rsidR="00D11025" w:rsidRDefault="00D11025">
            <w:pPr>
              <w:jc w:val="right"/>
              <w:rPr>
                <w:rFonts w:ascii="Arial" w:hAnsi="Arial" w:cs="Arial"/>
                <w:sz w:val="20"/>
                <w:szCs w:val="20"/>
              </w:rPr>
            </w:pPr>
            <w:r>
              <w:rPr>
                <w:rFonts w:ascii="Arial" w:hAnsi="Arial" w:cs="Arial"/>
                <w:sz w:val="20"/>
                <w:szCs w:val="20"/>
              </w:rPr>
              <w:t>32</w:t>
            </w:r>
          </w:p>
        </w:tc>
        <w:tc>
          <w:tcPr>
            <w:tcW w:w="2060" w:type="dxa"/>
            <w:tcBorders>
              <w:top w:val="nil"/>
              <w:left w:val="nil"/>
              <w:bottom w:val="single" w:sz="4" w:space="0" w:color="auto"/>
              <w:right w:val="single" w:sz="4" w:space="0" w:color="auto"/>
            </w:tcBorders>
            <w:shd w:val="clear" w:color="auto" w:fill="auto"/>
            <w:noWrap/>
            <w:vAlign w:val="bottom"/>
            <w:hideMark/>
          </w:tcPr>
          <w:p w14:paraId="60498965" w14:textId="6AB51F25" w:rsidR="00D11025" w:rsidRDefault="00D11025">
            <w:pPr>
              <w:jc w:val="right"/>
              <w:rPr>
                <w:rFonts w:ascii="Arial" w:hAnsi="Arial" w:cs="Arial"/>
                <w:sz w:val="20"/>
                <w:szCs w:val="20"/>
              </w:rPr>
            </w:pPr>
            <w:r>
              <w:rPr>
                <w:rFonts w:ascii="Arial" w:hAnsi="Arial" w:cs="Arial"/>
                <w:sz w:val="20"/>
                <w:szCs w:val="20"/>
              </w:rPr>
              <w:t>77,33</w:t>
            </w:r>
          </w:p>
        </w:tc>
        <w:tc>
          <w:tcPr>
            <w:tcW w:w="2420" w:type="dxa"/>
            <w:tcBorders>
              <w:top w:val="nil"/>
              <w:left w:val="nil"/>
              <w:bottom w:val="single" w:sz="4" w:space="0" w:color="auto"/>
              <w:right w:val="single" w:sz="4" w:space="0" w:color="auto"/>
            </w:tcBorders>
            <w:shd w:val="clear" w:color="auto" w:fill="auto"/>
            <w:noWrap/>
            <w:vAlign w:val="bottom"/>
            <w:hideMark/>
          </w:tcPr>
          <w:p w14:paraId="0028C4E8" w14:textId="4178BED6" w:rsidR="00D11025" w:rsidRDefault="00D11025">
            <w:pPr>
              <w:jc w:val="right"/>
              <w:rPr>
                <w:rFonts w:ascii="Arial" w:hAnsi="Arial" w:cs="Arial"/>
                <w:sz w:val="20"/>
                <w:szCs w:val="20"/>
              </w:rPr>
            </w:pPr>
            <w:r>
              <w:rPr>
                <w:rFonts w:ascii="Arial" w:hAnsi="Arial" w:cs="Arial"/>
                <w:sz w:val="20"/>
                <w:szCs w:val="20"/>
              </w:rPr>
              <w:t>22,34</w:t>
            </w:r>
          </w:p>
        </w:tc>
        <w:tc>
          <w:tcPr>
            <w:tcW w:w="2360" w:type="dxa"/>
            <w:tcBorders>
              <w:top w:val="nil"/>
              <w:left w:val="nil"/>
              <w:bottom w:val="single" w:sz="4" w:space="0" w:color="auto"/>
              <w:right w:val="single" w:sz="4" w:space="0" w:color="auto"/>
            </w:tcBorders>
            <w:shd w:val="clear" w:color="auto" w:fill="auto"/>
            <w:noWrap/>
            <w:vAlign w:val="bottom"/>
            <w:hideMark/>
          </w:tcPr>
          <w:p w14:paraId="3716AA42" w14:textId="77777777" w:rsidR="00D11025" w:rsidRDefault="00D11025">
            <w:pPr>
              <w:jc w:val="right"/>
              <w:rPr>
                <w:rFonts w:ascii="Arial" w:hAnsi="Arial" w:cs="Arial"/>
                <w:sz w:val="20"/>
                <w:szCs w:val="20"/>
              </w:rPr>
            </w:pPr>
            <w:r>
              <w:rPr>
                <w:rFonts w:ascii="Arial" w:hAnsi="Arial" w:cs="Arial"/>
                <w:sz w:val="20"/>
                <w:szCs w:val="20"/>
              </w:rPr>
              <w:t>1200</w:t>
            </w:r>
          </w:p>
        </w:tc>
      </w:tr>
      <w:tr w:rsidR="00D11025" w14:paraId="2AB0423A"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AD6AC5" w14:textId="77777777" w:rsidR="00D11025" w:rsidRDefault="00D11025">
            <w:pPr>
              <w:jc w:val="right"/>
              <w:rPr>
                <w:rFonts w:ascii="Arial" w:hAnsi="Arial" w:cs="Arial"/>
                <w:sz w:val="20"/>
                <w:szCs w:val="20"/>
              </w:rPr>
            </w:pPr>
            <w:r>
              <w:rPr>
                <w:rFonts w:ascii="Arial" w:hAnsi="Arial" w:cs="Arial"/>
                <w:sz w:val="20"/>
                <w:szCs w:val="20"/>
              </w:rPr>
              <w:t>48</w:t>
            </w:r>
          </w:p>
        </w:tc>
        <w:tc>
          <w:tcPr>
            <w:tcW w:w="2060" w:type="dxa"/>
            <w:tcBorders>
              <w:top w:val="nil"/>
              <w:left w:val="nil"/>
              <w:bottom w:val="single" w:sz="4" w:space="0" w:color="auto"/>
              <w:right w:val="single" w:sz="4" w:space="0" w:color="auto"/>
            </w:tcBorders>
            <w:shd w:val="clear" w:color="auto" w:fill="auto"/>
            <w:noWrap/>
            <w:vAlign w:val="bottom"/>
            <w:hideMark/>
          </w:tcPr>
          <w:p w14:paraId="08E5C995" w14:textId="503DDCE6" w:rsidR="00D11025" w:rsidRDefault="00D11025">
            <w:pPr>
              <w:jc w:val="right"/>
              <w:rPr>
                <w:rFonts w:ascii="Arial" w:hAnsi="Arial" w:cs="Arial"/>
                <w:sz w:val="20"/>
                <w:szCs w:val="20"/>
              </w:rPr>
            </w:pPr>
            <w:r>
              <w:rPr>
                <w:rFonts w:ascii="Arial" w:hAnsi="Arial" w:cs="Arial"/>
                <w:sz w:val="20"/>
                <w:szCs w:val="20"/>
              </w:rPr>
              <w:t>59,0</w:t>
            </w:r>
          </w:p>
        </w:tc>
        <w:tc>
          <w:tcPr>
            <w:tcW w:w="2420" w:type="dxa"/>
            <w:tcBorders>
              <w:top w:val="nil"/>
              <w:left w:val="nil"/>
              <w:bottom w:val="single" w:sz="4" w:space="0" w:color="auto"/>
              <w:right w:val="single" w:sz="4" w:space="0" w:color="auto"/>
            </w:tcBorders>
            <w:shd w:val="clear" w:color="auto" w:fill="auto"/>
            <w:noWrap/>
            <w:vAlign w:val="bottom"/>
            <w:hideMark/>
          </w:tcPr>
          <w:p w14:paraId="72730D93" w14:textId="7050567E" w:rsidR="00D11025" w:rsidRDefault="00D11025">
            <w:pPr>
              <w:jc w:val="right"/>
              <w:rPr>
                <w:rFonts w:ascii="Arial" w:hAnsi="Arial" w:cs="Arial"/>
                <w:sz w:val="20"/>
                <w:szCs w:val="20"/>
              </w:rPr>
            </w:pPr>
            <w:r>
              <w:rPr>
                <w:rFonts w:ascii="Arial" w:hAnsi="Arial" w:cs="Arial"/>
                <w:sz w:val="20"/>
                <w:szCs w:val="20"/>
              </w:rPr>
              <w:t>29,25</w:t>
            </w:r>
          </w:p>
        </w:tc>
        <w:tc>
          <w:tcPr>
            <w:tcW w:w="2360" w:type="dxa"/>
            <w:tcBorders>
              <w:top w:val="nil"/>
              <w:left w:val="nil"/>
              <w:bottom w:val="single" w:sz="4" w:space="0" w:color="auto"/>
              <w:right w:val="single" w:sz="4" w:space="0" w:color="auto"/>
            </w:tcBorders>
            <w:shd w:val="clear" w:color="auto" w:fill="auto"/>
            <w:noWrap/>
            <w:vAlign w:val="bottom"/>
            <w:hideMark/>
          </w:tcPr>
          <w:p w14:paraId="42DCC64D" w14:textId="77777777" w:rsidR="00D11025" w:rsidRDefault="00D11025">
            <w:pPr>
              <w:jc w:val="right"/>
              <w:rPr>
                <w:rFonts w:ascii="Arial" w:hAnsi="Arial" w:cs="Arial"/>
                <w:sz w:val="20"/>
                <w:szCs w:val="20"/>
              </w:rPr>
            </w:pPr>
            <w:r>
              <w:rPr>
                <w:rFonts w:ascii="Arial" w:hAnsi="Arial" w:cs="Arial"/>
                <w:sz w:val="20"/>
                <w:szCs w:val="20"/>
              </w:rPr>
              <w:t>1700</w:t>
            </w:r>
          </w:p>
        </w:tc>
      </w:tr>
    </w:tbl>
    <w:p w14:paraId="5A4D5354" w14:textId="77777777" w:rsidR="00D11025" w:rsidRDefault="00D11025" w:rsidP="00AF3142">
      <w:pPr>
        <w:spacing w:after="120"/>
        <w:jc w:val="both"/>
      </w:pPr>
    </w:p>
    <w:p w14:paraId="36ADC694" w14:textId="5513120A" w:rsidR="00D33FDB" w:rsidRDefault="00D33FDB" w:rsidP="00D33FDB">
      <w:pPr>
        <w:pStyle w:val="Caption"/>
        <w:keepNext/>
      </w:pPr>
      <w:bookmarkStart w:id="534" w:name="_Toc503189152"/>
      <w:r>
        <w:t xml:space="preserve">Table </w:t>
      </w:r>
      <w:r w:rsidR="00557FEC">
        <w:fldChar w:fldCharType="begin"/>
      </w:r>
      <w:r w:rsidR="00557FEC">
        <w:instrText xml:space="preserve"> SEQ Table \* ARABIC </w:instrText>
      </w:r>
      <w:r w:rsidR="00557FEC">
        <w:fldChar w:fldCharType="separate"/>
      </w:r>
      <w:r w:rsidR="00150CFD">
        <w:rPr>
          <w:noProof/>
        </w:rPr>
        <w:t>19</w:t>
      </w:r>
      <w:r w:rsidR="00557FEC">
        <w:fldChar w:fldCharType="end"/>
      </w:r>
      <w:r>
        <w:t xml:space="preserve"> GROMACS</w:t>
      </w:r>
      <w:r w:rsidR="001D0859">
        <w:t xml:space="preserve"> test case 2</w:t>
      </w:r>
      <w:r>
        <w:t xml:space="preserve"> metrics on DAVIDE </w:t>
      </w:r>
      <w:r w:rsidR="00716924">
        <w:t>with SMT off (i.e. SMT=1)</w:t>
      </w:r>
      <w:bookmarkEnd w:id="534"/>
    </w:p>
    <w:tbl>
      <w:tblPr>
        <w:tblW w:w="9620" w:type="dxa"/>
        <w:tblLook w:val="04A0" w:firstRow="1" w:lastRow="0" w:firstColumn="1" w:lastColumn="0" w:noHBand="0" w:noVBand="1"/>
      </w:tblPr>
      <w:tblGrid>
        <w:gridCol w:w="2840"/>
        <w:gridCol w:w="1960"/>
        <w:gridCol w:w="2380"/>
        <w:gridCol w:w="2440"/>
      </w:tblGrid>
      <w:tr w:rsidR="00D11025" w14:paraId="509FFE9A" w14:textId="77777777" w:rsidTr="00D11025">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159" w14:textId="57A7E39F"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9DC35F2"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00E4ABF"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F566651"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2A8227C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F7373C"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3B0EB1BE" w14:textId="77777777" w:rsidR="00D11025" w:rsidRDefault="00D11025">
            <w:pPr>
              <w:jc w:val="right"/>
              <w:rPr>
                <w:rFonts w:ascii="Arial" w:hAnsi="Arial" w:cs="Arial"/>
                <w:sz w:val="20"/>
                <w:szCs w:val="20"/>
              </w:rPr>
            </w:pPr>
            <w:r>
              <w:rPr>
                <w:rFonts w:ascii="Arial" w:hAnsi="Arial" w:cs="Arial"/>
                <w:sz w:val="20"/>
                <w:szCs w:val="20"/>
              </w:rPr>
              <w:t>731</w:t>
            </w:r>
          </w:p>
        </w:tc>
        <w:tc>
          <w:tcPr>
            <w:tcW w:w="2380" w:type="dxa"/>
            <w:tcBorders>
              <w:top w:val="nil"/>
              <w:left w:val="nil"/>
              <w:bottom w:val="single" w:sz="4" w:space="0" w:color="auto"/>
              <w:right w:val="single" w:sz="4" w:space="0" w:color="auto"/>
            </w:tcBorders>
            <w:shd w:val="clear" w:color="auto" w:fill="auto"/>
            <w:noWrap/>
            <w:vAlign w:val="bottom"/>
            <w:hideMark/>
          </w:tcPr>
          <w:p w14:paraId="3DC5A1A9" w14:textId="5ED42A5E" w:rsidR="00D11025" w:rsidRDefault="00D11025">
            <w:pPr>
              <w:jc w:val="right"/>
              <w:rPr>
                <w:rFonts w:ascii="Arial" w:hAnsi="Arial" w:cs="Arial"/>
                <w:sz w:val="20"/>
                <w:szCs w:val="20"/>
              </w:rPr>
            </w:pPr>
            <w:r>
              <w:rPr>
                <w:rFonts w:ascii="Arial" w:hAnsi="Arial" w:cs="Arial"/>
                <w:sz w:val="20"/>
                <w:szCs w:val="20"/>
              </w:rPr>
              <w:t>2,36</w:t>
            </w:r>
          </w:p>
        </w:tc>
        <w:tc>
          <w:tcPr>
            <w:tcW w:w="2440" w:type="dxa"/>
            <w:tcBorders>
              <w:top w:val="nil"/>
              <w:left w:val="nil"/>
              <w:bottom w:val="single" w:sz="4" w:space="0" w:color="auto"/>
              <w:right w:val="single" w:sz="4" w:space="0" w:color="auto"/>
            </w:tcBorders>
            <w:shd w:val="clear" w:color="auto" w:fill="auto"/>
            <w:noWrap/>
            <w:vAlign w:val="bottom"/>
            <w:hideMark/>
          </w:tcPr>
          <w:p w14:paraId="61D7AFDA" w14:textId="77777777" w:rsidR="00D11025" w:rsidRDefault="00D11025">
            <w:pPr>
              <w:jc w:val="right"/>
              <w:rPr>
                <w:rFonts w:ascii="Arial" w:hAnsi="Arial" w:cs="Arial"/>
                <w:sz w:val="20"/>
                <w:szCs w:val="20"/>
              </w:rPr>
            </w:pPr>
            <w:r>
              <w:rPr>
                <w:rFonts w:ascii="Arial" w:hAnsi="Arial" w:cs="Arial"/>
                <w:sz w:val="20"/>
                <w:szCs w:val="20"/>
              </w:rPr>
              <w:t>641,6</w:t>
            </w:r>
          </w:p>
        </w:tc>
      </w:tr>
      <w:tr w:rsidR="00D11025" w14:paraId="4473B3B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E3C87C8"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5331EDFB" w14:textId="77777777" w:rsidR="00D11025" w:rsidRDefault="00D11025">
            <w:pPr>
              <w:jc w:val="right"/>
              <w:rPr>
                <w:rFonts w:ascii="Arial" w:hAnsi="Arial" w:cs="Arial"/>
                <w:sz w:val="20"/>
                <w:szCs w:val="20"/>
              </w:rPr>
            </w:pPr>
            <w:r>
              <w:rPr>
                <w:rFonts w:ascii="Arial" w:hAnsi="Arial" w:cs="Arial"/>
                <w:sz w:val="20"/>
                <w:szCs w:val="20"/>
              </w:rPr>
              <w:t>195,64</w:t>
            </w:r>
          </w:p>
        </w:tc>
        <w:tc>
          <w:tcPr>
            <w:tcW w:w="2380" w:type="dxa"/>
            <w:tcBorders>
              <w:top w:val="nil"/>
              <w:left w:val="nil"/>
              <w:bottom w:val="single" w:sz="4" w:space="0" w:color="auto"/>
              <w:right w:val="single" w:sz="4" w:space="0" w:color="auto"/>
            </w:tcBorders>
            <w:shd w:val="clear" w:color="auto" w:fill="auto"/>
            <w:noWrap/>
            <w:vAlign w:val="bottom"/>
            <w:hideMark/>
          </w:tcPr>
          <w:p w14:paraId="3D83865B" w14:textId="0C6A4FAA" w:rsidR="00D11025" w:rsidRDefault="00D11025">
            <w:pPr>
              <w:jc w:val="right"/>
              <w:rPr>
                <w:rFonts w:ascii="Arial" w:hAnsi="Arial" w:cs="Arial"/>
                <w:sz w:val="20"/>
                <w:szCs w:val="20"/>
              </w:rPr>
            </w:pPr>
            <w:r>
              <w:rPr>
                <w:rFonts w:ascii="Arial" w:hAnsi="Arial" w:cs="Arial"/>
                <w:sz w:val="20"/>
                <w:szCs w:val="20"/>
              </w:rPr>
              <w:t>9,24</w:t>
            </w:r>
          </w:p>
        </w:tc>
        <w:tc>
          <w:tcPr>
            <w:tcW w:w="2440" w:type="dxa"/>
            <w:tcBorders>
              <w:top w:val="nil"/>
              <w:left w:val="nil"/>
              <w:bottom w:val="single" w:sz="4" w:space="0" w:color="auto"/>
              <w:right w:val="single" w:sz="4" w:space="0" w:color="auto"/>
            </w:tcBorders>
            <w:shd w:val="clear" w:color="auto" w:fill="auto"/>
            <w:noWrap/>
            <w:vAlign w:val="bottom"/>
            <w:hideMark/>
          </w:tcPr>
          <w:p w14:paraId="79C63888" w14:textId="77777777" w:rsidR="00D11025" w:rsidRDefault="00D11025">
            <w:pPr>
              <w:jc w:val="right"/>
              <w:rPr>
                <w:rFonts w:ascii="Arial" w:hAnsi="Arial" w:cs="Arial"/>
                <w:sz w:val="20"/>
                <w:szCs w:val="20"/>
              </w:rPr>
            </w:pPr>
            <w:r>
              <w:rPr>
                <w:rFonts w:ascii="Arial" w:hAnsi="Arial" w:cs="Arial"/>
                <w:sz w:val="20"/>
                <w:szCs w:val="20"/>
              </w:rPr>
              <w:t>682,9</w:t>
            </w:r>
          </w:p>
        </w:tc>
      </w:tr>
      <w:tr w:rsidR="00D11025" w14:paraId="2546B4D2"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5C15190"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0462C700" w14:textId="77777777" w:rsidR="00D11025" w:rsidRDefault="00D11025">
            <w:pPr>
              <w:jc w:val="right"/>
              <w:rPr>
                <w:rFonts w:ascii="Arial" w:hAnsi="Arial" w:cs="Arial"/>
                <w:sz w:val="20"/>
                <w:szCs w:val="20"/>
              </w:rPr>
            </w:pPr>
            <w:r>
              <w:rPr>
                <w:rFonts w:ascii="Arial" w:hAnsi="Arial" w:cs="Arial"/>
                <w:sz w:val="20"/>
                <w:szCs w:val="20"/>
              </w:rPr>
              <w:t>122,2</w:t>
            </w:r>
          </w:p>
        </w:tc>
        <w:tc>
          <w:tcPr>
            <w:tcW w:w="2380" w:type="dxa"/>
            <w:tcBorders>
              <w:top w:val="nil"/>
              <w:left w:val="nil"/>
              <w:bottom w:val="single" w:sz="4" w:space="0" w:color="auto"/>
              <w:right w:val="single" w:sz="4" w:space="0" w:color="auto"/>
            </w:tcBorders>
            <w:shd w:val="clear" w:color="auto" w:fill="auto"/>
            <w:noWrap/>
            <w:vAlign w:val="bottom"/>
            <w:hideMark/>
          </w:tcPr>
          <w:p w14:paraId="5C78FBA1" w14:textId="657ED55E" w:rsidR="00D11025" w:rsidRDefault="00D11025">
            <w:pPr>
              <w:jc w:val="right"/>
              <w:rPr>
                <w:rFonts w:ascii="Arial" w:hAnsi="Arial" w:cs="Arial"/>
                <w:sz w:val="20"/>
                <w:szCs w:val="20"/>
              </w:rPr>
            </w:pPr>
            <w:r>
              <w:rPr>
                <w:rFonts w:ascii="Arial" w:hAnsi="Arial" w:cs="Arial"/>
                <w:sz w:val="20"/>
                <w:szCs w:val="20"/>
              </w:rPr>
              <w:t>14,13</w:t>
            </w:r>
          </w:p>
        </w:tc>
        <w:tc>
          <w:tcPr>
            <w:tcW w:w="2440" w:type="dxa"/>
            <w:tcBorders>
              <w:top w:val="nil"/>
              <w:left w:val="nil"/>
              <w:bottom w:val="single" w:sz="4" w:space="0" w:color="auto"/>
              <w:right w:val="single" w:sz="4" w:space="0" w:color="auto"/>
            </w:tcBorders>
            <w:shd w:val="clear" w:color="auto" w:fill="auto"/>
            <w:noWrap/>
            <w:vAlign w:val="bottom"/>
            <w:hideMark/>
          </w:tcPr>
          <w:p w14:paraId="285A24E9" w14:textId="77777777" w:rsidR="00D11025" w:rsidRDefault="00D11025">
            <w:pPr>
              <w:jc w:val="right"/>
              <w:rPr>
                <w:rFonts w:ascii="Arial" w:hAnsi="Arial" w:cs="Arial"/>
                <w:sz w:val="20"/>
                <w:szCs w:val="20"/>
              </w:rPr>
            </w:pPr>
            <w:r>
              <w:rPr>
                <w:rFonts w:ascii="Arial" w:hAnsi="Arial" w:cs="Arial"/>
                <w:sz w:val="20"/>
                <w:szCs w:val="20"/>
              </w:rPr>
              <w:t>900,4</w:t>
            </w:r>
          </w:p>
        </w:tc>
      </w:tr>
      <w:tr w:rsidR="00D11025" w14:paraId="6911085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939C48" w14:textId="77777777" w:rsidR="00D11025" w:rsidRDefault="00D11025">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4DDF2E47" w14:textId="77777777" w:rsidR="00D11025" w:rsidRDefault="00D11025">
            <w:pPr>
              <w:jc w:val="right"/>
              <w:rPr>
                <w:rFonts w:ascii="Arial" w:hAnsi="Arial" w:cs="Arial"/>
                <w:sz w:val="20"/>
                <w:szCs w:val="20"/>
              </w:rPr>
            </w:pPr>
            <w:r>
              <w:rPr>
                <w:rFonts w:ascii="Arial" w:hAnsi="Arial" w:cs="Arial"/>
                <w:sz w:val="20"/>
                <w:szCs w:val="20"/>
              </w:rPr>
              <w:t>64,58</w:t>
            </w:r>
          </w:p>
        </w:tc>
        <w:tc>
          <w:tcPr>
            <w:tcW w:w="2380" w:type="dxa"/>
            <w:tcBorders>
              <w:top w:val="nil"/>
              <w:left w:val="nil"/>
              <w:bottom w:val="single" w:sz="4" w:space="0" w:color="auto"/>
              <w:right w:val="single" w:sz="4" w:space="0" w:color="auto"/>
            </w:tcBorders>
            <w:shd w:val="clear" w:color="auto" w:fill="auto"/>
            <w:noWrap/>
            <w:vAlign w:val="bottom"/>
            <w:hideMark/>
          </w:tcPr>
          <w:p w14:paraId="05FF3582" w14:textId="4DCC6238" w:rsidR="00D11025" w:rsidRDefault="00D11025">
            <w:pPr>
              <w:jc w:val="right"/>
              <w:rPr>
                <w:rFonts w:ascii="Arial" w:hAnsi="Arial" w:cs="Arial"/>
                <w:sz w:val="20"/>
                <w:szCs w:val="20"/>
              </w:rPr>
            </w:pPr>
            <w:r>
              <w:rPr>
                <w:rFonts w:ascii="Arial" w:hAnsi="Arial" w:cs="Arial"/>
                <w:sz w:val="20"/>
                <w:szCs w:val="20"/>
              </w:rPr>
              <w:t>21,4</w:t>
            </w:r>
          </w:p>
        </w:tc>
        <w:tc>
          <w:tcPr>
            <w:tcW w:w="2440" w:type="dxa"/>
            <w:tcBorders>
              <w:top w:val="nil"/>
              <w:left w:val="nil"/>
              <w:bottom w:val="single" w:sz="4" w:space="0" w:color="auto"/>
              <w:right w:val="single" w:sz="4" w:space="0" w:color="auto"/>
            </w:tcBorders>
            <w:shd w:val="clear" w:color="auto" w:fill="auto"/>
            <w:noWrap/>
            <w:vAlign w:val="bottom"/>
            <w:hideMark/>
          </w:tcPr>
          <w:p w14:paraId="2AB47C4B" w14:textId="77777777" w:rsidR="00D11025" w:rsidRDefault="00D11025">
            <w:pPr>
              <w:jc w:val="right"/>
              <w:rPr>
                <w:rFonts w:ascii="Arial" w:hAnsi="Arial" w:cs="Arial"/>
                <w:sz w:val="20"/>
                <w:szCs w:val="20"/>
              </w:rPr>
            </w:pPr>
            <w:r>
              <w:rPr>
                <w:rFonts w:ascii="Arial" w:hAnsi="Arial" w:cs="Arial"/>
                <w:sz w:val="20"/>
                <w:szCs w:val="20"/>
              </w:rPr>
              <w:t>1264,1</w:t>
            </w:r>
          </w:p>
        </w:tc>
      </w:tr>
      <w:tr w:rsidR="00D11025" w14:paraId="30564AC6"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D79A2D5" w14:textId="77777777" w:rsidR="00D11025" w:rsidRDefault="00D11025">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4E68AC2E" w14:textId="77777777" w:rsidR="00D11025" w:rsidRDefault="00D11025">
            <w:pPr>
              <w:jc w:val="right"/>
              <w:rPr>
                <w:rFonts w:ascii="Arial" w:hAnsi="Arial" w:cs="Arial"/>
                <w:sz w:val="20"/>
                <w:szCs w:val="20"/>
              </w:rPr>
            </w:pPr>
            <w:r>
              <w:rPr>
                <w:rFonts w:ascii="Arial" w:hAnsi="Arial" w:cs="Arial"/>
                <w:sz w:val="20"/>
                <w:szCs w:val="20"/>
              </w:rPr>
              <w:t>44,84</w:t>
            </w:r>
          </w:p>
        </w:tc>
        <w:tc>
          <w:tcPr>
            <w:tcW w:w="2380" w:type="dxa"/>
            <w:tcBorders>
              <w:top w:val="nil"/>
              <w:left w:val="nil"/>
              <w:bottom w:val="single" w:sz="4" w:space="0" w:color="auto"/>
              <w:right w:val="single" w:sz="4" w:space="0" w:color="auto"/>
            </w:tcBorders>
            <w:shd w:val="clear" w:color="auto" w:fill="auto"/>
            <w:noWrap/>
            <w:vAlign w:val="bottom"/>
            <w:hideMark/>
          </w:tcPr>
          <w:p w14:paraId="20A242A5" w14:textId="34E0EDD7" w:rsidR="00D11025" w:rsidRDefault="00D11025">
            <w:pPr>
              <w:jc w:val="right"/>
              <w:rPr>
                <w:rFonts w:ascii="Arial" w:hAnsi="Arial" w:cs="Arial"/>
                <w:sz w:val="20"/>
                <w:szCs w:val="20"/>
              </w:rPr>
            </w:pPr>
            <w:r>
              <w:rPr>
                <w:rFonts w:ascii="Arial" w:hAnsi="Arial" w:cs="Arial"/>
                <w:sz w:val="20"/>
                <w:szCs w:val="20"/>
              </w:rPr>
              <w:t>38,54</w:t>
            </w:r>
          </w:p>
        </w:tc>
        <w:tc>
          <w:tcPr>
            <w:tcW w:w="2440" w:type="dxa"/>
            <w:tcBorders>
              <w:top w:val="nil"/>
              <w:left w:val="nil"/>
              <w:bottom w:val="single" w:sz="4" w:space="0" w:color="auto"/>
              <w:right w:val="single" w:sz="4" w:space="0" w:color="auto"/>
            </w:tcBorders>
            <w:shd w:val="clear" w:color="auto" w:fill="auto"/>
            <w:noWrap/>
            <w:vAlign w:val="bottom"/>
            <w:hideMark/>
          </w:tcPr>
          <w:p w14:paraId="0BE376EE" w14:textId="77777777" w:rsidR="00D11025" w:rsidRDefault="00D11025">
            <w:pPr>
              <w:jc w:val="right"/>
              <w:rPr>
                <w:rFonts w:ascii="Arial" w:hAnsi="Arial" w:cs="Arial"/>
                <w:sz w:val="20"/>
                <w:szCs w:val="20"/>
              </w:rPr>
            </w:pPr>
            <w:r>
              <w:rPr>
                <w:rFonts w:ascii="Arial" w:hAnsi="Arial" w:cs="Arial"/>
                <w:sz w:val="20"/>
                <w:szCs w:val="20"/>
              </w:rPr>
              <w:t>1723</w:t>
            </w:r>
          </w:p>
        </w:tc>
      </w:tr>
      <w:tr w:rsidR="00D11025" w14:paraId="0BB3DB9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97F5E40" w14:textId="77777777" w:rsidR="00D11025" w:rsidRDefault="00D11025">
            <w:pPr>
              <w:jc w:val="right"/>
              <w:rPr>
                <w:rFonts w:ascii="Arial" w:hAnsi="Arial" w:cs="Arial"/>
                <w:sz w:val="20"/>
                <w:szCs w:val="20"/>
              </w:rPr>
            </w:pPr>
            <w:r>
              <w:rPr>
                <w:rFonts w:ascii="Arial" w:hAnsi="Arial" w:cs="Arial"/>
                <w:sz w:val="20"/>
                <w:szCs w:val="20"/>
              </w:rPr>
              <w:t>40</w:t>
            </w:r>
          </w:p>
        </w:tc>
        <w:tc>
          <w:tcPr>
            <w:tcW w:w="1960" w:type="dxa"/>
            <w:tcBorders>
              <w:top w:val="nil"/>
              <w:left w:val="nil"/>
              <w:bottom w:val="single" w:sz="4" w:space="0" w:color="auto"/>
              <w:right w:val="single" w:sz="4" w:space="0" w:color="auto"/>
            </w:tcBorders>
            <w:shd w:val="clear" w:color="auto" w:fill="auto"/>
            <w:noWrap/>
            <w:vAlign w:val="bottom"/>
            <w:hideMark/>
          </w:tcPr>
          <w:p w14:paraId="264FB2AA" w14:textId="34110F5F" w:rsidR="00D11025" w:rsidRDefault="00D11025">
            <w:pPr>
              <w:jc w:val="right"/>
              <w:rPr>
                <w:rFonts w:ascii="Arial" w:hAnsi="Arial" w:cs="Arial"/>
                <w:sz w:val="20"/>
                <w:szCs w:val="20"/>
              </w:rPr>
            </w:pPr>
            <w:r>
              <w:rPr>
                <w:rFonts w:ascii="Arial" w:hAnsi="Arial" w:cs="Arial"/>
                <w:sz w:val="20"/>
                <w:szCs w:val="20"/>
              </w:rPr>
              <w:t>43,45</w:t>
            </w:r>
          </w:p>
        </w:tc>
        <w:tc>
          <w:tcPr>
            <w:tcW w:w="2380" w:type="dxa"/>
            <w:tcBorders>
              <w:top w:val="nil"/>
              <w:left w:val="nil"/>
              <w:bottom w:val="single" w:sz="4" w:space="0" w:color="auto"/>
              <w:right w:val="single" w:sz="4" w:space="0" w:color="auto"/>
            </w:tcBorders>
            <w:shd w:val="clear" w:color="auto" w:fill="auto"/>
            <w:noWrap/>
            <w:vAlign w:val="bottom"/>
            <w:hideMark/>
          </w:tcPr>
          <w:p w14:paraId="5A85EF82" w14:textId="77777777" w:rsidR="00D11025" w:rsidRDefault="00D11025">
            <w:pPr>
              <w:jc w:val="right"/>
              <w:rPr>
                <w:rFonts w:ascii="Arial" w:hAnsi="Arial" w:cs="Arial"/>
                <w:sz w:val="20"/>
                <w:szCs w:val="20"/>
              </w:rPr>
            </w:pPr>
            <w:r>
              <w:rPr>
                <w:rFonts w:ascii="Arial" w:hAnsi="Arial" w:cs="Arial"/>
                <w:sz w:val="20"/>
                <w:szCs w:val="20"/>
              </w:rPr>
              <w:t>39,77</w:t>
            </w:r>
          </w:p>
        </w:tc>
        <w:tc>
          <w:tcPr>
            <w:tcW w:w="2440" w:type="dxa"/>
            <w:tcBorders>
              <w:top w:val="nil"/>
              <w:left w:val="nil"/>
              <w:bottom w:val="single" w:sz="4" w:space="0" w:color="auto"/>
              <w:right w:val="single" w:sz="4" w:space="0" w:color="auto"/>
            </w:tcBorders>
            <w:shd w:val="clear" w:color="auto" w:fill="auto"/>
            <w:noWrap/>
            <w:vAlign w:val="bottom"/>
            <w:hideMark/>
          </w:tcPr>
          <w:p w14:paraId="5F424091" w14:textId="77777777" w:rsidR="00D11025" w:rsidRDefault="00D11025">
            <w:pPr>
              <w:jc w:val="right"/>
              <w:rPr>
                <w:rFonts w:ascii="Arial" w:hAnsi="Arial" w:cs="Arial"/>
                <w:sz w:val="20"/>
                <w:szCs w:val="20"/>
              </w:rPr>
            </w:pPr>
            <w:r>
              <w:rPr>
                <w:rFonts w:ascii="Arial" w:hAnsi="Arial" w:cs="Arial"/>
                <w:sz w:val="20"/>
                <w:szCs w:val="20"/>
              </w:rPr>
              <w:t>2186,5</w:t>
            </w:r>
          </w:p>
        </w:tc>
      </w:tr>
    </w:tbl>
    <w:p w14:paraId="46E98522" w14:textId="77777777" w:rsidR="00D11025" w:rsidRPr="00AF3142" w:rsidRDefault="00D11025" w:rsidP="00AF3142">
      <w:pPr>
        <w:spacing w:after="120"/>
        <w:jc w:val="both"/>
      </w:pPr>
    </w:p>
    <w:p w14:paraId="6E9AAE61" w14:textId="77777777" w:rsidR="004A5A44" w:rsidRPr="004A5A44" w:rsidRDefault="004A5A44" w:rsidP="004A5A44">
      <w:pPr>
        <w:spacing w:after="120"/>
        <w:jc w:val="both"/>
      </w:pPr>
    </w:p>
    <w:p w14:paraId="38E3D715" w14:textId="0D87872E" w:rsidR="00154A96" w:rsidRDefault="00154A96" w:rsidP="00154A96">
      <w:pPr>
        <w:pStyle w:val="Caption"/>
        <w:keepNext/>
      </w:pPr>
      <w:bookmarkStart w:id="535" w:name="_Toc503189153"/>
      <w:r>
        <w:t xml:space="preserve">Table </w:t>
      </w:r>
      <w:r w:rsidR="00557FEC">
        <w:fldChar w:fldCharType="begin"/>
      </w:r>
      <w:r w:rsidR="00557FEC">
        <w:instrText xml:space="preserve"> SEQ Table \* ARABIC </w:instrText>
      </w:r>
      <w:r w:rsidR="00557FEC">
        <w:fldChar w:fldCharType="separate"/>
      </w:r>
      <w:r w:rsidR="00150CFD">
        <w:rPr>
          <w:noProof/>
        </w:rPr>
        <w:t>20</w:t>
      </w:r>
      <w:r w:rsidR="00557FEC">
        <w:fldChar w:fldCharType="end"/>
      </w:r>
      <w:r>
        <w:t xml:space="preserve"> </w:t>
      </w:r>
      <w:r w:rsidRPr="00496E91">
        <w:t xml:space="preserve">GROMACS </w:t>
      </w:r>
      <w:r w:rsidR="001D0859">
        <w:t xml:space="preserve">test case 2 </w:t>
      </w:r>
      <w:r w:rsidRPr="00496E91">
        <w:t>metrics on DAVIDE with SMT</w:t>
      </w:r>
      <w:r>
        <w:t>=8</w:t>
      </w:r>
      <w:bookmarkEnd w:id="535"/>
    </w:p>
    <w:tbl>
      <w:tblPr>
        <w:tblW w:w="9620" w:type="dxa"/>
        <w:tblLook w:val="04A0" w:firstRow="1" w:lastRow="0" w:firstColumn="1" w:lastColumn="0" w:noHBand="0" w:noVBand="1"/>
      </w:tblPr>
      <w:tblGrid>
        <w:gridCol w:w="2840"/>
        <w:gridCol w:w="1960"/>
        <w:gridCol w:w="2380"/>
        <w:gridCol w:w="2440"/>
      </w:tblGrid>
      <w:tr w:rsidR="00154A96" w14:paraId="3672BFE2" w14:textId="77777777" w:rsidTr="00154A96">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60E" w14:textId="2359B71F" w:rsidR="00154A96" w:rsidRDefault="00154A96">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932D35C" w14:textId="77777777" w:rsidR="00154A96" w:rsidRDefault="00154A96">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0DE343D2" w14:textId="77777777" w:rsidR="00154A96" w:rsidRDefault="00154A96">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62AD8922" w14:textId="77777777" w:rsidR="00154A96" w:rsidRDefault="00154A96">
            <w:pPr>
              <w:rPr>
                <w:rFonts w:ascii="Arial" w:hAnsi="Arial" w:cs="Arial"/>
                <w:b/>
                <w:bCs/>
                <w:sz w:val="20"/>
                <w:szCs w:val="20"/>
              </w:rPr>
            </w:pPr>
            <w:r>
              <w:rPr>
                <w:rFonts w:ascii="Arial" w:hAnsi="Arial" w:cs="Arial"/>
                <w:b/>
                <w:bCs/>
                <w:sz w:val="20"/>
                <w:szCs w:val="20"/>
              </w:rPr>
              <w:t>Energy to solution (kJ)</w:t>
            </w:r>
          </w:p>
        </w:tc>
      </w:tr>
      <w:tr w:rsidR="00154A96" w14:paraId="35024468"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B381578" w14:textId="77777777" w:rsidR="00154A96" w:rsidRDefault="00154A96">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619C8AA9" w14:textId="77777777" w:rsidR="00154A96" w:rsidRDefault="00154A96">
            <w:pPr>
              <w:jc w:val="right"/>
              <w:rPr>
                <w:rFonts w:ascii="Arial" w:hAnsi="Arial" w:cs="Arial"/>
                <w:sz w:val="20"/>
                <w:szCs w:val="20"/>
              </w:rPr>
            </w:pPr>
            <w:r>
              <w:rPr>
                <w:rFonts w:ascii="Arial" w:hAnsi="Arial" w:cs="Arial"/>
                <w:sz w:val="20"/>
                <w:szCs w:val="20"/>
              </w:rPr>
              <w:t>418,04</w:t>
            </w:r>
          </w:p>
        </w:tc>
        <w:tc>
          <w:tcPr>
            <w:tcW w:w="2380" w:type="dxa"/>
            <w:tcBorders>
              <w:top w:val="nil"/>
              <w:left w:val="nil"/>
              <w:bottom w:val="single" w:sz="4" w:space="0" w:color="auto"/>
              <w:right w:val="single" w:sz="4" w:space="0" w:color="auto"/>
            </w:tcBorders>
            <w:shd w:val="clear" w:color="auto" w:fill="auto"/>
            <w:noWrap/>
            <w:vAlign w:val="bottom"/>
            <w:hideMark/>
          </w:tcPr>
          <w:p w14:paraId="4D806F27" w14:textId="43D2D7B5" w:rsidR="00154A96" w:rsidRDefault="00154A96">
            <w:pPr>
              <w:jc w:val="right"/>
              <w:rPr>
                <w:rFonts w:ascii="Arial" w:hAnsi="Arial" w:cs="Arial"/>
                <w:sz w:val="20"/>
                <w:szCs w:val="20"/>
              </w:rPr>
            </w:pPr>
            <w:r>
              <w:rPr>
                <w:rFonts w:ascii="Arial" w:hAnsi="Arial" w:cs="Arial"/>
                <w:sz w:val="20"/>
                <w:szCs w:val="20"/>
              </w:rPr>
              <w:t>4,13</w:t>
            </w:r>
          </w:p>
        </w:tc>
        <w:tc>
          <w:tcPr>
            <w:tcW w:w="2440" w:type="dxa"/>
            <w:tcBorders>
              <w:top w:val="nil"/>
              <w:left w:val="nil"/>
              <w:bottom w:val="single" w:sz="4" w:space="0" w:color="auto"/>
              <w:right w:val="single" w:sz="4" w:space="0" w:color="auto"/>
            </w:tcBorders>
            <w:shd w:val="clear" w:color="auto" w:fill="auto"/>
            <w:noWrap/>
            <w:vAlign w:val="bottom"/>
            <w:hideMark/>
          </w:tcPr>
          <w:p w14:paraId="53350B60" w14:textId="77777777" w:rsidR="00154A96" w:rsidRDefault="00154A96">
            <w:pPr>
              <w:jc w:val="right"/>
              <w:rPr>
                <w:rFonts w:ascii="Arial" w:hAnsi="Arial" w:cs="Arial"/>
                <w:sz w:val="20"/>
                <w:szCs w:val="20"/>
              </w:rPr>
            </w:pPr>
            <w:r>
              <w:rPr>
                <w:rFonts w:ascii="Arial" w:hAnsi="Arial" w:cs="Arial"/>
                <w:sz w:val="20"/>
                <w:szCs w:val="20"/>
              </w:rPr>
              <w:t>436,03</w:t>
            </w:r>
          </w:p>
        </w:tc>
      </w:tr>
      <w:tr w:rsidR="00154A96" w14:paraId="6FFFF291"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3071E27" w14:textId="77777777" w:rsidR="00154A96" w:rsidRDefault="00154A96">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331C85E0" w14:textId="77777777" w:rsidR="00154A96" w:rsidRDefault="00154A96">
            <w:pPr>
              <w:jc w:val="right"/>
              <w:rPr>
                <w:rFonts w:ascii="Arial" w:hAnsi="Arial" w:cs="Arial"/>
                <w:sz w:val="20"/>
                <w:szCs w:val="20"/>
              </w:rPr>
            </w:pPr>
            <w:r>
              <w:rPr>
                <w:rFonts w:ascii="Arial" w:hAnsi="Arial" w:cs="Arial"/>
                <w:sz w:val="20"/>
                <w:szCs w:val="20"/>
              </w:rPr>
              <w:t>120,38</w:t>
            </w:r>
          </w:p>
        </w:tc>
        <w:tc>
          <w:tcPr>
            <w:tcW w:w="2380" w:type="dxa"/>
            <w:tcBorders>
              <w:top w:val="nil"/>
              <w:left w:val="nil"/>
              <w:bottom w:val="single" w:sz="4" w:space="0" w:color="auto"/>
              <w:right w:val="single" w:sz="4" w:space="0" w:color="auto"/>
            </w:tcBorders>
            <w:shd w:val="clear" w:color="auto" w:fill="auto"/>
            <w:noWrap/>
            <w:vAlign w:val="bottom"/>
            <w:hideMark/>
          </w:tcPr>
          <w:p w14:paraId="6848B5B1" w14:textId="0AAA247B" w:rsidR="00154A96" w:rsidRDefault="00154A96">
            <w:pPr>
              <w:jc w:val="right"/>
              <w:rPr>
                <w:rFonts w:ascii="Arial" w:hAnsi="Arial" w:cs="Arial"/>
                <w:sz w:val="20"/>
                <w:szCs w:val="20"/>
              </w:rPr>
            </w:pPr>
            <w:r>
              <w:rPr>
                <w:rFonts w:ascii="Arial" w:hAnsi="Arial" w:cs="Arial"/>
                <w:sz w:val="20"/>
                <w:szCs w:val="20"/>
              </w:rPr>
              <w:t>14,35</w:t>
            </w:r>
          </w:p>
        </w:tc>
        <w:tc>
          <w:tcPr>
            <w:tcW w:w="2440" w:type="dxa"/>
            <w:tcBorders>
              <w:top w:val="nil"/>
              <w:left w:val="nil"/>
              <w:bottom w:val="single" w:sz="4" w:space="0" w:color="auto"/>
              <w:right w:val="single" w:sz="4" w:space="0" w:color="auto"/>
            </w:tcBorders>
            <w:shd w:val="clear" w:color="auto" w:fill="auto"/>
            <w:noWrap/>
            <w:vAlign w:val="bottom"/>
            <w:hideMark/>
          </w:tcPr>
          <w:p w14:paraId="486F46E7" w14:textId="77777777" w:rsidR="00154A96" w:rsidRDefault="00154A96">
            <w:pPr>
              <w:jc w:val="right"/>
              <w:rPr>
                <w:rFonts w:ascii="Arial" w:hAnsi="Arial" w:cs="Arial"/>
                <w:sz w:val="20"/>
                <w:szCs w:val="20"/>
              </w:rPr>
            </w:pPr>
            <w:r>
              <w:rPr>
                <w:rFonts w:ascii="Arial" w:hAnsi="Arial" w:cs="Arial"/>
                <w:sz w:val="20"/>
                <w:szCs w:val="20"/>
              </w:rPr>
              <w:t>508,9</w:t>
            </w:r>
          </w:p>
        </w:tc>
      </w:tr>
      <w:tr w:rsidR="00154A96" w14:paraId="457522C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9099F09" w14:textId="77777777" w:rsidR="00154A96" w:rsidRDefault="00154A96">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1126E793" w14:textId="77777777" w:rsidR="00154A96" w:rsidRDefault="00154A96">
            <w:pPr>
              <w:jc w:val="right"/>
              <w:rPr>
                <w:rFonts w:ascii="Arial" w:hAnsi="Arial" w:cs="Arial"/>
                <w:sz w:val="20"/>
                <w:szCs w:val="20"/>
              </w:rPr>
            </w:pPr>
            <w:r>
              <w:rPr>
                <w:rFonts w:ascii="Arial" w:hAnsi="Arial" w:cs="Arial"/>
                <w:sz w:val="20"/>
                <w:szCs w:val="20"/>
              </w:rPr>
              <w:t>77,308</w:t>
            </w:r>
          </w:p>
        </w:tc>
        <w:tc>
          <w:tcPr>
            <w:tcW w:w="2380" w:type="dxa"/>
            <w:tcBorders>
              <w:top w:val="nil"/>
              <w:left w:val="nil"/>
              <w:bottom w:val="single" w:sz="4" w:space="0" w:color="auto"/>
              <w:right w:val="single" w:sz="4" w:space="0" w:color="auto"/>
            </w:tcBorders>
            <w:shd w:val="clear" w:color="auto" w:fill="auto"/>
            <w:noWrap/>
            <w:vAlign w:val="bottom"/>
            <w:hideMark/>
          </w:tcPr>
          <w:p w14:paraId="1C8EBAEF" w14:textId="3C464179" w:rsidR="00154A96" w:rsidRDefault="00154A96">
            <w:pPr>
              <w:jc w:val="right"/>
              <w:rPr>
                <w:rFonts w:ascii="Arial" w:hAnsi="Arial" w:cs="Arial"/>
                <w:sz w:val="20"/>
                <w:szCs w:val="20"/>
              </w:rPr>
            </w:pPr>
            <w:r>
              <w:rPr>
                <w:rFonts w:ascii="Arial" w:hAnsi="Arial" w:cs="Arial"/>
                <w:sz w:val="20"/>
                <w:szCs w:val="20"/>
              </w:rPr>
              <w:t>22,35</w:t>
            </w:r>
          </w:p>
        </w:tc>
        <w:tc>
          <w:tcPr>
            <w:tcW w:w="2440" w:type="dxa"/>
            <w:tcBorders>
              <w:top w:val="nil"/>
              <w:left w:val="nil"/>
              <w:bottom w:val="single" w:sz="4" w:space="0" w:color="auto"/>
              <w:right w:val="single" w:sz="4" w:space="0" w:color="auto"/>
            </w:tcBorders>
            <w:shd w:val="clear" w:color="auto" w:fill="auto"/>
            <w:noWrap/>
            <w:vAlign w:val="bottom"/>
            <w:hideMark/>
          </w:tcPr>
          <w:p w14:paraId="2AA63612" w14:textId="77777777" w:rsidR="00154A96" w:rsidRDefault="00154A96">
            <w:pPr>
              <w:jc w:val="right"/>
              <w:rPr>
                <w:rFonts w:ascii="Arial" w:hAnsi="Arial" w:cs="Arial"/>
                <w:sz w:val="20"/>
                <w:szCs w:val="20"/>
              </w:rPr>
            </w:pPr>
            <w:r>
              <w:rPr>
                <w:rFonts w:ascii="Arial" w:hAnsi="Arial" w:cs="Arial"/>
                <w:sz w:val="20"/>
                <w:szCs w:val="20"/>
              </w:rPr>
              <w:t>620,9</w:t>
            </w:r>
          </w:p>
        </w:tc>
      </w:tr>
      <w:tr w:rsidR="00154A96" w14:paraId="14890742"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9C549F9" w14:textId="77777777" w:rsidR="00154A96" w:rsidRDefault="00154A96">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60B3A913" w14:textId="77777777" w:rsidR="00154A96" w:rsidRDefault="00154A96">
            <w:pPr>
              <w:jc w:val="right"/>
              <w:rPr>
                <w:rFonts w:ascii="Arial" w:hAnsi="Arial" w:cs="Arial"/>
                <w:sz w:val="20"/>
                <w:szCs w:val="20"/>
              </w:rPr>
            </w:pPr>
            <w:r>
              <w:rPr>
                <w:rFonts w:ascii="Arial" w:hAnsi="Arial" w:cs="Arial"/>
                <w:sz w:val="20"/>
                <w:szCs w:val="20"/>
              </w:rPr>
              <w:t>50,85</w:t>
            </w:r>
          </w:p>
        </w:tc>
        <w:tc>
          <w:tcPr>
            <w:tcW w:w="2380" w:type="dxa"/>
            <w:tcBorders>
              <w:top w:val="nil"/>
              <w:left w:val="nil"/>
              <w:bottom w:val="single" w:sz="4" w:space="0" w:color="auto"/>
              <w:right w:val="single" w:sz="4" w:space="0" w:color="auto"/>
            </w:tcBorders>
            <w:shd w:val="clear" w:color="auto" w:fill="auto"/>
            <w:noWrap/>
            <w:vAlign w:val="bottom"/>
            <w:hideMark/>
          </w:tcPr>
          <w:p w14:paraId="676A3303" w14:textId="6E4AA109" w:rsidR="00154A96" w:rsidRDefault="00154A96">
            <w:pPr>
              <w:jc w:val="right"/>
              <w:rPr>
                <w:rFonts w:ascii="Arial" w:hAnsi="Arial" w:cs="Arial"/>
                <w:sz w:val="20"/>
                <w:szCs w:val="20"/>
              </w:rPr>
            </w:pPr>
            <w:r>
              <w:rPr>
                <w:rFonts w:ascii="Arial" w:hAnsi="Arial" w:cs="Arial"/>
                <w:sz w:val="20"/>
                <w:szCs w:val="20"/>
              </w:rPr>
              <w:t>33,98</w:t>
            </w:r>
          </w:p>
        </w:tc>
        <w:tc>
          <w:tcPr>
            <w:tcW w:w="2440" w:type="dxa"/>
            <w:tcBorders>
              <w:top w:val="nil"/>
              <w:left w:val="nil"/>
              <w:bottom w:val="single" w:sz="4" w:space="0" w:color="auto"/>
              <w:right w:val="single" w:sz="4" w:space="0" w:color="auto"/>
            </w:tcBorders>
            <w:shd w:val="clear" w:color="auto" w:fill="auto"/>
            <w:noWrap/>
            <w:vAlign w:val="bottom"/>
            <w:hideMark/>
          </w:tcPr>
          <w:p w14:paraId="7033F69E" w14:textId="77777777" w:rsidR="00154A96" w:rsidRDefault="00154A96">
            <w:pPr>
              <w:jc w:val="right"/>
              <w:rPr>
                <w:rFonts w:ascii="Arial" w:hAnsi="Arial" w:cs="Arial"/>
                <w:sz w:val="20"/>
                <w:szCs w:val="20"/>
              </w:rPr>
            </w:pPr>
            <w:r>
              <w:rPr>
                <w:rFonts w:ascii="Arial" w:hAnsi="Arial" w:cs="Arial"/>
                <w:sz w:val="20"/>
                <w:szCs w:val="20"/>
              </w:rPr>
              <w:t>859,18</w:t>
            </w:r>
          </w:p>
        </w:tc>
      </w:tr>
      <w:tr w:rsidR="00154A96" w14:paraId="20E2795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7E82C31" w14:textId="77777777" w:rsidR="00154A96" w:rsidRDefault="00154A96">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50F43D00" w14:textId="77777777" w:rsidR="00154A96" w:rsidRDefault="00154A96">
            <w:pPr>
              <w:jc w:val="right"/>
              <w:rPr>
                <w:rFonts w:ascii="Arial" w:hAnsi="Arial" w:cs="Arial"/>
                <w:sz w:val="20"/>
                <w:szCs w:val="20"/>
              </w:rPr>
            </w:pPr>
            <w:r>
              <w:rPr>
                <w:rFonts w:ascii="Arial" w:hAnsi="Arial" w:cs="Arial"/>
                <w:sz w:val="20"/>
                <w:szCs w:val="20"/>
              </w:rPr>
              <w:t>30,81</w:t>
            </w:r>
          </w:p>
        </w:tc>
        <w:tc>
          <w:tcPr>
            <w:tcW w:w="2380" w:type="dxa"/>
            <w:tcBorders>
              <w:top w:val="nil"/>
              <w:left w:val="nil"/>
              <w:bottom w:val="single" w:sz="4" w:space="0" w:color="auto"/>
              <w:right w:val="single" w:sz="4" w:space="0" w:color="auto"/>
            </w:tcBorders>
            <w:shd w:val="clear" w:color="auto" w:fill="auto"/>
            <w:noWrap/>
            <w:vAlign w:val="bottom"/>
            <w:hideMark/>
          </w:tcPr>
          <w:p w14:paraId="44D503BD" w14:textId="4010CD8E" w:rsidR="00154A96" w:rsidRDefault="00154A96">
            <w:pPr>
              <w:jc w:val="right"/>
              <w:rPr>
                <w:rFonts w:ascii="Arial" w:hAnsi="Arial" w:cs="Arial"/>
                <w:sz w:val="20"/>
                <w:szCs w:val="20"/>
              </w:rPr>
            </w:pPr>
            <w:r>
              <w:rPr>
                <w:rFonts w:ascii="Arial" w:hAnsi="Arial" w:cs="Arial"/>
                <w:sz w:val="20"/>
                <w:szCs w:val="20"/>
              </w:rPr>
              <w:t>56,09</w:t>
            </w:r>
          </w:p>
        </w:tc>
        <w:tc>
          <w:tcPr>
            <w:tcW w:w="2440" w:type="dxa"/>
            <w:tcBorders>
              <w:top w:val="nil"/>
              <w:left w:val="nil"/>
              <w:bottom w:val="single" w:sz="4" w:space="0" w:color="auto"/>
              <w:right w:val="single" w:sz="4" w:space="0" w:color="auto"/>
            </w:tcBorders>
            <w:shd w:val="clear" w:color="auto" w:fill="auto"/>
            <w:noWrap/>
            <w:vAlign w:val="bottom"/>
            <w:hideMark/>
          </w:tcPr>
          <w:p w14:paraId="3AFD423A" w14:textId="77777777" w:rsidR="00154A96" w:rsidRDefault="00154A96">
            <w:pPr>
              <w:jc w:val="right"/>
              <w:rPr>
                <w:rFonts w:ascii="Arial" w:hAnsi="Arial" w:cs="Arial"/>
                <w:sz w:val="20"/>
                <w:szCs w:val="20"/>
              </w:rPr>
            </w:pPr>
            <w:r>
              <w:rPr>
                <w:rFonts w:ascii="Arial" w:hAnsi="Arial" w:cs="Arial"/>
                <w:sz w:val="20"/>
                <w:szCs w:val="20"/>
              </w:rPr>
              <w:t>1180,04</w:t>
            </w:r>
          </w:p>
        </w:tc>
      </w:tr>
    </w:tbl>
    <w:p w14:paraId="09A8643C" w14:textId="77777777" w:rsidR="00234849" w:rsidRDefault="00234849" w:rsidP="000645E3">
      <w:pPr>
        <w:spacing w:after="120"/>
        <w:jc w:val="both"/>
      </w:pPr>
    </w:p>
    <w:p w14:paraId="1C1A0919" w14:textId="0B2613F9" w:rsidR="00234849" w:rsidRDefault="00234849" w:rsidP="000645E3">
      <w:pPr>
        <w:spacing w:after="120"/>
        <w:jc w:val="both"/>
      </w:pPr>
      <w:r>
        <w:t>The performance and energy results on both PCP systems show the expected behaviour. Increasing the number of nodes, speed up diverges from linear. As a result, the energy to solution increases.</w:t>
      </w:r>
    </w:p>
    <w:p w14:paraId="0CAB63D1" w14:textId="5B57E885" w:rsidR="00234849" w:rsidRDefault="00234849" w:rsidP="000645E3">
      <w:pPr>
        <w:spacing w:after="120"/>
        <w:jc w:val="both"/>
      </w:pPr>
      <w:r>
        <w:t xml:space="preserve">Comparing </w:t>
      </w:r>
      <w:proofErr w:type="spellStart"/>
      <w:r>
        <w:t>Frioul</w:t>
      </w:r>
      <w:proofErr w:type="spellEnd"/>
      <w:r>
        <w:t>-PCP with DAVIDE, it seems that KNL is more efficient for case A (small), both KNL and Power8+P100 with SMT off are comparable in performance and energy. When Power8+ SMT is turned on, we get a speed up ~2 while energy consumption is almost the same with SMT off.</w:t>
      </w:r>
    </w:p>
    <w:p w14:paraId="3F20B3E7" w14:textId="77777777" w:rsidR="004A5A44" w:rsidRPr="004A5A44" w:rsidRDefault="004A5A44" w:rsidP="004A5A44">
      <w:pPr>
        <w:pStyle w:val="Heading3"/>
      </w:pPr>
      <w:bookmarkStart w:id="536" w:name="_Toc503189100"/>
      <w:r w:rsidRPr="004A5A44">
        <w:lastRenderedPageBreak/>
        <w:t>NAMD</w:t>
      </w:r>
      <w:bookmarkEnd w:id="536"/>
    </w:p>
    <w:p w14:paraId="41CB30E1" w14:textId="59B38154" w:rsidR="004D390D" w:rsidRDefault="004D390D" w:rsidP="004A5A44">
      <w:pPr>
        <w:spacing w:after="120"/>
        <w:jc w:val="both"/>
      </w:pPr>
      <w:r w:rsidRPr="004D390D">
        <w:t>NAMD</w:t>
      </w:r>
      <w:r w:rsidR="001A74D0">
        <w:fldChar w:fldCharType="begin"/>
      </w:r>
      <w:r w:rsidR="001A74D0">
        <w:instrText xml:space="preserve"> REF _Ref503168637 \r \h </w:instrText>
      </w:r>
      <w:r w:rsidR="001A74D0">
        <w:fldChar w:fldCharType="separate"/>
      </w:r>
      <w:r w:rsidR="001A74D0">
        <w:t>[8]</w:t>
      </w:r>
      <w:r w:rsidR="001A74D0">
        <w:fldChar w:fldCharType="end"/>
      </w:r>
      <w:r w:rsidR="001A74D0">
        <w:fldChar w:fldCharType="begin"/>
      </w:r>
      <w:r w:rsidR="001A74D0">
        <w:instrText xml:space="preserve"> REF _Ref476982133 \r \h </w:instrText>
      </w:r>
      <w:r w:rsidR="001A74D0">
        <w:fldChar w:fldCharType="separate"/>
      </w:r>
      <w:r w:rsidR="001A74D0">
        <w:t>[9]</w:t>
      </w:r>
      <w:r w:rsidR="001A74D0">
        <w:fldChar w:fldCharType="end"/>
      </w:r>
      <w:r w:rsidR="001A74D0">
        <w:fldChar w:fldCharType="begin"/>
      </w:r>
      <w:r w:rsidR="001A74D0">
        <w:instrText xml:space="preserve"> REF _Ref476982292 \r \h </w:instrText>
      </w:r>
      <w:r w:rsidR="001A74D0">
        <w:fldChar w:fldCharType="separate"/>
      </w:r>
      <w:r w:rsidR="001A74D0">
        <w:t>[10]</w:t>
      </w:r>
      <w:r w:rsidR="001A74D0">
        <w:fldChar w:fldCharType="end"/>
      </w:r>
      <w:r w:rsidRPr="004D390D">
        <w:t xml:space="preserve"> is a widely used molecular dynamics application designed to simulate bio-molecular systems on a wide variety of </w:t>
      </w:r>
      <w:proofErr w:type="spellStart"/>
      <w:r w:rsidRPr="004D390D">
        <w:t>compute</w:t>
      </w:r>
      <w:proofErr w:type="spellEnd"/>
      <w:r w:rsidRPr="004D390D">
        <w:t xml:space="preserve"> platforms</w:t>
      </w:r>
      <w:r>
        <w:t>.</w:t>
      </w:r>
    </w:p>
    <w:p w14:paraId="183E5D18" w14:textId="560E7994" w:rsidR="00A65697" w:rsidRDefault="00DE3AC6" w:rsidP="004A5A44">
      <w:pPr>
        <w:spacing w:after="120"/>
        <w:jc w:val="both"/>
      </w:pPr>
      <w:r>
        <w:t xml:space="preserve">It </w:t>
      </w:r>
      <w:r w:rsidR="00A65697" w:rsidRPr="00A65697">
        <w:t>is written in C++ and parallelised using Charm++ parallel objects, which are implemented on top of MPI</w:t>
      </w:r>
      <w:r w:rsidR="00A65697">
        <w:t>.</w:t>
      </w:r>
    </w:p>
    <w:p w14:paraId="5D7E3ABB" w14:textId="6DD67360" w:rsidR="00A36309" w:rsidRDefault="00A36309" w:rsidP="00A7005A">
      <w:pPr>
        <w:pStyle w:val="Heading4"/>
      </w:pPr>
      <w:bookmarkStart w:id="537" w:name="_Toc503189101"/>
      <w:r>
        <w:t>Test case 1 metrics</w:t>
      </w:r>
      <w:bookmarkEnd w:id="537"/>
    </w:p>
    <w:p w14:paraId="751D67BB" w14:textId="291631EC" w:rsidR="00A5226C" w:rsidRDefault="00A5226C" w:rsidP="00A5226C">
      <w:pPr>
        <w:pStyle w:val="Caption"/>
        <w:keepNext/>
      </w:pPr>
      <w:bookmarkStart w:id="538" w:name="_Toc503189154"/>
      <w:r>
        <w:t xml:space="preserve">Table </w:t>
      </w:r>
      <w:r w:rsidR="00557FEC">
        <w:fldChar w:fldCharType="begin"/>
      </w:r>
      <w:r w:rsidR="00557FEC">
        <w:instrText xml:space="preserve"> SEQ Table \* ARABIC </w:instrText>
      </w:r>
      <w:r w:rsidR="00557FEC">
        <w:fldChar w:fldCharType="separate"/>
      </w:r>
      <w:r w:rsidR="00150CFD">
        <w:rPr>
          <w:noProof/>
        </w:rPr>
        <w:t>21</w:t>
      </w:r>
      <w:r w:rsidR="00557FEC">
        <w:fldChar w:fldCharType="end"/>
      </w:r>
      <w:r w:rsidRPr="000919EC">
        <w:t xml:space="preserve"> </w:t>
      </w:r>
      <w:r>
        <w:t>NAMD</w:t>
      </w:r>
      <w:r w:rsidRPr="000919EC">
        <w:t xml:space="preserve"> test case 1 metrics on </w:t>
      </w:r>
      <w:proofErr w:type="spellStart"/>
      <w:r w:rsidR="003E28C8">
        <w:t>Frioul</w:t>
      </w:r>
      <w:proofErr w:type="spellEnd"/>
      <w:r w:rsidR="003E28C8">
        <w:t>-PCP</w:t>
      </w:r>
      <w:bookmarkEnd w:id="538"/>
    </w:p>
    <w:tbl>
      <w:tblPr>
        <w:tblW w:w="8780" w:type="dxa"/>
        <w:tblLook w:val="04A0" w:firstRow="1" w:lastRow="0" w:firstColumn="1" w:lastColumn="0" w:noHBand="0" w:noVBand="1"/>
      </w:tblPr>
      <w:tblGrid>
        <w:gridCol w:w="3180"/>
        <w:gridCol w:w="2720"/>
        <w:gridCol w:w="2880"/>
      </w:tblGrid>
      <w:tr w:rsidR="00A36309" w14:paraId="25B8E650" w14:textId="77777777" w:rsidTr="00A36309">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AC564" w14:textId="57E43224" w:rsidR="00A36309" w:rsidRDefault="00A36309">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9335018" w14:textId="77777777" w:rsidR="00A36309" w:rsidRDefault="00A36309">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10945621" w14:textId="77777777" w:rsidR="00A36309" w:rsidRDefault="00A36309">
            <w:pPr>
              <w:rPr>
                <w:rFonts w:ascii="Arial" w:hAnsi="Arial" w:cs="Arial"/>
                <w:b/>
                <w:bCs/>
                <w:sz w:val="20"/>
                <w:szCs w:val="20"/>
              </w:rPr>
            </w:pPr>
            <w:r>
              <w:rPr>
                <w:rFonts w:ascii="Arial" w:hAnsi="Arial" w:cs="Arial"/>
                <w:b/>
                <w:bCs/>
                <w:sz w:val="20"/>
                <w:szCs w:val="20"/>
              </w:rPr>
              <w:t>Energy to solution (kJ)</w:t>
            </w:r>
          </w:p>
        </w:tc>
      </w:tr>
      <w:tr w:rsidR="00A36309" w14:paraId="1E0ADBE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16858FD" w14:textId="77777777" w:rsidR="00A36309" w:rsidRDefault="00A36309">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5B2AB827" w14:textId="686486E3" w:rsidR="00A36309" w:rsidRDefault="00A36309">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955,17</w:t>
            </w:r>
          </w:p>
        </w:tc>
        <w:tc>
          <w:tcPr>
            <w:tcW w:w="2880" w:type="dxa"/>
            <w:tcBorders>
              <w:top w:val="nil"/>
              <w:left w:val="nil"/>
              <w:bottom w:val="single" w:sz="4" w:space="0" w:color="auto"/>
              <w:right w:val="single" w:sz="4" w:space="0" w:color="auto"/>
            </w:tcBorders>
            <w:shd w:val="clear" w:color="auto" w:fill="auto"/>
            <w:noWrap/>
            <w:vAlign w:val="bottom"/>
            <w:hideMark/>
          </w:tcPr>
          <w:p w14:paraId="10E78CA2" w14:textId="40351E1A"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300</w:t>
            </w:r>
          </w:p>
        </w:tc>
      </w:tr>
      <w:tr w:rsidR="00A36309" w14:paraId="42675695"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1A1DC9F" w14:textId="77777777" w:rsidR="00A36309" w:rsidRDefault="00A36309">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599974BC" w14:textId="73979D4F"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085,82</w:t>
            </w:r>
          </w:p>
        </w:tc>
        <w:tc>
          <w:tcPr>
            <w:tcW w:w="2880" w:type="dxa"/>
            <w:tcBorders>
              <w:top w:val="nil"/>
              <w:left w:val="nil"/>
              <w:bottom w:val="single" w:sz="4" w:space="0" w:color="auto"/>
              <w:right w:val="single" w:sz="4" w:space="0" w:color="auto"/>
            </w:tcBorders>
            <w:shd w:val="clear" w:color="auto" w:fill="auto"/>
            <w:noWrap/>
            <w:vAlign w:val="bottom"/>
            <w:hideMark/>
          </w:tcPr>
          <w:p w14:paraId="6F203A3E" w14:textId="50D0ABE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400</w:t>
            </w:r>
          </w:p>
        </w:tc>
      </w:tr>
      <w:tr w:rsidR="00A36309" w14:paraId="350D2C7F"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17167ED" w14:textId="77777777" w:rsidR="00A36309" w:rsidRDefault="00A36309">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46ACA1C0" w14:textId="1A7AE0A7"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181,52</w:t>
            </w:r>
          </w:p>
        </w:tc>
        <w:tc>
          <w:tcPr>
            <w:tcW w:w="2880" w:type="dxa"/>
            <w:tcBorders>
              <w:top w:val="nil"/>
              <w:left w:val="nil"/>
              <w:bottom w:val="single" w:sz="4" w:space="0" w:color="auto"/>
              <w:right w:val="single" w:sz="4" w:space="0" w:color="auto"/>
            </w:tcBorders>
            <w:shd w:val="clear" w:color="auto" w:fill="auto"/>
            <w:noWrap/>
            <w:vAlign w:val="bottom"/>
            <w:hideMark/>
          </w:tcPr>
          <w:p w14:paraId="67C6147F" w14:textId="705EA7CF"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500</w:t>
            </w:r>
          </w:p>
        </w:tc>
      </w:tr>
      <w:tr w:rsidR="00A36309" w14:paraId="274116E7"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570CE3D" w14:textId="77777777" w:rsidR="00A36309" w:rsidRDefault="00A36309">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3A4ECA6" w14:textId="7709315E" w:rsidR="00A36309" w:rsidRDefault="00A36309">
            <w:pPr>
              <w:jc w:val="right"/>
              <w:rPr>
                <w:rFonts w:ascii="Arial" w:hAnsi="Arial" w:cs="Arial"/>
                <w:sz w:val="20"/>
                <w:szCs w:val="20"/>
              </w:rPr>
            </w:pPr>
            <w:r>
              <w:rPr>
                <w:rFonts w:ascii="Arial" w:hAnsi="Arial" w:cs="Arial"/>
                <w:sz w:val="20"/>
                <w:szCs w:val="20"/>
              </w:rPr>
              <w:t>695,57</w:t>
            </w:r>
          </w:p>
        </w:tc>
        <w:tc>
          <w:tcPr>
            <w:tcW w:w="2880" w:type="dxa"/>
            <w:tcBorders>
              <w:top w:val="nil"/>
              <w:left w:val="nil"/>
              <w:bottom w:val="single" w:sz="4" w:space="0" w:color="auto"/>
              <w:right w:val="single" w:sz="4" w:space="0" w:color="auto"/>
            </w:tcBorders>
            <w:shd w:val="clear" w:color="auto" w:fill="auto"/>
            <w:noWrap/>
            <w:vAlign w:val="bottom"/>
            <w:hideMark/>
          </w:tcPr>
          <w:p w14:paraId="49178B20" w14:textId="7A589E9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600</w:t>
            </w:r>
          </w:p>
        </w:tc>
      </w:tr>
      <w:tr w:rsidR="00A36309" w14:paraId="24D6AF1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187250" w14:textId="77777777" w:rsidR="00A36309" w:rsidRDefault="00A36309">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4FE62B19" w14:textId="36B7E706" w:rsidR="00A36309" w:rsidRDefault="00A36309">
            <w:pPr>
              <w:jc w:val="right"/>
              <w:rPr>
                <w:rFonts w:ascii="Arial" w:hAnsi="Arial" w:cs="Arial"/>
                <w:sz w:val="20"/>
                <w:szCs w:val="20"/>
              </w:rPr>
            </w:pPr>
            <w:r>
              <w:rPr>
                <w:rFonts w:ascii="Arial" w:hAnsi="Arial" w:cs="Arial"/>
                <w:sz w:val="20"/>
                <w:szCs w:val="20"/>
              </w:rPr>
              <w:t>464,85</w:t>
            </w:r>
          </w:p>
        </w:tc>
        <w:tc>
          <w:tcPr>
            <w:tcW w:w="2880" w:type="dxa"/>
            <w:tcBorders>
              <w:top w:val="nil"/>
              <w:left w:val="nil"/>
              <w:bottom w:val="single" w:sz="4" w:space="0" w:color="auto"/>
              <w:right w:val="single" w:sz="4" w:space="0" w:color="auto"/>
            </w:tcBorders>
            <w:shd w:val="clear" w:color="auto" w:fill="auto"/>
            <w:noWrap/>
            <w:vAlign w:val="bottom"/>
            <w:hideMark/>
          </w:tcPr>
          <w:p w14:paraId="4C103539" w14:textId="34C80FF2"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300</w:t>
            </w:r>
          </w:p>
        </w:tc>
      </w:tr>
    </w:tbl>
    <w:p w14:paraId="4EA011C4" w14:textId="77777777" w:rsidR="00A36309" w:rsidRDefault="00A36309" w:rsidP="004A5A44">
      <w:pPr>
        <w:spacing w:after="120"/>
        <w:jc w:val="both"/>
      </w:pPr>
    </w:p>
    <w:p w14:paraId="259101E4" w14:textId="48269F08" w:rsidR="00A5226C" w:rsidRDefault="00A5226C" w:rsidP="00A5226C">
      <w:pPr>
        <w:pStyle w:val="Caption"/>
        <w:keepNext/>
      </w:pPr>
      <w:bookmarkStart w:id="539" w:name="_Toc503189155"/>
      <w:r>
        <w:t xml:space="preserve">Table </w:t>
      </w:r>
      <w:r w:rsidR="00557FEC">
        <w:fldChar w:fldCharType="begin"/>
      </w:r>
      <w:r w:rsidR="00557FEC">
        <w:instrText xml:space="preserve"> SEQ Table \* ARABIC </w:instrText>
      </w:r>
      <w:r w:rsidR="00557FEC">
        <w:fldChar w:fldCharType="separate"/>
      </w:r>
      <w:r w:rsidR="00150CFD">
        <w:rPr>
          <w:noProof/>
        </w:rPr>
        <w:t>22</w:t>
      </w:r>
      <w:r w:rsidR="00557FEC">
        <w:fldChar w:fldCharType="end"/>
      </w:r>
      <w:r>
        <w:t xml:space="preserve"> NAMD test case 1</w:t>
      </w:r>
      <w:r w:rsidRPr="00E86C8D">
        <w:t xml:space="preserve"> metrics on</w:t>
      </w:r>
      <w:r>
        <w:t xml:space="preserve"> DAVIDE</w:t>
      </w:r>
      <w:bookmarkEnd w:id="539"/>
    </w:p>
    <w:tbl>
      <w:tblPr>
        <w:tblW w:w="8560" w:type="dxa"/>
        <w:tblLook w:val="04A0" w:firstRow="1" w:lastRow="0" w:firstColumn="1" w:lastColumn="0" w:noHBand="0" w:noVBand="1"/>
      </w:tblPr>
      <w:tblGrid>
        <w:gridCol w:w="2840"/>
        <w:gridCol w:w="2740"/>
        <w:gridCol w:w="2980"/>
      </w:tblGrid>
      <w:tr w:rsidR="007E4F62" w14:paraId="3AF5E7C5" w14:textId="77777777" w:rsidTr="007E4F62">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B1F6" w14:textId="0CAFC52F" w:rsidR="007E4F62" w:rsidRDefault="007E4F62">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BC4082D" w14:textId="77777777" w:rsidR="007E4F62" w:rsidRDefault="007E4F62">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2A7A9013" w14:textId="77777777" w:rsidR="007E4F62" w:rsidRDefault="007E4F62">
            <w:pPr>
              <w:rPr>
                <w:rFonts w:ascii="Arial" w:hAnsi="Arial" w:cs="Arial"/>
                <w:b/>
                <w:bCs/>
                <w:sz w:val="20"/>
                <w:szCs w:val="20"/>
              </w:rPr>
            </w:pPr>
            <w:r>
              <w:rPr>
                <w:rFonts w:ascii="Arial" w:hAnsi="Arial" w:cs="Arial"/>
                <w:b/>
                <w:bCs/>
                <w:sz w:val="20"/>
                <w:szCs w:val="20"/>
              </w:rPr>
              <w:t>Energy to solution (kJ)</w:t>
            </w:r>
          </w:p>
        </w:tc>
      </w:tr>
      <w:tr w:rsidR="007E4F62" w14:paraId="72D820F9"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6C93342" w14:textId="77777777" w:rsidR="007E4F62" w:rsidRDefault="007E4F62">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6FC0116A" w14:textId="4E2C564B"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616</w:t>
            </w:r>
            <w:r w:rsidR="00372996">
              <w:rPr>
                <w:rFonts w:ascii="Arial" w:hAnsi="Arial" w:cs="Arial"/>
                <w:sz w:val="20"/>
                <w:szCs w:val="20"/>
              </w:rPr>
              <w:t>,</w:t>
            </w:r>
            <w:r>
              <w:rPr>
                <w:rFonts w:ascii="Arial" w:hAnsi="Arial" w:cs="Arial"/>
                <w:sz w:val="20"/>
                <w:szCs w:val="20"/>
              </w:rPr>
              <w:t>5</w:t>
            </w:r>
            <w:r w:rsidR="00182895">
              <w:rPr>
                <w:rFonts w:ascii="Arial" w:hAnsi="Arial" w:cs="Arial"/>
                <w:sz w:val="20"/>
                <w:szCs w:val="20"/>
              </w:rPr>
              <w:t>0</w:t>
            </w:r>
          </w:p>
        </w:tc>
        <w:tc>
          <w:tcPr>
            <w:tcW w:w="2980" w:type="dxa"/>
            <w:tcBorders>
              <w:top w:val="nil"/>
              <w:left w:val="nil"/>
              <w:bottom w:val="single" w:sz="4" w:space="0" w:color="auto"/>
              <w:right w:val="single" w:sz="4" w:space="0" w:color="auto"/>
            </w:tcBorders>
            <w:shd w:val="clear" w:color="auto" w:fill="auto"/>
            <w:noWrap/>
            <w:vAlign w:val="bottom"/>
            <w:hideMark/>
          </w:tcPr>
          <w:p w14:paraId="3668F051" w14:textId="4D4E55BD"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575</w:t>
            </w:r>
            <w:r w:rsidR="00372996">
              <w:rPr>
                <w:rFonts w:ascii="Arial" w:hAnsi="Arial" w:cs="Arial"/>
                <w:sz w:val="20"/>
                <w:szCs w:val="20"/>
              </w:rPr>
              <w:t>,</w:t>
            </w:r>
            <w:r>
              <w:rPr>
                <w:rFonts w:ascii="Arial" w:hAnsi="Arial" w:cs="Arial"/>
                <w:sz w:val="20"/>
                <w:szCs w:val="20"/>
              </w:rPr>
              <w:t>67</w:t>
            </w:r>
          </w:p>
        </w:tc>
      </w:tr>
      <w:tr w:rsidR="007E4F62" w14:paraId="250A7A7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875F095" w14:textId="77777777" w:rsidR="007E4F62" w:rsidRDefault="007E4F62">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0F9B7559" w14:textId="513C239A" w:rsidR="007E4F62" w:rsidRDefault="007E4F62" w:rsidP="000645E3">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609</w:t>
            </w:r>
            <w:r w:rsidR="00372996">
              <w:rPr>
                <w:rFonts w:ascii="Arial" w:hAnsi="Arial" w:cs="Arial"/>
                <w:sz w:val="20"/>
                <w:szCs w:val="20"/>
              </w:rPr>
              <w:t>,</w:t>
            </w:r>
            <w:r>
              <w:rPr>
                <w:rFonts w:ascii="Arial" w:hAnsi="Arial" w:cs="Arial"/>
                <w:sz w:val="20"/>
                <w:szCs w:val="20"/>
              </w:rPr>
              <w:t>08</w:t>
            </w:r>
          </w:p>
        </w:tc>
        <w:tc>
          <w:tcPr>
            <w:tcW w:w="2980" w:type="dxa"/>
            <w:tcBorders>
              <w:top w:val="nil"/>
              <w:left w:val="nil"/>
              <w:bottom w:val="single" w:sz="4" w:space="0" w:color="auto"/>
              <w:right w:val="single" w:sz="4" w:space="0" w:color="auto"/>
            </w:tcBorders>
            <w:shd w:val="clear" w:color="auto" w:fill="auto"/>
            <w:noWrap/>
            <w:vAlign w:val="bottom"/>
            <w:hideMark/>
          </w:tcPr>
          <w:p w14:paraId="59F19C6A" w14:textId="1996AC1F" w:rsidR="007E4F62" w:rsidRDefault="007E4F62" w:rsidP="000645E3">
            <w:pPr>
              <w:jc w:val="right"/>
              <w:rPr>
                <w:rFonts w:ascii="Arial" w:hAnsi="Arial" w:cs="Arial"/>
                <w:sz w:val="20"/>
                <w:szCs w:val="20"/>
              </w:rPr>
            </w:pPr>
            <w:r>
              <w:rPr>
                <w:rFonts w:ascii="Arial" w:hAnsi="Arial" w:cs="Arial"/>
                <w:sz w:val="20"/>
                <w:szCs w:val="20"/>
              </w:rPr>
              <w:t>4</w:t>
            </w:r>
            <w:r w:rsidR="00182895">
              <w:rPr>
                <w:rFonts w:ascii="Arial" w:hAnsi="Arial" w:cs="Arial"/>
                <w:sz w:val="20"/>
                <w:szCs w:val="20"/>
              </w:rPr>
              <w:t xml:space="preserve"> </w:t>
            </w:r>
            <w:r>
              <w:rPr>
                <w:rFonts w:ascii="Arial" w:hAnsi="Arial" w:cs="Arial"/>
                <w:sz w:val="20"/>
                <w:szCs w:val="20"/>
              </w:rPr>
              <w:t>999</w:t>
            </w:r>
            <w:r w:rsidR="00372996">
              <w:rPr>
                <w:rFonts w:ascii="Arial" w:hAnsi="Arial" w:cs="Arial"/>
                <w:sz w:val="20"/>
                <w:szCs w:val="20"/>
              </w:rPr>
              <w:t>,</w:t>
            </w:r>
            <w:r>
              <w:rPr>
                <w:rFonts w:ascii="Arial" w:hAnsi="Arial" w:cs="Arial"/>
                <w:sz w:val="20"/>
                <w:szCs w:val="20"/>
              </w:rPr>
              <w:t>39</w:t>
            </w:r>
          </w:p>
        </w:tc>
      </w:tr>
      <w:tr w:rsidR="007E4F62" w14:paraId="617AE5CE"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E0990B6" w14:textId="77777777" w:rsidR="007E4F62" w:rsidRDefault="007E4F62">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7001494A" w14:textId="4455EAEB" w:rsidR="007E4F62" w:rsidRDefault="007E4F62" w:rsidP="000645E3">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503</w:t>
            </w:r>
            <w:r w:rsidR="00372996">
              <w:rPr>
                <w:rFonts w:ascii="Arial" w:hAnsi="Arial" w:cs="Arial"/>
                <w:sz w:val="20"/>
                <w:szCs w:val="20"/>
              </w:rPr>
              <w:t>,</w:t>
            </w:r>
            <w:r>
              <w:rPr>
                <w:rFonts w:ascii="Arial" w:hAnsi="Arial" w:cs="Arial"/>
                <w:sz w:val="20"/>
                <w:szCs w:val="20"/>
              </w:rPr>
              <w:t>56</w:t>
            </w:r>
          </w:p>
        </w:tc>
        <w:tc>
          <w:tcPr>
            <w:tcW w:w="2980" w:type="dxa"/>
            <w:tcBorders>
              <w:top w:val="nil"/>
              <w:left w:val="nil"/>
              <w:bottom w:val="single" w:sz="4" w:space="0" w:color="auto"/>
              <w:right w:val="single" w:sz="4" w:space="0" w:color="auto"/>
            </w:tcBorders>
            <w:shd w:val="clear" w:color="auto" w:fill="auto"/>
            <w:noWrap/>
            <w:vAlign w:val="bottom"/>
            <w:hideMark/>
          </w:tcPr>
          <w:p w14:paraId="7C659E68" w14:textId="46B58DE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627</w:t>
            </w:r>
            <w:r w:rsidR="00372996">
              <w:rPr>
                <w:rFonts w:ascii="Arial" w:hAnsi="Arial" w:cs="Arial"/>
                <w:sz w:val="20"/>
                <w:szCs w:val="20"/>
              </w:rPr>
              <w:t>,</w:t>
            </w:r>
            <w:r>
              <w:rPr>
                <w:rFonts w:ascii="Arial" w:hAnsi="Arial" w:cs="Arial"/>
                <w:sz w:val="20"/>
                <w:szCs w:val="20"/>
              </w:rPr>
              <w:t>77</w:t>
            </w:r>
          </w:p>
        </w:tc>
      </w:tr>
      <w:tr w:rsidR="007E4F62" w14:paraId="27F1B66A"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2CEEA93" w14:textId="77777777" w:rsidR="007E4F62" w:rsidRDefault="007E4F62">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1709E1F8" w14:textId="3E11C750" w:rsidR="007E4F62" w:rsidRDefault="007E4F62" w:rsidP="000645E3">
            <w:pPr>
              <w:jc w:val="right"/>
              <w:rPr>
                <w:rFonts w:ascii="Arial" w:hAnsi="Arial" w:cs="Arial"/>
                <w:sz w:val="20"/>
                <w:szCs w:val="20"/>
              </w:rPr>
            </w:pPr>
            <w:r>
              <w:rPr>
                <w:rFonts w:ascii="Arial" w:hAnsi="Arial" w:cs="Arial"/>
                <w:sz w:val="20"/>
                <w:szCs w:val="20"/>
              </w:rPr>
              <w:t>721</w:t>
            </w:r>
            <w:r w:rsidR="00372996">
              <w:rPr>
                <w:rFonts w:ascii="Arial" w:hAnsi="Arial" w:cs="Arial"/>
                <w:sz w:val="20"/>
                <w:szCs w:val="20"/>
              </w:rPr>
              <w:t>,</w:t>
            </w:r>
            <w:r>
              <w:rPr>
                <w:rFonts w:ascii="Arial" w:hAnsi="Arial" w:cs="Arial"/>
                <w:sz w:val="20"/>
                <w:szCs w:val="20"/>
              </w:rPr>
              <w:t>72</w:t>
            </w:r>
          </w:p>
        </w:tc>
        <w:tc>
          <w:tcPr>
            <w:tcW w:w="2980" w:type="dxa"/>
            <w:tcBorders>
              <w:top w:val="nil"/>
              <w:left w:val="nil"/>
              <w:bottom w:val="single" w:sz="4" w:space="0" w:color="auto"/>
              <w:right w:val="single" w:sz="4" w:space="0" w:color="auto"/>
            </w:tcBorders>
            <w:shd w:val="clear" w:color="auto" w:fill="auto"/>
            <w:noWrap/>
            <w:vAlign w:val="bottom"/>
            <w:hideMark/>
          </w:tcPr>
          <w:p w14:paraId="712EB564" w14:textId="74C0104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407</w:t>
            </w:r>
            <w:r w:rsidR="00372996">
              <w:rPr>
                <w:rFonts w:ascii="Arial" w:hAnsi="Arial" w:cs="Arial"/>
                <w:sz w:val="20"/>
                <w:szCs w:val="20"/>
              </w:rPr>
              <w:t>,</w:t>
            </w:r>
            <w:r>
              <w:rPr>
                <w:rFonts w:ascii="Arial" w:hAnsi="Arial" w:cs="Arial"/>
                <w:sz w:val="20"/>
                <w:szCs w:val="20"/>
              </w:rPr>
              <w:t>02</w:t>
            </w:r>
          </w:p>
        </w:tc>
      </w:tr>
      <w:tr w:rsidR="007E4F62" w14:paraId="3F47966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EEFC85C" w14:textId="77777777" w:rsidR="007E4F62" w:rsidRDefault="007E4F62">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4FE6790B" w14:textId="073D8C6D" w:rsidR="007E4F62" w:rsidRDefault="007E4F62" w:rsidP="000645E3">
            <w:pPr>
              <w:jc w:val="right"/>
              <w:rPr>
                <w:rFonts w:ascii="Arial" w:hAnsi="Arial" w:cs="Arial"/>
                <w:sz w:val="20"/>
                <w:szCs w:val="20"/>
              </w:rPr>
            </w:pPr>
            <w:r>
              <w:rPr>
                <w:rFonts w:ascii="Arial" w:hAnsi="Arial" w:cs="Arial"/>
                <w:sz w:val="20"/>
                <w:szCs w:val="20"/>
              </w:rPr>
              <w:t>470</w:t>
            </w:r>
            <w:r w:rsidR="00372996">
              <w:rPr>
                <w:rFonts w:ascii="Arial" w:hAnsi="Arial" w:cs="Arial"/>
                <w:sz w:val="20"/>
                <w:szCs w:val="20"/>
              </w:rPr>
              <w:t>,</w:t>
            </w:r>
            <w:r>
              <w:rPr>
                <w:rFonts w:ascii="Arial" w:hAnsi="Arial" w:cs="Arial"/>
                <w:sz w:val="20"/>
                <w:szCs w:val="20"/>
              </w:rPr>
              <w:t>97</w:t>
            </w:r>
          </w:p>
        </w:tc>
        <w:tc>
          <w:tcPr>
            <w:tcW w:w="2980" w:type="dxa"/>
            <w:tcBorders>
              <w:top w:val="nil"/>
              <w:left w:val="nil"/>
              <w:bottom w:val="single" w:sz="4" w:space="0" w:color="auto"/>
              <w:right w:val="single" w:sz="4" w:space="0" w:color="auto"/>
            </w:tcBorders>
            <w:shd w:val="clear" w:color="auto" w:fill="auto"/>
            <w:noWrap/>
            <w:vAlign w:val="bottom"/>
            <w:hideMark/>
          </w:tcPr>
          <w:p w14:paraId="57BE6C24" w14:textId="57A69B50" w:rsidR="007E4F62" w:rsidRDefault="007E4F62" w:rsidP="000645E3">
            <w:pPr>
              <w:jc w:val="right"/>
              <w:rPr>
                <w:rFonts w:ascii="Arial" w:hAnsi="Arial" w:cs="Arial"/>
                <w:sz w:val="20"/>
                <w:szCs w:val="20"/>
              </w:rPr>
            </w:pPr>
            <w:r>
              <w:rPr>
                <w:rFonts w:ascii="Arial" w:hAnsi="Arial" w:cs="Arial"/>
                <w:sz w:val="20"/>
                <w:szCs w:val="20"/>
              </w:rPr>
              <w:t>7</w:t>
            </w:r>
            <w:r w:rsidR="00182895">
              <w:rPr>
                <w:rFonts w:ascii="Arial" w:hAnsi="Arial" w:cs="Arial"/>
                <w:sz w:val="20"/>
                <w:szCs w:val="20"/>
              </w:rPr>
              <w:t xml:space="preserve"> </w:t>
            </w:r>
            <w:r>
              <w:rPr>
                <w:rFonts w:ascii="Arial" w:hAnsi="Arial" w:cs="Arial"/>
                <w:sz w:val="20"/>
                <w:szCs w:val="20"/>
              </w:rPr>
              <w:t>037</w:t>
            </w:r>
            <w:r w:rsidR="00372996">
              <w:rPr>
                <w:rFonts w:ascii="Arial" w:hAnsi="Arial" w:cs="Arial"/>
                <w:sz w:val="20"/>
                <w:szCs w:val="20"/>
              </w:rPr>
              <w:t>,</w:t>
            </w:r>
            <w:r>
              <w:rPr>
                <w:rFonts w:ascii="Arial" w:hAnsi="Arial" w:cs="Arial"/>
                <w:sz w:val="20"/>
                <w:szCs w:val="20"/>
              </w:rPr>
              <w:t>86</w:t>
            </w:r>
          </w:p>
        </w:tc>
      </w:tr>
    </w:tbl>
    <w:p w14:paraId="2E93F444" w14:textId="77777777" w:rsidR="007E4F62" w:rsidRDefault="007E4F62" w:rsidP="004A5A44">
      <w:pPr>
        <w:spacing w:after="120"/>
        <w:jc w:val="both"/>
      </w:pPr>
    </w:p>
    <w:p w14:paraId="10232611" w14:textId="2D657DAF" w:rsidR="003D7DD4" w:rsidRDefault="003D7DD4" w:rsidP="00A7005A">
      <w:pPr>
        <w:pStyle w:val="Heading4"/>
      </w:pPr>
      <w:bookmarkStart w:id="540" w:name="_Toc503189102"/>
      <w:r>
        <w:t>Test case 2 metrics</w:t>
      </w:r>
      <w:bookmarkEnd w:id="540"/>
    </w:p>
    <w:p w14:paraId="212AD2C5" w14:textId="49013035" w:rsidR="00897EB7" w:rsidRDefault="00897EB7" w:rsidP="00897EB7">
      <w:pPr>
        <w:pStyle w:val="Caption"/>
        <w:keepNext/>
      </w:pPr>
      <w:bookmarkStart w:id="541" w:name="_Toc503189156"/>
      <w:r>
        <w:t xml:space="preserve">Table </w:t>
      </w:r>
      <w:r w:rsidR="00557FEC">
        <w:fldChar w:fldCharType="begin"/>
      </w:r>
      <w:r w:rsidR="00557FEC">
        <w:instrText xml:space="preserve"> SEQ Table \* ARABIC </w:instrText>
      </w:r>
      <w:r w:rsidR="00557FEC">
        <w:fldChar w:fldCharType="separate"/>
      </w:r>
      <w:r w:rsidR="00150CFD">
        <w:rPr>
          <w:noProof/>
        </w:rPr>
        <w:t>23</w:t>
      </w:r>
      <w:r w:rsidR="00557FEC">
        <w:fldChar w:fldCharType="end"/>
      </w:r>
      <w:r>
        <w:t xml:space="preserve"> NAMD test case 2</w:t>
      </w:r>
      <w:r w:rsidRPr="0024077E">
        <w:t xml:space="preserve"> metrics on </w:t>
      </w:r>
      <w:proofErr w:type="spellStart"/>
      <w:r w:rsidR="003E28C8">
        <w:t>Frioul</w:t>
      </w:r>
      <w:proofErr w:type="spellEnd"/>
      <w:r w:rsidR="003E28C8">
        <w:t>-PCP</w:t>
      </w:r>
      <w:bookmarkEnd w:id="541"/>
    </w:p>
    <w:tbl>
      <w:tblPr>
        <w:tblW w:w="8780" w:type="dxa"/>
        <w:tblLook w:val="04A0" w:firstRow="1" w:lastRow="0" w:firstColumn="1" w:lastColumn="0" w:noHBand="0" w:noVBand="1"/>
      </w:tblPr>
      <w:tblGrid>
        <w:gridCol w:w="3180"/>
        <w:gridCol w:w="2720"/>
        <w:gridCol w:w="2880"/>
      </w:tblGrid>
      <w:tr w:rsidR="003D7DD4" w14:paraId="18B63E5C" w14:textId="77777777" w:rsidTr="003D7DD4">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C576A" w14:textId="019BA6F4" w:rsidR="003D7DD4" w:rsidRDefault="003D7DD4">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2CF24B49"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663EF7D3" w14:textId="4B608168" w:rsidR="003D7DD4" w:rsidRDefault="003D7DD4">
            <w:pPr>
              <w:rPr>
                <w:rFonts w:ascii="Arial" w:hAnsi="Arial" w:cs="Arial"/>
                <w:b/>
                <w:bCs/>
                <w:sz w:val="20"/>
                <w:szCs w:val="20"/>
              </w:rPr>
            </w:pPr>
            <w:r>
              <w:rPr>
                <w:rFonts w:ascii="Arial" w:hAnsi="Arial" w:cs="Arial"/>
                <w:b/>
                <w:bCs/>
                <w:sz w:val="20"/>
                <w:szCs w:val="20"/>
              </w:rPr>
              <w:t>Energy to solution (</w:t>
            </w:r>
            <w:r w:rsidR="0083243B">
              <w:rPr>
                <w:rFonts w:ascii="Arial" w:hAnsi="Arial" w:cs="Arial"/>
                <w:b/>
                <w:bCs/>
                <w:sz w:val="20"/>
                <w:szCs w:val="20"/>
              </w:rPr>
              <w:t>k</w:t>
            </w:r>
            <w:r>
              <w:rPr>
                <w:rFonts w:ascii="Arial" w:hAnsi="Arial" w:cs="Arial"/>
                <w:b/>
                <w:bCs/>
                <w:sz w:val="20"/>
                <w:szCs w:val="20"/>
              </w:rPr>
              <w:t>J)</w:t>
            </w:r>
          </w:p>
        </w:tc>
      </w:tr>
      <w:tr w:rsidR="003D7DD4" w14:paraId="5BA60711"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28307B2" w14:textId="77777777" w:rsidR="003D7DD4" w:rsidRDefault="003D7DD4">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17CAFAF4" w14:textId="50515769" w:rsidR="003D7DD4" w:rsidRDefault="003D7DD4">
            <w:pPr>
              <w:jc w:val="right"/>
              <w:rPr>
                <w:rFonts w:ascii="Arial" w:hAnsi="Arial" w:cs="Arial"/>
                <w:sz w:val="20"/>
                <w:szCs w:val="20"/>
              </w:rPr>
            </w:pPr>
            <w:r>
              <w:rPr>
                <w:rFonts w:ascii="Arial" w:hAnsi="Arial" w:cs="Arial"/>
                <w:sz w:val="20"/>
                <w:szCs w:val="20"/>
              </w:rPr>
              <w:t>11280,23</w:t>
            </w:r>
          </w:p>
        </w:tc>
        <w:tc>
          <w:tcPr>
            <w:tcW w:w="2880" w:type="dxa"/>
            <w:tcBorders>
              <w:top w:val="nil"/>
              <w:left w:val="nil"/>
              <w:bottom w:val="single" w:sz="4" w:space="0" w:color="auto"/>
              <w:right w:val="single" w:sz="4" w:space="0" w:color="auto"/>
            </w:tcBorders>
            <w:shd w:val="clear" w:color="auto" w:fill="auto"/>
            <w:noWrap/>
            <w:vAlign w:val="bottom"/>
            <w:hideMark/>
          </w:tcPr>
          <w:p w14:paraId="610A1A76" w14:textId="5B933A46" w:rsidR="003D7DD4" w:rsidRDefault="003D7DD4" w:rsidP="000645E3">
            <w:pPr>
              <w:jc w:val="right"/>
              <w:rPr>
                <w:rFonts w:ascii="Arial" w:hAnsi="Arial" w:cs="Arial"/>
                <w:sz w:val="20"/>
                <w:szCs w:val="20"/>
              </w:rPr>
            </w:pPr>
            <w:r>
              <w:rPr>
                <w:rFonts w:ascii="Arial" w:hAnsi="Arial" w:cs="Arial"/>
                <w:sz w:val="20"/>
                <w:szCs w:val="20"/>
              </w:rPr>
              <w:t>48</w:t>
            </w:r>
            <w:r w:rsidR="0083243B">
              <w:rPr>
                <w:rFonts w:ascii="Arial" w:hAnsi="Arial" w:cs="Arial"/>
                <w:sz w:val="20"/>
                <w:szCs w:val="20"/>
              </w:rPr>
              <w:t xml:space="preserve"> </w:t>
            </w:r>
            <w:r>
              <w:rPr>
                <w:rFonts w:ascii="Arial" w:hAnsi="Arial" w:cs="Arial"/>
                <w:sz w:val="20"/>
                <w:szCs w:val="20"/>
              </w:rPr>
              <w:t>2</w:t>
            </w:r>
            <w:r w:rsidR="0083243B">
              <w:rPr>
                <w:rFonts w:ascii="Arial" w:hAnsi="Arial" w:cs="Arial"/>
                <w:sz w:val="20"/>
                <w:szCs w:val="20"/>
              </w:rPr>
              <w:t>00</w:t>
            </w:r>
          </w:p>
        </w:tc>
      </w:tr>
      <w:tr w:rsidR="003D7DD4" w14:paraId="297F9F6E"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B6A0E17" w14:textId="77777777" w:rsidR="003D7DD4" w:rsidRDefault="003D7DD4">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7EAB45F1" w14:textId="3A2F752F" w:rsidR="003D7DD4" w:rsidRDefault="003D7DD4">
            <w:pPr>
              <w:jc w:val="right"/>
              <w:rPr>
                <w:rFonts w:ascii="Arial" w:hAnsi="Arial" w:cs="Arial"/>
                <w:sz w:val="20"/>
                <w:szCs w:val="20"/>
              </w:rPr>
            </w:pPr>
            <w:r>
              <w:rPr>
                <w:rFonts w:ascii="Arial" w:hAnsi="Arial" w:cs="Arial"/>
                <w:sz w:val="20"/>
                <w:szCs w:val="20"/>
              </w:rPr>
              <w:t>6624,</w:t>
            </w:r>
            <w:commentRangeStart w:id="542"/>
            <w:r>
              <w:rPr>
                <w:rFonts w:ascii="Arial" w:hAnsi="Arial" w:cs="Arial"/>
                <w:sz w:val="20"/>
                <w:szCs w:val="20"/>
              </w:rPr>
              <w:t>53</w:t>
            </w:r>
            <w:commentRangeEnd w:id="542"/>
            <w:r w:rsidR="00B90940">
              <w:rPr>
                <w:rStyle w:val="CommentReference"/>
                <w:lang w:val="de-DE" w:eastAsia="de-DE"/>
              </w:rPr>
              <w:commentReference w:id="542"/>
            </w:r>
          </w:p>
        </w:tc>
        <w:tc>
          <w:tcPr>
            <w:tcW w:w="2880" w:type="dxa"/>
            <w:tcBorders>
              <w:top w:val="nil"/>
              <w:left w:val="nil"/>
              <w:bottom w:val="single" w:sz="4" w:space="0" w:color="auto"/>
              <w:right w:val="single" w:sz="4" w:space="0" w:color="auto"/>
            </w:tcBorders>
            <w:shd w:val="clear" w:color="auto" w:fill="auto"/>
            <w:noWrap/>
            <w:vAlign w:val="bottom"/>
            <w:hideMark/>
          </w:tcPr>
          <w:p w14:paraId="0BA73A98" w14:textId="49AF592D" w:rsidR="003D7DD4" w:rsidRDefault="003D7DD4" w:rsidP="000645E3">
            <w:pPr>
              <w:jc w:val="right"/>
              <w:rPr>
                <w:rFonts w:ascii="Arial" w:hAnsi="Arial" w:cs="Arial"/>
                <w:sz w:val="20"/>
                <w:szCs w:val="20"/>
              </w:rPr>
            </w:pPr>
            <w:r>
              <w:rPr>
                <w:rFonts w:ascii="Arial" w:hAnsi="Arial" w:cs="Arial"/>
                <w:sz w:val="20"/>
                <w:szCs w:val="20"/>
              </w:rPr>
              <w:t>72</w:t>
            </w:r>
            <w:r w:rsidR="0083243B">
              <w:rPr>
                <w:rFonts w:ascii="Arial" w:hAnsi="Arial" w:cs="Arial"/>
                <w:sz w:val="20"/>
                <w:szCs w:val="20"/>
              </w:rPr>
              <w:t xml:space="preserve"> </w:t>
            </w:r>
            <w:r>
              <w:rPr>
                <w:rFonts w:ascii="Arial" w:hAnsi="Arial" w:cs="Arial"/>
                <w:sz w:val="20"/>
                <w:szCs w:val="20"/>
              </w:rPr>
              <w:t>0</w:t>
            </w:r>
            <w:r w:rsidR="0083243B">
              <w:rPr>
                <w:rFonts w:ascii="Arial" w:hAnsi="Arial" w:cs="Arial"/>
                <w:sz w:val="20"/>
                <w:szCs w:val="20"/>
              </w:rPr>
              <w:t>00</w:t>
            </w:r>
          </w:p>
        </w:tc>
      </w:tr>
      <w:tr w:rsidR="003D7DD4" w14:paraId="6B641C44"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013FA02" w14:textId="77777777" w:rsidR="003D7DD4" w:rsidRDefault="003D7DD4">
            <w:pPr>
              <w:jc w:val="right"/>
              <w:rPr>
                <w:rFonts w:ascii="Arial" w:hAnsi="Arial" w:cs="Arial"/>
                <w:sz w:val="20"/>
                <w:szCs w:val="20"/>
              </w:rPr>
            </w:pPr>
            <w:r>
              <w:rPr>
                <w:rFonts w:ascii="Arial" w:hAnsi="Arial" w:cs="Arial"/>
                <w:sz w:val="20"/>
                <w:szCs w:val="20"/>
              </w:rPr>
              <w:t>64</w:t>
            </w:r>
          </w:p>
        </w:tc>
        <w:tc>
          <w:tcPr>
            <w:tcW w:w="2720" w:type="dxa"/>
            <w:tcBorders>
              <w:top w:val="nil"/>
              <w:left w:val="nil"/>
              <w:bottom w:val="single" w:sz="4" w:space="0" w:color="auto"/>
              <w:right w:val="single" w:sz="4" w:space="0" w:color="auto"/>
            </w:tcBorders>
            <w:shd w:val="clear" w:color="auto" w:fill="auto"/>
            <w:noWrap/>
            <w:vAlign w:val="bottom"/>
            <w:hideMark/>
          </w:tcPr>
          <w:p w14:paraId="396AD74C" w14:textId="66FCE9AA" w:rsidR="003D7DD4" w:rsidRDefault="003D7DD4">
            <w:pPr>
              <w:jc w:val="right"/>
              <w:rPr>
                <w:rFonts w:ascii="Arial" w:hAnsi="Arial" w:cs="Arial"/>
                <w:sz w:val="20"/>
                <w:szCs w:val="20"/>
              </w:rPr>
            </w:pPr>
            <w:r>
              <w:rPr>
                <w:rFonts w:ascii="Arial" w:hAnsi="Arial" w:cs="Arial"/>
                <w:sz w:val="20"/>
                <w:szCs w:val="20"/>
              </w:rPr>
              <w:t>5280,57</w:t>
            </w:r>
          </w:p>
        </w:tc>
        <w:tc>
          <w:tcPr>
            <w:tcW w:w="2880" w:type="dxa"/>
            <w:tcBorders>
              <w:top w:val="nil"/>
              <w:left w:val="nil"/>
              <w:bottom w:val="single" w:sz="4" w:space="0" w:color="auto"/>
              <w:right w:val="single" w:sz="4" w:space="0" w:color="auto"/>
            </w:tcBorders>
            <w:shd w:val="clear" w:color="auto" w:fill="auto"/>
            <w:noWrap/>
            <w:vAlign w:val="bottom"/>
            <w:hideMark/>
          </w:tcPr>
          <w:p w14:paraId="52D25DC4" w14:textId="0F9D0231" w:rsidR="003D7DD4" w:rsidRDefault="003D7DD4" w:rsidP="000645E3">
            <w:pPr>
              <w:jc w:val="right"/>
              <w:rPr>
                <w:rFonts w:ascii="Arial" w:hAnsi="Arial" w:cs="Arial"/>
                <w:sz w:val="20"/>
                <w:szCs w:val="20"/>
              </w:rPr>
            </w:pPr>
            <w:r>
              <w:rPr>
                <w:rFonts w:ascii="Arial" w:hAnsi="Arial" w:cs="Arial"/>
                <w:sz w:val="20"/>
                <w:szCs w:val="20"/>
              </w:rPr>
              <w:t>91</w:t>
            </w:r>
            <w:r w:rsidR="0083243B">
              <w:rPr>
                <w:rFonts w:ascii="Arial" w:hAnsi="Arial" w:cs="Arial"/>
                <w:sz w:val="20"/>
                <w:szCs w:val="20"/>
              </w:rPr>
              <w:t xml:space="preserve"> </w:t>
            </w:r>
            <w:r>
              <w:rPr>
                <w:rFonts w:ascii="Arial" w:hAnsi="Arial" w:cs="Arial"/>
                <w:sz w:val="20"/>
                <w:szCs w:val="20"/>
              </w:rPr>
              <w:t>9</w:t>
            </w:r>
            <w:r w:rsidR="0083243B">
              <w:rPr>
                <w:rFonts w:ascii="Arial" w:hAnsi="Arial" w:cs="Arial"/>
                <w:sz w:val="20"/>
                <w:szCs w:val="20"/>
              </w:rPr>
              <w:t>00</w:t>
            </w:r>
          </w:p>
        </w:tc>
      </w:tr>
    </w:tbl>
    <w:p w14:paraId="2F78190B" w14:textId="77777777" w:rsidR="003D7DD4" w:rsidRDefault="003D7DD4" w:rsidP="004A5A44">
      <w:pPr>
        <w:spacing w:after="120"/>
        <w:jc w:val="both"/>
      </w:pPr>
    </w:p>
    <w:p w14:paraId="4FFB92D1" w14:textId="1569C6B4" w:rsidR="00897EB7" w:rsidRDefault="00897EB7" w:rsidP="00897EB7">
      <w:pPr>
        <w:pStyle w:val="Caption"/>
        <w:keepNext/>
      </w:pPr>
      <w:bookmarkStart w:id="543" w:name="_Toc503189157"/>
      <w:r>
        <w:t xml:space="preserve">Table </w:t>
      </w:r>
      <w:r w:rsidR="00557FEC">
        <w:fldChar w:fldCharType="begin"/>
      </w:r>
      <w:r w:rsidR="00557FEC">
        <w:instrText xml:space="preserve"> SEQ Table \* ARABIC </w:instrText>
      </w:r>
      <w:r w:rsidR="00557FEC">
        <w:fldChar w:fldCharType="separate"/>
      </w:r>
      <w:r w:rsidR="00150CFD">
        <w:rPr>
          <w:noProof/>
        </w:rPr>
        <w:t>24</w:t>
      </w:r>
      <w:r w:rsidR="00557FEC">
        <w:fldChar w:fldCharType="end"/>
      </w:r>
      <w:r>
        <w:t xml:space="preserve"> NAMD test case 2</w:t>
      </w:r>
      <w:r w:rsidRPr="00530CCF">
        <w:t xml:space="preserve"> metrics on </w:t>
      </w:r>
      <w:r>
        <w:t>DAVIDE</w:t>
      </w:r>
      <w:bookmarkEnd w:id="543"/>
    </w:p>
    <w:tbl>
      <w:tblPr>
        <w:tblW w:w="8560" w:type="dxa"/>
        <w:tblLook w:val="04A0" w:firstRow="1" w:lastRow="0" w:firstColumn="1" w:lastColumn="0" w:noHBand="0" w:noVBand="1"/>
      </w:tblPr>
      <w:tblGrid>
        <w:gridCol w:w="2840"/>
        <w:gridCol w:w="2740"/>
        <w:gridCol w:w="2980"/>
      </w:tblGrid>
      <w:tr w:rsidR="003D7DD4" w14:paraId="5CC0464C" w14:textId="77777777" w:rsidTr="003D7DD4">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8317E" w14:textId="15F8A403" w:rsidR="003D7DD4" w:rsidRDefault="003D7DD4">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C5FA371"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C0DE96A" w14:textId="77777777" w:rsidR="003D7DD4" w:rsidRDefault="003D7DD4">
            <w:pPr>
              <w:rPr>
                <w:rFonts w:ascii="Arial" w:hAnsi="Arial" w:cs="Arial"/>
                <w:b/>
                <w:bCs/>
                <w:sz w:val="20"/>
                <w:szCs w:val="20"/>
              </w:rPr>
            </w:pPr>
            <w:r>
              <w:rPr>
                <w:rFonts w:ascii="Arial" w:hAnsi="Arial" w:cs="Arial"/>
                <w:b/>
                <w:bCs/>
                <w:sz w:val="20"/>
                <w:szCs w:val="20"/>
              </w:rPr>
              <w:t>Energy to solution (kJ)</w:t>
            </w:r>
          </w:p>
        </w:tc>
      </w:tr>
      <w:tr w:rsidR="003D7DD4" w14:paraId="175EE327" w14:textId="77777777" w:rsidTr="000645E3">
        <w:trPr>
          <w:trHeight w:val="333"/>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55B3B0" w14:textId="77777777" w:rsidR="003D7DD4" w:rsidRDefault="003D7DD4">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0DDB5E3A" w14:textId="7EB8B88A" w:rsidR="003D7DD4" w:rsidRDefault="003D7DD4">
            <w:pPr>
              <w:jc w:val="right"/>
              <w:rPr>
                <w:rFonts w:ascii="Arial" w:hAnsi="Arial" w:cs="Arial"/>
                <w:sz w:val="20"/>
                <w:szCs w:val="20"/>
              </w:rPr>
            </w:pPr>
            <w:r>
              <w:rPr>
                <w:rFonts w:ascii="Arial" w:hAnsi="Arial" w:cs="Arial"/>
                <w:sz w:val="20"/>
                <w:szCs w:val="20"/>
              </w:rPr>
              <w:t>1846,99</w:t>
            </w:r>
          </w:p>
        </w:tc>
        <w:tc>
          <w:tcPr>
            <w:tcW w:w="2980" w:type="dxa"/>
            <w:tcBorders>
              <w:top w:val="nil"/>
              <w:left w:val="nil"/>
              <w:bottom w:val="single" w:sz="4" w:space="0" w:color="auto"/>
              <w:right w:val="single" w:sz="4" w:space="0" w:color="auto"/>
            </w:tcBorders>
            <w:shd w:val="clear" w:color="auto" w:fill="auto"/>
            <w:noWrap/>
            <w:vAlign w:val="bottom"/>
            <w:hideMark/>
          </w:tcPr>
          <w:p w14:paraId="33BA9124" w14:textId="7FC3F3BA"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157045">
              <w:rPr>
                <w:rStyle w:val="FootnoteReference"/>
                <w:rFonts w:ascii="Arial" w:hAnsi="Arial" w:cs="Arial"/>
                <w:sz w:val="20"/>
                <w:szCs w:val="20"/>
              </w:rPr>
              <w:footnoteReference w:id="3"/>
            </w:r>
          </w:p>
        </w:tc>
      </w:tr>
      <w:tr w:rsidR="003D7DD4" w14:paraId="591C0874"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E3D172D" w14:textId="77777777" w:rsidR="003D7DD4" w:rsidRDefault="003D7DD4">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78AEE22D" w14:textId="0F8C81D8" w:rsidR="003D7DD4" w:rsidRDefault="003D7DD4">
            <w:pPr>
              <w:jc w:val="right"/>
              <w:rPr>
                <w:rFonts w:ascii="Arial" w:hAnsi="Arial" w:cs="Arial"/>
                <w:sz w:val="20"/>
                <w:szCs w:val="20"/>
              </w:rPr>
            </w:pPr>
            <w:r>
              <w:rPr>
                <w:rFonts w:ascii="Arial" w:hAnsi="Arial" w:cs="Arial"/>
                <w:sz w:val="20"/>
                <w:szCs w:val="20"/>
              </w:rPr>
              <w:t>1078,34</w:t>
            </w:r>
          </w:p>
        </w:tc>
        <w:tc>
          <w:tcPr>
            <w:tcW w:w="2980" w:type="dxa"/>
            <w:tcBorders>
              <w:top w:val="nil"/>
              <w:left w:val="nil"/>
              <w:bottom w:val="single" w:sz="4" w:space="0" w:color="auto"/>
              <w:right w:val="single" w:sz="4" w:space="0" w:color="auto"/>
            </w:tcBorders>
            <w:shd w:val="clear" w:color="auto" w:fill="auto"/>
            <w:noWrap/>
            <w:vAlign w:val="bottom"/>
            <w:hideMark/>
          </w:tcPr>
          <w:p w14:paraId="6827C777" w14:textId="6D5DF2E3"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8F5A68">
              <w:rPr>
                <w:rStyle w:val="FootnoteReference"/>
                <w:rFonts w:ascii="Arial" w:hAnsi="Arial" w:cs="Arial"/>
                <w:sz w:val="20"/>
                <w:szCs w:val="20"/>
              </w:rPr>
              <w:footnoteReference w:id="4"/>
            </w:r>
          </w:p>
        </w:tc>
      </w:tr>
      <w:tr w:rsidR="003D7DD4" w14:paraId="15AA3C3E"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37D3D62" w14:textId="77777777" w:rsidR="003D7DD4" w:rsidRDefault="003D7DD4">
            <w:pPr>
              <w:jc w:val="right"/>
              <w:rPr>
                <w:rFonts w:ascii="Arial" w:hAnsi="Arial" w:cs="Arial"/>
                <w:sz w:val="20"/>
                <w:szCs w:val="20"/>
              </w:rPr>
            </w:pPr>
            <w:r>
              <w:rPr>
                <w:rFonts w:ascii="Arial" w:hAnsi="Arial" w:cs="Arial"/>
                <w:sz w:val="20"/>
                <w:szCs w:val="20"/>
              </w:rPr>
              <w:t>32</w:t>
            </w:r>
          </w:p>
        </w:tc>
        <w:tc>
          <w:tcPr>
            <w:tcW w:w="2740" w:type="dxa"/>
            <w:tcBorders>
              <w:top w:val="nil"/>
              <w:left w:val="nil"/>
              <w:bottom w:val="single" w:sz="4" w:space="0" w:color="auto"/>
              <w:right w:val="single" w:sz="4" w:space="0" w:color="auto"/>
            </w:tcBorders>
            <w:shd w:val="clear" w:color="auto" w:fill="auto"/>
            <w:noWrap/>
            <w:vAlign w:val="bottom"/>
            <w:hideMark/>
          </w:tcPr>
          <w:p w14:paraId="16A89A04" w14:textId="6640DD74" w:rsidR="003D7DD4" w:rsidRDefault="003D7DD4">
            <w:pPr>
              <w:jc w:val="right"/>
              <w:rPr>
                <w:rFonts w:ascii="Arial" w:hAnsi="Arial" w:cs="Arial"/>
                <w:sz w:val="20"/>
                <w:szCs w:val="20"/>
              </w:rPr>
            </w:pPr>
            <w:r>
              <w:rPr>
                <w:rFonts w:ascii="Arial" w:hAnsi="Arial" w:cs="Arial"/>
                <w:sz w:val="20"/>
                <w:szCs w:val="20"/>
              </w:rPr>
              <w:t>608,43</w:t>
            </w:r>
          </w:p>
        </w:tc>
        <w:tc>
          <w:tcPr>
            <w:tcW w:w="2980" w:type="dxa"/>
            <w:tcBorders>
              <w:top w:val="nil"/>
              <w:left w:val="nil"/>
              <w:bottom w:val="single" w:sz="4" w:space="0" w:color="auto"/>
              <w:right w:val="single" w:sz="4" w:space="0" w:color="auto"/>
            </w:tcBorders>
            <w:shd w:val="clear" w:color="auto" w:fill="auto"/>
            <w:noWrap/>
            <w:vAlign w:val="bottom"/>
            <w:hideMark/>
          </w:tcPr>
          <w:p w14:paraId="5D2954E2" w14:textId="11DE1DAF" w:rsidR="003D7DD4" w:rsidRDefault="003D7DD4">
            <w:pPr>
              <w:jc w:val="right"/>
              <w:rPr>
                <w:rFonts w:ascii="Arial" w:hAnsi="Arial" w:cs="Arial"/>
                <w:sz w:val="20"/>
                <w:szCs w:val="20"/>
              </w:rPr>
            </w:pPr>
            <w:r>
              <w:rPr>
                <w:rFonts w:ascii="Arial" w:hAnsi="Arial" w:cs="Arial"/>
                <w:sz w:val="20"/>
                <w:szCs w:val="20"/>
              </w:rPr>
              <w:t>20</w:t>
            </w:r>
            <w:r w:rsidR="00182895">
              <w:rPr>
                <w:rFonts w:ascii="Arial" w:hAnsi="Arial" w:cs="Arial"/>
                <w:sz w:val="20"/>
                <w:szCs w:val="20"/>
              </w:rPr>
              <w:t xml:space="preserve"> </w:t>
            </w:r>
            <w:r>
              <w:rPr>
                <w:rFonts w:ascii="Arial" w:hAnsi="Arial" w:cs="Arial"/>
                <w:sz w:val="20"/>
                <w:szCs w:val="20"/>
              </w:rPr>
              <w:t>224,81</w:t>
            </w:r>
          </w:p>
        </w:tc>
      </w:tr>
      <w:tr w:rsidR="003D7DD4" w14:paraId="779092ED"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ED5DDB5" w14:textId="77777777" w:rsidR="003D7DD4" w:rsidRDefault="003D7DD4">
            <w:pPr>
              <w:jc w:val="right"/>
              <w:rPr>
                <w:rFonts w:ascii="Arial" w:hAnsi="Arial" w:cs="Arial"/>
                <w:sz w:val="20"/>
                <w:szCs w:val="20"/>
              </w:rPr>
            </w:pPr>
            <w:r>
              <w:rPr>
                <w:rFonts w:ascii="Arial" w:hAnsi="Arial" w:cs="Arial"/>
                <w:sz w:val="20"/>
                <w:szCs w:val="20"/>
              </w:rPr>
              <w:t>40</w:t>
            </w:r>
          </w:p>
        </w:tc>
        <w:tc>
          <w:tcPr>
            <w:tcW w:w="2740" w:type="dxa"/>
            <w:tcBorders>
              <w:top w:val="nil"/>
              <w:left w:val="nil"/>
              <w:bottom w:val="single" w:sz="4" w:space="0" w:color="auto"/>
              <w:right w:val="single" w:sz="4" w:space="0" w:color="auto"/>
            </w:tcBorders>
            <w:shd w:val="clear" w:color="auto" w:fill="auto"/>
            <w:noWrap/>
            <w:vAlign w:val="bottom"/>
            <w:hideMark/>
          </w:tcPr>
          <w:p w14:paraId="2DA731A9" w14:textId="617C9922" w:rsidR="003D7DD4" w:rsidRDefault="003D7DD4">
            <w:pPr>
              <w:jc w:val="right"/>
              <w:rPr>
                <w:rFonts w:ascii="Arial" w:hAnsi="Arial" w:cs="Arial"/>
                <w:sz w:val="20"/>
                <w:szCs w:val="20"/>
              </w:rPr>
            </w:pPr>
            <w:r>
              <w:rPr>
                <w:rFonts w:ascii="Arial" w:hAnsi="Arial" w:cs="Arial"/>
                <w:sz w:val="20"/>
                <w:szCs w:val="20"/>
              </w:rPr>
              <w:t>529,71</w:t>
            </w:r>
          </w:p>
        </w:tc>
        <w:tc>
          <w:tcPr>
            <w:tcW w:w="2980" w:type="dxa"/>
            <w:tcBorders>
              <w:top w:val="nil"/>
              <w:left w:val="nil"/>
              <w:bottom w:val="single" w:sz="4" w:space="0" w:color="auto"/>
              <w:right w:val="single" w:sz="4" w:space="0" w:color="auto"/>
            </w:tcBorders>
            <w:shd w:val="clear" w:color="auto" w:fill="auto"/>
            <w:noWrap/>
            <w:vAlign w:val="bottom"/>
            <w:hideMark/>
          </w:tcPr>
          <w:p w14:paraId="0228F01F" w14:textId="07A70FF3" w:rsidR="003D7DD4" w:rsidRDefault="003D7DD4">
            <w:pPr>
              <w:jc w:val="right"/>
              <w:rPr>
                <w:rFonts w:ascii="Arial" w:hAnsi="Arial" w:cs="Arial"/>
                <w:sz w:val="20"/>
                <w:szCs w:val="20"/>
              </w:rPr>
            </w:pPr>
            <w:r>
              <w:rPr>
                <w:rFonts w:ascii="Arial" w:hAnsi="Arial" w:cs="Arial"/>
                <w:sz w:val="20"/>
                <w:szCs w:val="20"/>
              </w:rPr>
              <w:t>22</w:t>
            </w:r>
            <w:r w:rsidR="00182895">
              <w:rPr>
                <w:rFonts w:ascii="Arial" w:hAnsi="Arial" w:cs="Arial"/>
                <w:sz w:val="20"/>
                <w:szCs w:val="20"/>
              </w:rPr>
              <w:t xml:space="preserve"> </w:t>
            </w:r>
            <w:r>
              <w:rPr>
                <w:rFonts w:ascii="Arial" w:hAnsi="Arial" w:cs="Arial"/>
                <w:sz w:val="20"/>
                <w:szCs w:val="20"/>
              </w:rPr>
              <w:t>896,61</w:t>
            </w:r>
          </w:p>
        </w:tc>
      </w:tr>
    </w:tbl>
    <w:p w14:paraId="7A9D4467" w14:textId="77777777" w:rsidR="003D7DD4" w:rsidRPr="004A5A44" w:rsidRDefault="003D7DD4" w:rsidP="004A5A44">
      <w:pPr>
        <w:spacing w:after="120"/>
        <w:jc w:val="both"/>
      </w:pPr>
    </w:p>
    <w:p w14:paraId="3D0D2D81" w14:textId="3E8DE440" w:rsidR="004A5A44" w:rsidRDefault="00CA4965" w:rsidP="004A5A44">
      <w:pPr>
        <w:spacing w:after="120"/>
        <w:jc w:val="both"/>
      </w:pPr>
      <w:bookmarkStart w:id="547" w:name="_Toc503189103"/>
      <w:r w:rsidRPr="00CA4965">
        <w:t xml:space="preserve">The </w:t>
      </w:r>
      <w:r w:rsidR="006D4F30" w:rsidRPr="00CA4965">
        <w:t>behaviour</w:t>
      </w:r>
      <w:r w:rsidRPr="00CA4965">
        <w:t xml:space="preserve"> on </w:t>
      </w:r>
      <w:r>
        <w:t>DAVIDE</w:t>
      </w:r>
      <w:r w:rsidRPr="00CA4965">
        <w:t xml:space="preserve"> is </w:t>
      </w:r>
      <w:r>
        <w:t>as</w:t>
      </w:r>
      <w:r w:rsidR="00D121E5">
        <w:t xml:space="preserve"> expected</w:t>
      </w:r>
      <w:r>
        <w:t>: i</w:t>
      </w:r>
      <w:r w:rsidRPr="00CA4965">
        <w:t xml:space="preserve">ncreasing performance with small increase in energy to solution. On the other hand, on </w:t>
      </w:r>
      <w:proofErr w:type="spellStart"/>
      <w:r>
        <w:t>Frioul</w:t>
      </w:r>
      <w:proofErr w:type="spellEnd"/>
      <w:r>
        <w:t>-PCP</w:t>
      </w:r>
      <w:r w:rsidRPr="00CA4965">
        <w:t xml:space="preserve">, the performance is quite lower than that </w:t>
      </w:r>
      <w:r w:rsidRPr="00CA4965">
        <w:lastRenderedPageBreak/>
        <w:t>of</w:t>
      </w:r>
      <w:r w:rsidR="00D121E5">
        <w:t xml:space="preserve"> DAVIDE</w:t>
      </w:r>
      <w:r w:rsidRPr="00CA4965">
        <w:t xml:space="preserve">, while the required energy to solution is higher. </w:t>
      </w:r>
      <w:proofErr w:type="spellStart"/>
      <w:r w:rsidR="00D121E5">
        <w:t>Frioul</w:t>
      </w:r>
      <w:proofErr w:type="spellEnd"/>
      <w:r w:rsidR="00D121E5">
        <w:t>-PCP</w:t>
      </w:r>
      <w:r w:rsidRPr="00CA4965">
        <w:t xml:space="preserve"> was configured with Flat Memory. NAMD cases use large amount of memory. In previous Prace-4IP accelerated Benchmarks there was a clear increase of performance with Cache mode.</w:t>
      </w:r>
      <w:r w:rsidRPr="00CA4965" w:rsidDel="00C95D90">
        <w:t xml:space="preserve"> </w:t>
      </w:r>
      <w:bookmarkEnd w:id="547"/>
    </w:p>
    <w:p w14:paraId="242EC466" w14:textId="77777777" w:rsidR="004A5A44" w:rsidRPr="004A5A44" w:rsidRDefault="004A5A44" w:rsidP="004A5A44">
      <w:pPr>
        <w:pStyle w:val="Heading3"/>
      </w:pPr>
      <w:bookmarkStart w:id="548" w:name="_Toc503189104"/>
      <w:r w:rsidRPr="004A5A44">
        <w:t>PFARM</w:t>
      </w:r>
      <w:bookmarkEnd w:id="548"/>
    </w:p>
    <w:p w14:paraId="47DA7AAC" w14:textId="1D1FF181" w:rsidR="004A5A44" w:rsidRDefault="00B26304" w:rsidP="004A5A44">
      <w:pPr>
        <w:spacing w:after="120"/>
        <w:jc w:val="both"/>
      </w:pPr>
      <w:r w:rsidRPr="00B26304">
        <w:t xml:space="preserve">PFARM is part of a suite of programs based on the ‘R-matrix’ ab-initio approach to the </w:t>
      </w:r>
      <w:proofErr w:type="spellStart"/>
      <w:r w:rsidRPr="00B26304">
        <w:t>varitional</w:t>
      </w:r>
      <w:proofErr w:type="spellEnd"/>
      <w:r w:rsidRPr="00B26304">
        <w:t xml:space="preserve"> solution of the many-electron Schrödinger equation for electron-atom and electron-ion scattering.</w:t>
      </w:r>
    </w:p>
    <w:p w14:paraId="60455D08" w14:textId="5D59A361" w:rsidR="00B26304" w:rsidRDefault="00B26304" w:rsidP="004A5A44">
      <w:pPr>
        <w:spacing w:after="120"/>
        <w:jc w:val="both"/>
      </w:pPr>
      <w:r>
        <w:t xml:space="preserve">It </w:t>
      </w:r>
      <w:r w:rsidRPr="00B26304">
        <w:t xml:space="preserve">is parallelised using </w:t>
      </w:r>
      <w:r>
        <w:t>h</w:t>
      </w:r>
      <w:r w:rsidRPr="00B26304">
        <w:t xml:space="preserve">ybrid MPI / </w:t>
      </w:r>
      <w:proofErr w:type="spellStart"/>
      <w:r w:rsidRPr="00B26304">
        <w:t>OpenMP</w:t>
      </w:r>
      <w:proofErr w:type="spellEnd"/>
      <w:r w:rsidR="00066C4F">
        <w:t xml:space="preserve"> and CUDA offloading to GPU.</w:t>
      </w:r>
    </w:p>
    <w:p w14:paraId="231A2B9F" w14:textId="5E922B93" w:rsidR="00A6525E" w:rsidRDefault="00A6525E" w:rsidP="00A7005A">
      <w:pPr>
        <w:pStyle w:val="Heading4"/>
      </w:pPr>
      <w:bookmarkStart w:id="549" w:name="_Toc503189105"/>
      <w:r>
        <w:t>Test case 1 metrics</w:t>
      </w:r>
      <w:bookmarkEnd w:id="549"/>
    </w:p>
    <w:p w14:paraId="589F9032" w14:textId="7D6D2E7E" w:rsidR="00B04CBF" w:rsidRDefault="00B04CBF" w:rsidP="00B04CBF">
      <w:pPr>
        <w:pStyle w:val="Caption"/>
        <w:keepNext/>
      </w:pPr>
      <w:bookmarkStart w:id="550" w:name="_Toc503189158"/>
      <w:r>
        <w:t xml:space="preserve">Table </w:t>
      </w:r>
      <w:r w:rsidR="00557FEC">
        <w:fldChar w:fldCharType="begin"/>
      </w:r>
      <w:r w:rsidR="00557FEC">
        <w:instrText xml:space="preserve"> SEQ Table \* ARABIC </w:instrText>
      </w:r>
      <w:r w:rsidR="00557FEC">
        <w:fldChar w:fldCharType="separate"/>
      </w:r>
      <w:r w:rsidR="00150CFD">
        <w:rPr>
          <w:noProof/>
        </w:rPr>
        <w:t>25</w:t>
      </w:r>
      <w:r w:rsidR="00557FEC">
        <w:fldChar w:fldCharType="end"/>
      </w:r>
      <w:r w:rsidRPr="00EF0618">
        <w:t xml:space="preserve"> </w:t>
      </w:r>
      <w:r>
        <w:t>PFARM</w:t>
      </w:r>
      <w:r w:rsidRPr="00EF0618">
        <w:t xml:space="preserve"> test case 1 metrics on </w:t>
      </w:r>
      <w:proofErr w:type="spellStart"/>
      <w:r w:rsidR="003E28C8">
        <w:t>Frioul</w:t>
      </w:r>
      <w:proofErr w:type="spellEnd"/>
      <w:r w:rsidR="003E28C8">
        <w:t>-PCP</w:t>
      </w:r>
      <w:bookmarkEnd w:id="550"/>
    </w:p>
    <w:tbl>
      <w:tblPr>
        <w:tblW w:w="8480" w:type="dxa"/>
        <w:tblLook w:val="04A0" w:firstRow="1" w:lastRow="0" w:firstColumn="1" w:lastColumn="0" w:noHBand="0" w:noVBand="1"/>
      </w:tblPr>
      <w:tblGrid>
        <w:gridCol w:w="3180"/>
        <w:gridCol w:w="2800"/>
        <w:gridCol w:w="2500"/>
      </w:tblGrid>
      <w:tr w:rsidR="009E732F" w14:paraId="37BFEBC9" w14:textId="77777777" w:rsidTr="00A6525E">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8EB246" w14:textId="147D37CC" w:rsidR="009E732F" w:rsidRDefault="009E732F">
            <w:pPr>
              <w:rPr>
                <w:rFonts w:ascii="Arial" w:hAnsi="Arial" w:cs="Arial"/>
                <w:b/>
                <w:bCs/>
                <w:sz w:val="20"/>
                <w:szCs w:val="20"/>
              </w:rPr>
            </w:pPr>
            <w:r>
              <w:rPr>
                <w:rFonts w:ascii="Arial" w:hAnsi="Arial" w:cs="Arial"/>
                <w:b/>
                <w:bCs/>
                <w:sz w:val="20"/>
                <w:szCs w:val="20"/>
              </w:rPr>
              <w:t>Number of full PCP-KNL nodes</w:t>
            </w:r>
          </w:p>
        </w:tc>
        <w:tc>
          <w:tcPr>
            <w:tcW w:w="2800" w:type="dxa"/>
            <w:tcBorders>
              <w:top w:val="single" w:sz="4" w:space="0" w:color="000000"/>
              <w:left w:val="nil"/>
              <w:bottom w:val="single" w:sz="4" w:space="0" w:color="000000"/>
              <w:right w:val="single" w:sz="4" w:space="0" w:color="000000"/>
            </w:tcBorders>
            <w:shd w:val="clear" w:color="auto" w:fill="auto"/>
            <w:noWrap/>
            <w:vAlign w:val="bottom"/>
            <w:hideMark/>
          </w:tcPr>
          <w:p w14:paraId="1459C734" w14:textId="22D249F4" w:rsidR="009E732F" w:rsidRDefault="009E732F">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533BC9F7" w14:textId="786BDBFF" w:rsidR="009E732F" w:rsidRDefault="009E732F">
            <w:pPr>
              <w:rPr>
                <w:rFonts w:ascii="Arial" w:hAnsi="Arial" w:cs="Arial"/>
                <w:b/>
                <w:bCs/>
                <w:sz w:val="20"/>
                <w:szCs w:val="20"/>
              </w:rPr>
            </w:pPr>
            <w:r>
              <w:rPr>
                <w:rFonts w:ascii="Arial" w:hAnsi="Arial" w:cs="Arial"/>
                <w:b/>
                <w:bCs/>
                <w:sz w:val="20"/>
                <w:szCs w:val="20"/>
              </w:rPr>
              <w:t>Energy to solution (kJ)</w:t>
            </w:r>
          </w:p>
        </w:tc>
      </w:tr>
      <w:tr w:rsidR="009E732F" w14:paraId="52AC8047"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8C55CCD" w14:textId="5CE3B4FB" w:rsidR="009E732F" w:rsidRDefault="009E732F" w:rsidP="00E12C30">
            <w:pPr>
              <w:jc w:val="right"/>
              <w:rPr>
                <w:rFonts w:ascii="Arial" w:hAnsi="Arial" w:cs="Arial"/>
                <w:sz w:val="20"/>
                <w:szCs w:val="20"/>
              </w:rPr>
            </w:pPr>
            <w:r>
              <w:rPr>
                <w:rFonts w:ascii="Arial" w:hAnsi="Arial" w:cs="Arial"/>
                <w:sz w:val="20"/>
                <w:szCs w:val="20"/>
              </w:rPr>
              <w:t>1</w:t>
            </w:r>
          </w:p>
        </w:tc>
        <w:tc>
          <w:tcPr>
            <w:tcW w:w="2800" w:type="dxa"/>
            <w:tcBorders>
              <w:top w:val="nil"/>
              <w:left w:val="nil"/>
              <w:bottom w:val="single" w:sz="4" w:space="0" w:color="000000"/>
              <w:right w:val="single" w:sz="4" w:space="0" w:color="000000"/>
            </w:tcBorders>
            <w:shd w:val="clear" w:color="auto" w:fill="auto"/>
            <w:noWrap/>
            <w:vAlign w:val="center"/>
            <w:hideMark/>
          </w:tcPr>
          <w:p w14:paraId="26861C0F" w14:textId="26A2D807"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w:t>
            </w:r>
            <w:r>
              <w:rPr>
                <w:rFonts w:ascii="Arial" w:hAnsi="Arial" w:cs="Arial"/>
                <w:sz w:val="20"/>
                <w:szCs w:val="20"/>
              </w:rPr>
              <w:t>702</w:t>
            </w:r>
          </w:p>
        </w:tc>
        <w:tc>
          <w:tcPr>
            <w:tcW w:w="2500" w:type="dxa"/>
            <w:tcBorders>
              <w:top w:val="nil"/>
              <w:left w:val="nil"/>
              <w:bottom w:val="single" w:sz="4" w:space="0" w:color="000000"/>
              <w:right w:val="single" w:sz="4" w:space="0" w:color="000000"/>
            </w:tcBorders>
            <w:shd w:val="clear" w:color="auto" w:fill="auto"/>
            <w:noWrap/>
            <w:vAlign w:val="center"/>
            <w:hideMark/>
          </w:tcPr>
          <w:p w14:paraId="01EF4165" w14:textId="50464C06" w:rsidR="009E732F" w:rsidRDefault="00E12C30" w:rsidP="007D6114">
            <w:pPr>
              <w:jc w:val="right"/>
              <w:rPr>
                <w:rFonts w:ascii="Arial" w:hAnsi="Arial" w:cs="Arial"/>
                <w:sz w:val="20"/>
                <w:szCs w:val="20"/>
              </w:rPr>
            </w:pPr>
            <w:r>
              <w:rPr>
                <w:rFonts w:ascii="Arial" w:hAnsi="Arial" w:cs="Arial"/>
                <w:sz w:val="20"/>
                <w:szCs w:val="20"/>
              </w:rPr>
              <w:t>420,</w:t>
            </w:r>
            <w:r w:rsidR="009E732F">
              <w:rPr>
                <w:rFonts w:ascii="Arial" w:hAnsi="Arial" w:cs="Arial"/>
                <w:sz w:val="20"/>
                <w:szCs w:val="20"/>
              </w:rPr>
              <w:t>5</w:t>
            </w:r>
          </w:p>
        </w:tc>
      </w:tr>
      <w:tr w:rsidR="009E732F" w14:paraId="4AB8D7D0"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EC213AA" w14:textId="33DF66F6" w:rsidR="009E732F" w:rsidRDefault="009E732F" w:rsidP="00E12C30">
            <w:pPr>
              <w:jc w:val="right"/>
              <w:rPr>
                <w:rFonts w:ascii="Arial" w:hAnsi="Arial" w:cs="Arial"/>
                <w:sz w:val="20"/>
                <w:szCs w:val="20"/>
              </w:rPr>
            </w:pPr>
            <w:r>
              <w:rPr>
                <w:rFonts w:ascii="Arial" w:hAnsi="Arial" w:cs="Arial"/>
                <w:sz w:val="20"/>
                <w:szCs w:val="20"/>
              </w:rPr>
              <w:t>2</w:t>
            </w:r>
          </w:p>
        </w:tc>
        <w:tc>
          <w:tcPr>
            <w:tcW w:w="2800" w:type="dxa"/>
            <w:tcBorders>
              <w:top w:val="nil"/>
              <w:left w:val="nil"/>
              <w:bottom w:val="single" w:sz="4" w:space="0" w:color="000000"/>
              <w:right w:val="single" w:sz="4" w:space="0" w:color="000000"/>
            </w:tcBorders>
            <w:shd w:val="clear" w:color="auto" w:fill="auto"/>
            <w:noWrap/>
            <w:vAlign w:val="center"/>
            <w:hideMark/>
          </w:tcPr>
          <w:p w14:paraId="36793281" w14:textId="1C7DAA9C" w:rsidR="009E732F" w:rsidRDefault="009E732F" w:rsidP="00E12C30">
            <w:pPr>
              <w:jc w:val="right"/>
              <w:rPr>
                <w:rFonts w:ascii="Arial" w:hAnsi="Arial" w:cs="Arial"/>
                <w:sz w:val="20"/>
                <w:szCs w:val="20"/>
              </w:rPr>
            </w:pPr>
            <w:r>
              <w:rPr>
                <w:rFonts w:ascii="Arial" w:hAnsi="Arial" w:cs="Arial"/>
                <w:sz w:val="20"/>
                <w:szCs w:val="20"/>
              </w:rPr>
              <w:t>900</w:t>
            </w:r>
          </w:p>
        </w:tc>
        <w:tc>
          <w:tcPr>
            <w:tcW w:w="2500" w:type="dxa"/>
            <w:tcBorders>
              <w:top w:val="nil"/>
              <w:left w:val="nil"/>
              <w:bottom w:val="single" w:sz="4" w:space="0" w:color="000000"/>
              <w:right w:val="single" w:sz="4" w:space="0" w:color="000000"/>
            </w:tcBorders>
            <w:shd w:val="clear" w:color="auto" w:fill="auto"/>
            <w:noWrap/>
            <w:vAlign w:val="center"/>
            <w:hideMark/>
          </w:tcPr>
          <w:p w14:paraId="62935F38" w14:textId="1C06E1D7" w:rsidR="009E732F" w:rsidRDefault="00E12C30" w:rsidP="007D6114">
            <w:pPr>
              <w:jc w:val="right"/>
              <w:rPr>
                <w:rFonts w:ascii="Arial" w:hAnsi="Arial" w:cs="Arial"/>
                <w:sz w:val="20"/>
                <w:szCs w:val="20"/>
              </w:rPr>
            </w:pPr>
            <w:r>
              <w:rPr>
                <w:rFonts w:ascii="Arial" w:hAnsi="Arial" w:cs="Arial"/>
                <w:sz w:val="20"/>
                <w:szCs w:val="20"/>
              </w:rPr>
              <w:t>432,</w:t>
            </w:r>
            <w:r w:rsidR="009E732F">
              <w:rPr>
                <w:rFonts w:ascii="Arial" w:hAnsi="Arial" w:cs="Arial"/>
                <w:sz w:val="20"/>
                <w:szCs w:val="20"/>
              </w:rPr>
              <w:t>5</w:t>
            </w:r>
          </w:p>
        </w:tc>
      </w:tr>
      <w:tr w:rsidR="009E732F" w14:paraId="6E020081"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03C12B1" w14:textId="4F12AD4D" w:rsidR="009E732F" w:rsidRDefault="009E732F" w:rsidP="00E12C30">
            <w:pPr>
              <w:jc w:val="right"/>
              <w:rPr>
                <w:rFonts w:ascii="Arial" w:hAnsi="Arial" w:cs="Arial"/>
                <w:sz w:val="20"/>
                <w:szCs w:val="20"/>
              </w:rPr>
            </w:pPr>
            <w:r>
              <w:rPr>
                <w:rFonts w:ascii="Arial" w:hAnsi="Arial" w:cs="Arial"/>
                <w:sz w:val="20"/>
                <w:szCs w:val="20"/>
              </w:rPr>
              <w:t>4</w:t>
            </w:r>
          </w:p>
        </w:tc>
        <w:tc>
          <w:tcPr>
            <w:tcW w:w="2800" w:type="dxa"/>
            <w:tcBorders>
              <w:top w:val="nil"/>
              <w:left w:val="nil"/>
              <w:bottom w:val="single" w:sz="4" w:space="0" w:color="000000"/>
              <w:right w:val="single" w:sz="4" w:space="0" w:color="000000"/>
            </w:tcBorders>
            <w:shd w:val="clear" w:color="auto" w:fill="auto"/>
            <w:noWrap/>
            <w:vAlign w:val="center"/>
            <w:hideMark/>
          </w:tcPr>
          <w:p w14:paraId="0BA5D8C3" w14:textId="1A8F45A8" w:rsidR="009E732F" w:rsidRDefault="009E732F" w:rsidP="00E12C30">
            <w:pPr>
              <w:jc w:val="right"/>
              <w:rPr>
                <w:rFonts w:ascii="Arial" w:hAnsi="Arial" w:cs="Arial"/>
                <w:sz w:val="20"/>
                <w:szCs w:val="20"/>
              </w:rPr>
            </w:pPr>
            <w:r>
              <w:rPr>
                <w:rFonts w:ascii="Arial" w:hAnsi="Arial" w:cs="Arial"/>
                <w:sz w:val="20"/>
                <w:szCs w:val="20"/>
              </w:rPr>
              <w:t>555</w:t>
            </w:r>
          </w:p>
        </w:tc>
        <w:tc>
          <w:tcPr>
            <w:tcW w:w="2500" w:type="dxa"/>
            <w:tcBorders>
              <w:top w:val="nil"/>
              <w:left w:val="nil"/>
              <w:bottom w:val="single" w:sz="4" w:space="0" w:color="000000"/>
              <w:right w:val="single" w:sz="4" w:space="0" w:color="000000"/>
            </w:tcBorders>
            <w:shd w:val="clear" w:color="auto" w:fill="auto"/>
            <w:noWrap/>
            <w:vAlign w:val="center"/>
            <w:hideMark/>
          </w:tcPr>
          <w:p w14:paraId="747956C0" w14:textId="056FF9FA" w:rsidR="009E732F" w:rsidRDefault="00E12C30" w:rsidP="007D6114">
            <w:pPr>
              <w:jc w:val="right"/>
              <w:rPr>
                <w:rFonts w:ascii="Arial" w:hAnsi="Arial" w:cs="Arial"/>
                <w:sz w:val="20"/>
                <w:szCs w:val="20"/>
              </w:rPr>
            </w:pPr>
            <w:r>
              <w:rPr>
                <w:rFonts w:ascii="Arial" w:hAnsi="Arial" w:cs="Arial"/>
                <w:sz w:val="20"/>
                <w:szCs w:val="20"/>
              </w:rPr>
              <w:t>504,</w:t>
            </w:r>
            <w:r w:rsidR="009E732F">
              <w:rPr>
                <w:rFonts w:ascii="Arial" w:hAnsi="Arial" w:cs="Arial"/>
                <w:sz w:val="20"/>
                <w:szCs w:val="20"/>
              </w:rPr>
              <w:t xml:space="preserve">1 </w:t>
            </w:r>
          </w:p>
        </w:tc>
      </w:tr>
      <w:tr w:rsidR="009E732F" w14:paraId="58BCBC05"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DDA3F56" w14:textId="33D5AB49" w:rsidR="009E732F" w:rsidRDefault="009E732F" w:rsidP="00E12C30">
            <w:pPr>
              <w:jc w:val="right"/>
              <w:rPr>
                <w:rFonts w:ascii="Arial" w:hAnsi="Arial" w:cs="Arial"/>
                <w:sz w:val="20"/>
                <w:szCs w:val="20"/>
              </w:rPr>
            </w:pPr>
            <w:r>
              <w:rPr>
                <w:rFonts w:ascii="Arial" w:hAnsi="Arial" w:cs="Arial"/>
                <w:sz w:val="20"/>
                <w:szCs w:val="20"/>
              </w:rPr>
              <w:t>8</w:t>
            </w:r>
          </w:p>
        </w:tc>
        <w:tc>
          <w:tcPr>
            <w:tcW w:w="2800" w:type="dxa"/>
            <w:tcBorders>
              <w:top w:val="nil"/>
              <w:left w:val="nil"/>
              <w:bottom w:val="single" w:sz="4" w:space="0" w:color="000000"/>
              <w:right w:val="single" w:sz="4" w:space="0" w:color="000000"/>
            </w:tcBorders>
            <w:shd w:val="clear" w:color="auto" w:fill="auto"/>
            <w:noWrap/>
            <w:vAlign w:val="center"/>
            <w:hideMark/>
          </w:tcPr>
          <w:p w14:paraId="18BCA46E" w14:textId="2718E397" w:rsidR="009E732F" w:rsidRDefault="009E732F" w:rsidP="00E12C30">
            <w:pPr>
              <w:jc w:val="right"/>
              <w:rPr>
                <w:rFonts w:ascii="Arial" w:hAnsi="Arial" w:cs="Arial"/>
                <w:sz w:val="20"/>
                <w:szCs w:val="20"/>
              </w:rPr>
            </w:pPr>
            <w:r>
              <w:rPr>
                <w:rFonts w:ascii="Arial" w:hAnsi="Arial" w:cs="Arial"/>
                <w:sz w:val="20"/>
                <w:szCs w:val="20"/>
              </w:rPr>
              <w:t>695</w:t>
            </w:r>
          </w:p>
        </w:tc>
        <w:tc>
          <w:tcPr>
            <w:tcW w:w="2500" w:type="dxa"/>
            <w:tcBorders>
              <w:top w:val="nil"/>
              <w:left w:val="nil"/>
              <w:bottom w:val="single" w:sz="4" w:space="0" w:color="000000"/>
              <w:right w:val="single" w:sz="4" w:space="0" w:color="000000"/>
            </w:tcBorders>
            <w:shd w:val="clear" w:color="auto" w:fill="auto"/>
            <w:noWrap/>
            <w:vAlign w:val="center"/>
            <w:hideMark/>
          </w:tcPr>
          <w:p w14:paraId="17FCCFCD" w14:textId="00DFEA0E"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100,</w:t>
            </w:r>
            <w:r>
              <w:rPr>
                <w:rFonts w:ascii="Arial" w:hAnsi="Arial" w:cs="Arial"/>
                <w:sz w:val="20"/>
                <w:szCs w:val="20"/>
              </w:rPr>
              <w:t>0</w:t>
            </w:r>
          </w:p>
        </w:tc>
      </w:tr>
      <w:tr w:rsidR="009E732F" w14:paraId="21EC4342"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B85EFC5" w14:textId="2922D887" w:rsidR="009E732F" w:rsidRDefault="009E732F" w:rsidP="00E12C30">
            <w:pPr>
              <w:jc w:val="right"/>
              <w:rPr>
                <w:rFonts w:ascii="Arial" w:hAnsi="Arial" w:cs="Arial"/>
                <w:sz w:val="20"/>
                <w:szCs w:val="20"/>
              </w:rPr>
            </w:pPr>
            <w:r>
              <w:rPr>
                <w:rFonts w:ascii="Arial" w:hAnsi="Arial" w:cs="Arial"/>
                <w:sz w:val="20"/>
                <w:szCs w:val="20"/>
              </w:rPr>
              <w:t>16</w:t>
            </w:r>
          </w:p>
        </w:tc>
        <w:tc>
          <w:tcPr>
            <w:tcW w:w="2800" w:type="dxa"/>
            <w:tcBorders>
              <w:top w:val="nil"/>
              <w:left w:val="nil"/>
              <w:bottom w:val="single" w:sz="4" w:space="0" w:color="000000"/>
              <w:right w:val="single" w:sz="4" w:space="0" w:color="000000"/>
            </w:tcBorders>
            <w:shd w:val="clear" w:color="auto" w:fill="auto"/>
            <w:noWrap/>
            <w:vAlign w:val="center"/>
            <w:hideMark/>
          </w:tcPr>
          <w:p w14:paraId="3C4C3E3F" w14:textId="0CAE1AE6" w:rsidR="009E732F" w:rsidRDefault="009E732F" w:rsidP="00E12C30">
            <w:pPr>
              <w:jc w:val="right"/>
              <w:rPr>
                <w:rFonts w:ascii="Arial" w:hAnsi="Arial" w:cs="Arial"/>
                <w:sz w:val="20"/>
                <w:szCs w:val="20"/>
              </w:rPr>
            </w:pPr>
            <w:r>
              <w:rPr>
                <w:rFonts w:ascii="Arial" w:hAnsi="Arial" w:cs="Arial"/>
                <w:sz w:val="20"/>
                <w:szCs w:val="20"/>
              </w:rPr>
              <w:t>487</w:t>
            </w:r>
          </w:p>
        </w:tc>
        <w:tc>
          <w:tcPr>
            <w:tcW w:w="2500" w:type="dxa"/>
            <w:tcBorders>
              <w:top w:val="nil"/>
              <w:left w:val="nil"/>
              <w:bottom w:val="single" w:sz="4" w:space="0" w:color="000000"/>
              <w:right w:val="single" w:sz="4" w:space="0" w:color="000000"/>
            </w:tcBorders>
            <w:shd w:val="clear" w:color="auto" w:fill="auto"/>
            <w:noWrap/>
            <w:vAlign w:val="center"/>
            <w:hideMark/>
          </w:tcPr>
          <w:p w14:paraId="53FCBD05" w14:textId="0E4AAB7F"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400,</w:t>
            </w:r>
            <w:r>
              <w:rPr>
                <w:rFonts w:ascii="Arial" w:hAnsi="Arial" w:cs="Arial"/>
                <w:sz w:val="20"/>
                <w:szCs w:val="20"/>
              </w:rPr>
              <w:t>0</w:t>
            </w:r>
          </w:p>
        </w:tc>
      </w:tr>
    </w:tbl>
    <w:p w14:paraId="3E0846D5" w14:textId="77777777" w:rsidR="00A6525E" w:rsidRDefault="00A6525E" w:rsidP="007D6114">
      <w:pPr>
        <w:spacing w:after="120"/>
        <w:jc w:val="right"/>
      </w:pPr>
    </w:p>
    <w:p w14:paraId="06817B1C" w14:textId="61A1D49E" w:rsidR="00B04CBF" w:rsidRDefault="00B04CBF" w:rsidP="00B04CBF">
      <w:pPr>
        <w:pStyle w:val="Caption"/>
        <w:keepNext/>
      </w:pPr>
      <w:bookmarkStart w:id="551" w:name="_Toc503189159"/>
      <w:r>
        <w:t xml:space="preserve">Table </w:t>
      </w:r>
      <w:r w:rsidR="00557FEC">
        <w:fldChar w:fldCharType="begin"/>
      </w:r>
      <w:r w:rsidR="00557FEC">
        <w:instrText xml:space="preserve"> SEQ Table \* ARABIC </w:instrText>
      </w:r>
      <w:r w:rsidR="00557FEC">
        <w:fldChar w:fldCharType="separate"/>
      </w:r>
      <w:r w:rsidR="00150CFD">
        <w:rPr>
          <w:noProof/>
        </w:rPr>
        <w:t>26</w:t>
      </w:r>
      <w:r w:rsidR="00557FEC">
        <w:fldChar w:fldCharType="end"/>
      </w:r>
      <w:r w:rsidRPr="00025453">
        <w:t xml:space="preserve"> PFARM test case 1 metrics on </w:t>
      </w:r>
      <w:r>
        <w:t>DAVIDE</w:t>
      </w:r>
      <w:bookmarkEnd w:id="551"/>
    </w:p>
    <w:tbl>
      <w:tblPr>
        <w:tblW w:w="8548" w:type="dxa"/>
        <w:tblLook w:val="04A0" w:firstRow="1" w:lastRow="0" w:firstColumn="1" w:lastColumn="0" w:noHBand="0" w:noVBand="1"/>
      </w:tblPr>
      <w:tblGrid>
        <w:gridCol w:w="3312"/>
        <w:gridCol w:w="2935"/>
        <w:gridCol w:w="2301"/>
      </w:tblGrid>
      <w:tr w:rsidR="00E12C30" w14:paraId="2BEAA0C7" w14:textId="77777777" w:rsidTr="007D6114">
        <w:trPr>
          <w:trHeight w:val="260"/>
        </w:trPr>
        <w:tc>
          <w:tcPr>
            <w:tcW w:w="331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C00C3" w14:textId="34AF1872" w:rsidR="00E12C30" w:rsidRDefault="00E12C30">
            <w:pPr>
              <w:rPr>
                <w:rFonts w:ascii="Arial" w:hAnsi="Arial" w:cs="Arial"/>
                <w:b/>
                <w:bCs/>
                <w:sz w:val="20"/>
                <w:szCs w:val="20"/>
              </w:rPr>
            </w:pPr>
            <w:r>
              <w:rPr>
                <w:rFonts w:ascii="Arial" w:hAnsi="Arial" w:cs="Arial"/>
                <w:b/>
                <w:bCs/>
                <w:sz w:val="20"/>
                <w:szCs w:val="20"/>
              </w:rPr>
              <w:t xml:space="preserve">Number of full </w:t>
            </w:r>
            <w:proofErr w:type="spellStart"/>
            <w:r>
              <w:rPr>
                <w:rFonts w:ascii="Arial" w:hAnsi="Arial" w:cs="Arial"/>
                <w:b/>
                <w:bCs/>
                <w:sz w:val="20"/>
                <w:szCs w:val="20"/>
              </w:rPr>
              <w:t>Davide</w:t>
            </w:r>
            <w:proofErr w:type="spellEnd"/>
            <w:r>
              <w:rPr>
                <w:rFonts w:ascii="Arial" w:hAnsi="Arial" w:cs="Arial"/>
                <w:b/>
                <w:bCs/>
                <w:sz w:val="20"/>
                <w:szCs w:val="20"/>
              </w:rPr>
              <w:t xml:space="preserve"> nodes</w:t>
            </w:r>
          </w:p>
        </w:tc>
        <w:tc>
          <w:tcPr>
            <w:tcW w:w="2935" w:type="dxa"/>
            <w:tcBorders>
              <w:top w:val="single" w:sz="4" w:space="0" w:color="000000"/>
              <w:left w:val="nil"/>
              <w:bottom w:val="single" w:sz="4" w:space="0" w:color="000000"/>
              <w:right w:val="single" w:sz="4" w:space="0" w:color="000000"/>
            </w:tcBorders>
            <w:shd w:val="clear" w:color="auto" w:fill="auto"/>
            <w:noWrap/>
            <w:vAlign w:val="bottom"/>
            <w:hideMark/>
          </w:tcPr>
          <w:p w14:paraId="0785F922" w14:textId="3C49A65B" w:rsidR="00E12C30" w:rsidRDefault="00E12C30">
            <w:pPr>
              <w:rPr>
                <w:rFonts w:ascii="Arial" w:hAnsi="Arial" w:cs="Arial"/>
                <w:b/>
                <w:bCs/>
                <w:sz w:val="20"/>
                <w:szCs w:val="20"/>
              </w:rPr>
            </w:pPr>
            <w:r>
              <w:rPr>
                <w:rFonts w:ascii="Arial" w:hAnsi="Arial" w:cs="Arial"/>
                <w:b/>
                <w:bCs/>
                <w:sz w:val="20"/>
                <w:szCs w:val="20"/>
              </w:rPr>
              <w:t>Time to solution (s)</w:t>
            </w:r>
          </w:p>
        </w:tc>
        <w:tc>
          <w:tcPr>
            <w:tcW w:w="2301" w:type="dxa"/>
            <w:tcBorders>
              <w:top w:val="single" w:sz="4" w:space="0" w:color="000000"/>
              <w:left w:val="nil"/>
              <w:bottom w:val="single" w:sz="4" w:space="0" w:color="000000"/>
              <w:right w:val="single" w:sz="4" w:space="0" w:color="000000"/>
            </w:tcBorders>
            <w:shd w:val="clear" w:color="auto" w:fill="auto"/>
            <w:noWrap/>
            <w:vAlign w:val="bottom"/>
            <w:hideMark/>
          </w:tcPr>
          <w:p w14:paraId="39B33AFC" w14:textId="707FBBD6" w:rsidR="00E12C30" w:rsidRDefault="00E12C30">
            <w:pPr>
              <w:rPr>
                <w:rFonts w:ascii="Arial" w:hAnsi="Arial" w:cs="Arial"/>
                <w:b/>
                <w:bCs/>
                <w:sz w:val="20"/>
                <w:szCs w:val="20"/>
              </w:rPr>
            </w:pPr>
            <w:r>
              <w:rPr>
                <w:rFonts w:ascii="Arial" w:hAnsi="Arial" w:cs="Arial"/>
                <w:b/>
                <w:bCs/>
                <w:sz w:val="20"/>
                <w:szCs w:val="20"/>
              </w:rPr>
              <w:t>Energy to solution (kJ)</w:t>
            </w:r>
          </w:p>
        </w:tc>
      </w:tr>
      <w:tr w:rsidR="00E12C30" w14:paraId="40DA4691"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6326B3DA" w14:textId="6F55E538" w:rsidR="00E12C30" w:rsidRDefault="00E12C30" w:rsidP="00E12C30">
            <w:pPr>
              <w:jc w:val="right"/>
              <w:rPr>
                <w:rFonts w:ascii="Arial" w:hAnsi="Arial" w:cs="Arial"/>
                <w:sz w:val="20"/>
                <w:szCs w:val="20"/>
              </w:rPr>
            </w:pPr>
            <w:r>
              <w:rPr>
                <w:rFonts w:ascii="Arial" w:hAnsi="Arial" w:cs="Arial"/>
                <w:sz w:val="20"/>
                <w:szCs w:val="20"/>
              </w:rPr>
              <w:t>1</w:t>
            </w:r>
          </w:p>
        </w:tc>
        <w:tc>
          <w:tcPr>
            <w:tcW w:w="2935" w:type="dxa"/>
            <w:tcBorders>
              <w:top w:val="nil"/>
              <w:left w:val="nil"/>
              <w:bottom w:val="single" w:sz="4" w:space="0" w:color="000000"/>
              <w:right w:val="single" w:sz="4" w:space="0" w:color="000000"/>
            </w:tcBorders>
            <w:shd w:val="clear" w:color="auto" w:fill="auto"/>
            <w:noWrap/>
            <w:vAlign w:val="center"/>
            <w:hideMark/>
          </w:tcPr>
          <w:p w14:paraId="5ECEAFEC" w14:textId="4D478583" w:rsidR="00E12C30" w:rsidRDefault="00E12C30" w:rsidP="007D6114">
            <w:pPr>
              <w:jc w:val="right"/>
              <w:rPr>
                <w:rFonts w:ascii="Arial" w:hAnsi="Arial" w:cs="Arial"/>
                <w:sz w:val="20"/>
                <w:szCs w:val="20"/>
              </w:rPr>
            </w:pPr>
            <w:r>
              <w:rPr>
                <w:rFonts w:ascii="Arial" w:hAnsi="Arial" w:cs="Arial"/>
                <w:sz w:val="20"/>
                <w:szCs w:val="20"/>
              </w:rPr>
              <w:t>441,45</w:t>
            </w:r>
          </w:p>
        </w:tc>
        <w:tc>
          <w:tcPr>
            <w:tcW w:w="2301" w:type="dxa"/>
            <w:tcBorders>
              <w:top w:val="nil"/>
              <w:left w:val="nil"/>
              <w:bottom w:val="single" w:sz="4" w:space="0" w:color="000000"/>
              <w:right w:val="single" w:sz="4" w:space="0" w:color="000000"/>
            </w:tcBorders>
            <w:shd w:val="clear" w:color="auto" w:fill="auto"/>
            <w:noWrap/>
            <w:vAlign w:val="center"/>
            <w:hideMark/>
          </w:tcPr>
          <w:p w14:paraId="3A3FE8FF" w14:textId="4BD9C948" w:rsidR="00E12C30" w:rsidRDefault="00E12C30" w:rsidP="007D6114">
            <w:pPr>
              <w:jc w:val="right"/>
              <w:rPr>
                <w:rFonts w:ascii="Arial" w:hAnsi="Arial" w:cs="Arial"/>
                <w:sz w:val="20"/>
                <w:szCs w:val="20"/>
              </w:rPr>
            </w:pPr>
            <w:r>
              <w:rPr>
                <w:rFonts w:ascii="Arial" w:hAnsi="Arial" w:cs="Arial"/>
                <w:sz w:val="20"/>
                <w:szCs w:val="20"/>
              </w:rPr>
              <w:t xml:space="preserve">256,96 </w:t>
            </w:r>
          </w:p>
        </w:tc>
      </w:tr>
      <w:tr w:rsidR="00E12C30" w14:paraId="78468F1B"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D210E7" w14:textId="7D0BAF10" w:rsidR="00E12C30" w:rsidRDefault="00E12C30" w:rsidP="00E12C30">
            <w:pPr>
              <w:jc w:val="right"/>
              <w:rPr>
                <w:rFonts w:ascii="Arial" w:hAnsi="Arial" w:cs="Arial"/>
                <w:sz w:val="20"/>
                <w:szCs w:val="20"/>
              </w:rPr>
            </w:pPr>
            <w:r>
              <w:rPr>
                <w:rFonts w:ascii="Arial" w:hAnsi="Arial" w:cs="Arial"/>
                <w:sz w:val="20"/>
                <w:szCs w:val="20"/>
              </w:rPr>
              <w:t>2</w:t>
            </w:r>
          </w:p>
        </w:tc>
        <w:tc>
          <w:tcPr>
            <w:tcW w:w="2935" w:type="dxa"/>
            <w:tcBorders>
              <w:top w:val="nil"/>
              <w:left w:val="nil"/>
              <w:bottom w:val="single" w:sz="4" w:space="0" w:color="000000"/>
              <w:right w:val="single" w:sz="4" w:space="0" w:color="000000"/>
            </w:tcBorders>
            <w:shd w:val="clear" w:color="auto" w:fill="auto"/>
            <w:noWrap/>
            <w:vAlign w:val="center"/>
            <w:hideMark/>
          </w:tcPr>
          <w:p w14:paraId="65DF3ACB" w14:textId="4447E5D5" w:rsidR="00E12C30" w:rsidRDefault="00E12C30" w:rsidP="007D6114">
            <w:pPr>
              <w:jc w:val="right"/>
              <w:rPr>
                <w:rFonts w:ascii="Arial" w:hAnsi="Arial" w:cs="Arial"/>
                <w:sz w:val="20"/>
                <w:szCs w:val="20"/>
              </w:rPr>
            </w:pPr>
            <w:r>
              <w:rPr>
                <w:rFonts w:ascii="Arial" w:hAnsi="Arial" w:cs="Arial"/>
                <w:sz w:val="20"/>
                <w:szCs w:val="20"/>
              </w:rPr>
              <w:t>266,29</w:t>
            </w:r>
          </w:p>
        </w:tc>
        <w:tc>
          <w:tcPr>
            <w:tcW w:w="2301" w:type="dxa"/>
            <w:tcBorders>
              <w:top w:val="nil"/>
              <w:left w:val="nil"/>
              <w:bottom w:val="single" w:sz="4" w:space="0" w:color="000000"/>
              <w:right w:val="single" w:sz="4" w:space="0" w:color="000000"/>
            </w:tcBorders>
            <w:shd w:val="clear" w:color="auto" w:fill="auto"/>
            <w:noWrap/>
            <w:vAlign w:val="center"/>
            <w:hideMark/>
          </w:tcPr>
          <w:p w14:paraId="3FDF6586" w14:textId="1549014F" w:rsidR="00E12C30" w:rsidRDefault="00E12C30" w:rsidP="007D6114">
            <w:pPr>
              <w:jc w:val="right"/>
              <w:rPr>
                <w:rFonts w:ascii="Arial" w:hAnsi="Arial" w:cs="Arial"/>
                <w:sz w:val="20"/>
                <w:szCs w:val="20"/>
              </w:rPr>
            </w:pPr>
            <w:r>
              <w:rPr>
                <w:rFonts w:ascii="Arial" w:hAnsi="Arial" w:cs="Arial"/>
                <w:sz w:val="20"/>
                <w:szCs w:val="20"/>
              </w:rPr>
              <w:t xml:space="preserve">315,61 </w:t>
            </w:r>
          </w:p>
        </w:tc>
      </w:tr>
      <w:tr w:rsidR="00E12C30" w14:paraId="29F9395D"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45ECFF50" w14:textId="2CC400E0" w:rsidR="00E12C30" w:rsidRDefault="00E12C30" w:rsidP="00E12C30">
            <w:pPr>
              <w:jc w:val="right"/>
              <w:rPr>
                <w:rFonts w:ascii="Arial" w:hAnsi="Arial" w:cs="Arial"/>
                <w:sz w:val="20"/>
                <w:szCs w:val="20"/>
              </w:rPr>
            </w:pPr>
            <w:r>
              <w:rPr>
                <w:rFonts w:ascii="Arial" w:hAnsi="Arial" w:cs="Arial"/>
                <w:sz w:val="20"/>
                <w:szCs w:val="20"/>
              </w:rPr>
              <w:t>4</w:t>
            </w:r>
          </w:p>
        </w:tc>
        <w:tc>
          <w:tcPr>
            <w:tcW w:w="2935" w:type="dxa"/>
            <w:tcBorders>
              <w:top w:val="nil"/>
              <w:left w:val="nil"/>
              <w:bottom w:val="single" w:sz="4" w:space="0" w:color="000000"/>
              <w:right w:val="single" w:sz="4" w:space="0" w:color="000000"/>
            </w:tcBorders>
            <w:shd w:val="clear" w:color="auto" w:fill="auto"/>
            <w:noWrap/>
            <w:vAlign w:val="center"/>
            <w:hideMark/>
          </w:tcPr>
          <w:p w14:paraId="300B6752" w14:textId="76626EA8" w:rsidR="00E12C30" w:rsidRDefault="00E12C30" w:rsidP="007D6114">
            <w:pPr>
              <w:jc w:val="right"/>
              <w:rPr>
                <w:rFonts w:ascii="Arial" w:hAnsi="Arial" w:cs="Arial"/>
                <w:sz w:val="20"/>
                <w:szCs w:val="20"/>
              </w:rPr>
            </w:pPr>
            <w:r>
              <w:rPr>
                <w:rFonts w:ascii="Arial" w:hAnsi="Arial" w:cs="Arial"/>
                <w:sz w:val="20"/>
                <w:szCs w:val="20"/>
              </w:rPr>
              <w:t>199,44</w:t>
            </w:r>
          </w:p>
        </w:tc>
        <w:tc>
          <w:tcPr>
            <w:tcW w:w="2301" w:type="dxa"/>
            <w:tcBorders>
              <w:top w:val="nil"/>
              <w:left w:val="nil"/>
              <w:bottom w:val="single" w:sz="4" w:space="0" w:color="000000"/>
              <w:right w:val="single" w:sz="4" w:space="0" w:color="000000"/>
            </w:tcBorders>
            <w:shd w:val="clear" w:color="auto" w:fill="auto"/>
            <w:noWrap/>
            <w:vAlign w:val="center"/>
            <w:hideMark/>
          </w:tcPr>
          <w:p w14:paraId="408784AA" w14:textId="393C28B4" w:rsidR="00E12C30" w:rsidRDefault="00E12C30" w:rsidP="007D6114">
            <w:pPr>
              <w:jc w:val="right"/>
              <w:rPr>
                <w:rFonts w:ascii="Arial" w:hAnsi="Arial" w:cs="Arial"/>
                <w:sz w:val="20"/>
                <w:szCs w:val="20"/>
              </w:rPr>
            </w:pPr>
            <w:r>
              <w:rPr>
                <w:rFonts w:ascii="Arial" w:hAnsi="Arial" w:cs="Arial"/>
                <w:sz w:val="20"/>
                <w:szCs w:val="20"/>
              </w:rPr>
              <w:t xml:space="preserve">583,13 </w:t>
            </w:r>
          </w:p>
        </w:tc>
      </w:tr>
      <w:tr w:rsidR="00E12C30" w14:paraId="5CE6797F"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591A62D3" w14:textId="53F25D07" w:rsidR="00E12C30" w:rsidRDefault="00E12C30" w:rsidP="00E12C30">
            <w:pPr>
              <w:jc w:val="right"/>
              <w:rPr>
                <w:rFonts w:ascii="Arial" w:hAnsi="Arial" w:cs="Arial"/>
                <w:sz w:val="20"/>
                <w:szCs w:val="20"/>
              </w:rPr>
            </w:pPr>
            <w:r>
              <w:rPr>
                <w:rFonts w:ascii="Arial" w:hAnsi="Arial" w:cs="Arial"/>
                <w:sz w:val="20"/>
                <w:szCs w:val="20"/>
              </w:rPr>
              <w:t>8</w:t>
            </w:r>
          </w:p>
        </w:tc>
        <w:tc>
          <w:tcPr>
            <w:tcW w:w="2935" w:type="dxa"/>
            <w:tcBorders>
              <w:top w:val="nil"/>
              <w:left w:val="nil"/>
              <w:bottom w:val="single" w:sz="4" w:space="0" w:color="000000"/>
              <w:right w:val="single" w:sz="4" w:space="0" w:color="000000"/>
            </w:tcBorders>
            <w:shd w:val="clear" w:color="auto" w:fill="auto"/>
            <w:noWrap/>
            <w:vAlign w:val="center"/>
            <w:hideMark/>
          </w:tcPr>
          <w:p w14:paraId="644E21C6" w14:textId="13E7B501" w:rsidR="00E12C30" w:rsidRDefault="00E12C30" w:rsidP="007D6114">
            <w:pPr>
              <w:jc w:val="right"/>
              <w:rPr>
                <w:rFonts w:ascii="Arial" w:hAnsi="Arial" w:cs="Arial"/>
                <w:sz w:val="20"/>
                <w:szCs w:val="20"/>
              </w:rPr>
            </w:pPr>
            <w:r>
              <w:rPr>
                <w:rFonts w:ascii="Arial" w:hAnsi="Arial" w:cs="Arial"/>
                <w:sz w:val="20"/>
                <w:szCs w:val="20"/>
              </w:rPr>
              <w:t>165,36</w:t>
            </w:r>
          </w:p>
        </w:tc>
        <w:tc>
          <w:tcPr>
            <w:tcW w:w="2301" w:type="dxa"/>
            <w:tcBorders>
              <w:top w:val="nil"/>
              <w:left w:val="nil"/>
              <w:bottom w:val="single" w:sz="4" w:space="0" w:color="000000"/>
              <w:right w:val="single" w:sz="4" w:space="0" w:color="000000"/>
            </w:tcBorders>
            <w:shd w:val="clear" w:color="auto" w:fill="auto"/>
            <w:noWrap/>
            <w:vAlign w:val="center"/>
            <w:hideMark/>
          </w:tcPr>
          <w:p w14:paraId="2472A311" w14:textId="3B17AA93" w:rsidR="00E12C30" w:rsidRDefault="00E12C30" w:rsidP="007D6114">
            <w:pPr>
              <w:jc w:val="right"/>
              <w:rPr>
                <w:rFonts w:ascii="Arial" w:hAnsi="Arial" w:cs="Arial"/>
                <w:sz w:val="20"/>
                <w:szCs w:val="20"/>
              </w:rPr>
            </w:pPr>
            <w:r>
              <w:rPr>
                <w:rFonts w:ascii="Arial" w:hAnsi="Arial" w:cs="Arial"/>
                <w:sz w:val="20"/>
                <w:szCs w:val="20"/>
              </w:rPr>
              <w:t xml:space="preserve">922,05 </w:t>
            </w:r>
          </w:p>
        </w:tc>
      </w:tr>
      <w:tr w:rsidR="00E12C30" w14:paraId="7E78560E"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CFF16E" w14:textId="15F7A09F" w:rsidR="00E12C30" w:rsidRDefault="00E12C30" w:rsidP="00E12C30">
            <w:pPr>
              <w:jc w:val="right"/>
              <w:rPr>
                <w:rFonts w:ascii="Arial" w:hAnsi="Arial" w:cs="Arial"/>
                <w:sz w:val="20"/>
                <w:szCs w:val="20"/>
              </w:rPr>
            </w:pPr>
            <w:r>
              <w:rPr>
                <w:rFonts w:ascii="Arial" w:hAnsi="Arial" w:cs="Arial"/>
                <w:sz w:val="20"/>
                <w:szCs w:val="20"/>
              </w:rPr>
              <w:t>16</w:t>
            </w:r>
          </w:p>
        </w:tc>
        <w:tc>
          <w:tcPr>
            <w:tcW w:w="2935" w:type="dxa"/>
            <w:tcBorders>
              <w:top w:val="nil"/>
              <w:left w:val="nil"/>
              <w:bottom w:val="single" w:sz="4" w:space="0" w:color="000000"/>
              <w:right w:val="single" w:sz="4" w:space="0" w:color="000000"/>
            </w:tcBorders>
            <w:shd w:val="clear" w:color="auto" w:fill="auto"/>
            <w:noWrap/>
            <w:vAlign w:val="center"/>
            <w:hideMark/>
          </w:tcPr>
          <w:p w14:paraId="146DB8D8" w14:textId="57D9B7B8" w:rsidR="00E12C30" w:rsidRDefault="00E12C30" w:rsidP="007D6114">
            <w:pPr>
              <w:jc w:val="right"/>
              <w:rPr>
                <w:rFonts w:ascii="Arial" w:hAnsi="Arial" w:cs="Arial"/>
                <w:sz w:val="20"/>
                <w:szCs w:val="20"/>
              </w:rPr>
            </w:pPr>
            <w:r>
              <w:rPr>
                <w:rFonts w:ascii="Arial" w:hAnsi="Arial" w:cs="Arial"/>
                <w:sz w:val="20"/>
                <w:szCs w:val="20"/>
              </w:rPr>
              <w:t>167,61</w:t>
            </w:r>
          </w:p>
        </w:tc>
        <w:tc>
          <w:tcPr>
            <w:tcW w:w="2301" w:type="dxa"/>
            <w:tcBorders>
              <w:top w:val="nil"/>
              <w:left w:val="nil"/>
              <w:bottom w:val="single" w:sz="4" w:space="0" w:color="000000"/>
              <w:right w:val="single" w:sz="4" w:space="0" w:color="000000"/>
            </w:tcBorders>
            <w:shd w:val="clear" w:color="auto" w:fill="auto"/>
            <w:noWrap/>
            <w:vAlign w:val="center"/>
            <w:hideMark/>
          </w:tcPr>
          <w:p w14:paraId="5058EC91" w14:textId="7DED44D0" w:rsidR="00E12C30" w:rsidRDefault="00E12C30" w:rsidP="007D6114">
            <w:pPr>
              <w:jc w:val="right"/>
              <w:rPr>
                <w:rFonts w:ascii="Arial" w:hAnsi="Arial" w:cs="Arial"/>
                <w:sz w:val="20"/>
                <w:szCs w:val="20"/>
              </w:rPr>
            </w:pPr>
            <w:r>
              <w:rPr>
                <w:rFonts w:ascii="Arial" w:hAnsi="Arial" w:cs="Arial"/>
                <w:sz w:val="20"/>
                <w:szCs w:val="20"/>
              </w:rPr>
              <w:t xml:space="preserve">3 073,01 </w:t>
            </w:r>
          </w:p>
        </w:tc>
      </w:tr>
    </w:tbl>
    <w:p w14:paraId="7FDCF7AA" w14:textId="77777777" w:rsidR="00A6525E" w:rsidRDefault="00A6525E" w:rsidP="004A5A44">
      <w:pPr>
        <w:spacing w:after="120"/>
        <w:jc w:val="both"/>
      </w:pPr>
    </w:p>
    <w:p w14:paraId="49DE7EEA" w14:textId="27113EA9" w:rsidR="009E2A8B" w:rsidRPr="004A5A44" w:rsidRDefault="009E2A8B" w:rsidP="004A5A44">
      <w:pPr>
        <w:spacing w:after="120"/>
        <w:jc w:val="both"/>
      </w:pPr>
      <w:r w:rsidRPr="009E2A8B">
        <w:t xml:space="preserve">Time to solution is decreasing for both DAVIDE and </w:t>
      </w:r>
      <w:proofErr w:type="spellStart"/>
      <w:r>
        <w:t>Frioul</w:t>
      </w:r>
      <w:proofErr w:type="spellEnd"/>
      <w:r>
        <w:t>-PCP</w:t>
      </w:r>
      <w:r w:rsidRPr="009E2A8B">
        <w:t xml:space="preserve"> when using more nodes. Regarding performance on DA</w:t>
      </w:r>
      <w:r>
        <w:t>VIDE speedup is between 1,6 and 2,6</w:t>
      </w:r>
      <w:r w:rsidRPr="009E2A8B">
        <w:t xml:space="preserve"> when compared with 1 node and on</w:t>
      </w:r>
      <w:r>
        <w:t xml:space="preserve"> </w:t>
      </w:r>
      <w:proofErr w:type="spellStart"/>
      <w:r>
        <w:t>Frioul</w:t>
      </w:r>
      <w:proofErr w:type="spellEnd"/>
      <w:r>
        <w:t>-PCP speedup is between 1.8 and 3.4</w:t>
      </w:r>
      <w:r w:rsidRPr="009E2A8B">
        <w:t xml:space="preserve"> when compared with 1 node. P</w:t>
      </w:r>
      <w:r w:rsidR="007D2240">
        <w:t>FARM code for DAVIDE is 2,</w:t>
      </w:r>
      <w:r>
        <w:t xml:space="preserve">7 to </w:t>
      </w:r>
      <w:r w:rsidR="007D2240">
        <w:t>4,</w:t>
      </w:r>
      <w:r>
        <w:t>2 times</w:t>
      </w:r>
      <w:r w:rsidRPr="009E2A8B">
        <w:t xml:space="preserve"> faster in comparison with </w:t>
      </w:r>
      <w:proofErr w:type="spellStart"/>
      <w:r w:rsidR="006607FA">
        <w:t>Frioul</w:t>
      </w:r>
      <w:proofErr w:type="spellEnd"/>
      <w:r w:rsidR="006607FA">
        <w:t>-PCP</w:t>
      </w:r>
      <w:r w:rsidRPr="009E2A8B">
        <w:t xml:space="preserve">. For both </w:t>
      </w:r>
      <w:r w:rsidR="005B1C23">
        <w:t>systems</w:t>
      </w:r>
      <w:r w:rsidRPr="009E2A8B">
        <w:t xml:space="preserve"> energy consumption is increasing when more nodes are used. For 1, 2 and 8 nodes </w:t>
      </w:r>
      <w:proofErr w:type="spellStart"/>
      <w:r w:rsidR="00CA4B6B">
        <w:t>Frioul</w:t>
      </w:r>
      <w:proofErr w:type="spellEnd"/>
      <w:r w:rsidR="00CA4B6B">
        <w:t>-PCP</w:t>
      </w:r>
      <w:r w:rsidRPr="009E2A8B">
        <w:t xml:space="preserve"> consumes more energy than DAVIDE – respectively 63%, 37% and 19%. And for 4 and 16 nodes DAVIDE consumes more energy than PCP-KNL – respectively 13% and 54%.  </w:t>
      </w:r>
    </w:p>
    <w:p w14:paraId="23A0F28D" w14:textId="77777777" w:rsidR="004A5A44" w:rsidRPr="004A5A44" w:rsidRDefault="004A5A44" w:rsidP="004A5A44">
      <w:pPr>
        <w:pStyle w:val="Heading3"/>
      </w:pPr>
      <w:bookmarkStart w:id="552" w:name="_Toc503189106"/>
      <w:r w:rsidRPr="004A5A44">
        <w:t>QCD</w:t>
      </w:r>
      <w:bookmarkEnd w:id="552"/>
    </w:p>
    <w:p w14:paraId="57DA54B6" w14:textId="58CA6EBE" w:rsidR="004A5A44" w:rsidRDefault="00C7652F" w:rsidP="004A5A44">
      <w:pPr>
        <w:spacing w:after="120"/>
        <w:jc w:val="both"/>
      </w:pPr>
      <w:r w:rsidRPr="00C32215">
        <w:t>The theory of how quarks and gluons interact to form nucleons and other elementary particles is called Quantum Chromo Dynamics (QCD).</w:t>
      </w:r>
    </w:p>
    <w:p w14:paraId="629EC6DE" w14:textId="20FDAD4C" w:rsidR="00651A29" w:rsidRDefault="00651A29" w:rsidP="004A5A44">
      <w:pPr>
        <w:spacing w:after="120"/>
        <w:jc w:val="both"/>
      </w:pPr>
      <w:r w:rsidRPr="00C32215">
        <w:t>The QCD benchmark benefits of two different implementations</w:t>
      </w:r>
      <w:r w:rsidR="00907B02">
        <w:t>:</w:t>
      </w:r>
    </w:p>
    <w:p w14:paraId="448E4519" w14:textId="200D2B70" w:rsidR="00907B02" w:rsidRPr="00907B02" w:rsidRDefault="00907B02" w:rsidP="00907B02">
      <w:pPr>
        <w:pStyle w:val="ListParagraph"/>
        <w:numPr>
          <w:ilvl w:val="0"/>
          <w:numId w:val="7"/>
        </w:numPr>
        <w:spacing w:after="120"/>
        <w:jc w:val="both"/>
        <w:rPr>
          <w:lang w:val="en-GB"/>
        </w:rPr>
      </w:pPr>
      <w:r w:rsidRPr="00CA3A58">
        <w:rPr>
          <w:lang w:val="en-US"/>
        </w:rPr>
        <w:t>One</w:t>
      </w:r>
      <w:r w:rsidR="00EB65EA">
        <w:rPr>
          <w:lang w:val="en-US"/>
        </w:rPr>
        <w:fldChar w:fldCharType="begin"/>
      </w:r>
      <w:r w:rsidR="00EB65EA">
        <w:rPr>
          <w:lang w:val="en-US"/>
        </w:rPr>
        <w:instrText xml:space="preserve"> REF _Ref503168637 \r \h </w:instrText>
      </w:r>
      <w:r w:rsidR="00EB65EA">
        <w:rPr>
          <w:lang w:val="en-US"/>
        </w:rPr>
      </w:r>
      <w:r w:rsidR="00EB65EA">
        <w:rPr>
          <w:lang w:val="en-US"/>
        </w:rPr>
        <w:fldChar w:fldCharType="separate"/>
      </w:r>
      <w:r w:rsidR="00EB65EA">
        <w:rPr>
          <w:lang w:val="en-US"/>
        </w:rPr>
        <w:t>[8]</w:t>
      </w:r>
      <w:r w:rsidR="00EB65EA">
        <w:rPr>
          <w:lang w:val="en-US"/>
        </w:rPr>
        <w:fldChar w:fldCharType="end"/>
      </w:r>
      <w:r w:rsidR="00EB65EA">
        <w:rPr>
          <w:lang w:val="en-US"/>
        </w:rPr>
        <w:fldChar w:fldCharType="begin"/>
      </w:r>
      <w:r w:rsidR="00EB65EA">
        <w:rPr>
          <w:lang w:val="en-US"/>
        </w:rPr>
        <w:instrText xml:space="preserve"> REF _Ref476982133 \r \h </w:instrText>
      </w:r>
      <w:r w:rsidR="00EB65EA">
        <w:rPr>
          <w:lang w:val="en-US"/>
        </w:rPr>
      </w:r>
      <w:r w:rsidR="00EB65EA">
        <w:rPr>
          <w:lang w:val="en-US"/>
        </w:rPr>
        <w:fldChar w:fldCharType="separate"/>
      </w:r>
      <w:r w:rsidR="00EB65EA">
        <w:rPr>
          <w:lang w:val="en-US"/>
        </w:rPr>
        <w:t>[9]</w:t>
      </w:r>
      <w:r w:rsidR="00EB65EA">
        <w:rPr>
          <w:lang w:val="en-US"/>
        </w:rPr>
        <w:fldChar w:fldCharType="end"/>
      </w:r>
      <w:r w:rsidR="00EB65EA">
        <w:rPr>
          <w:lang w:val="en-US"/>
        </w:rPr>
        <w:fldChar w:fldCharType="begin"/>
      </w:r>
      <w:r w:rsidR="00EB65EA">
        <w:rPr>
          <w:lang w:val="en-US"/>
        </w:rPr>
        <w:instrText xml:space="preserve"> REF _Ref476982292 \r \h </w:instrText>
      </w:r>
      <w:r w:rsidR="00EB65EA">
        <w:rPr>
          <w:lang w:val="en-US"/>
        </w:rPr>
      </w:r>
      <w:r w:rsidR="00EB65EA">
        <w:rPr>
          <w:lang w:val="en-US"/>
        </w:rPr>
        <w:fldChar w:fldCharType="separate"/>
      </w:r>
      <w:r w:rsidR="00EB65EA">
        <w:rPr>
          <w:lang w:val="en-US"/>
        </w:rPr>
        <w:t>[10]</w:t>
      </w:r>
      <w:r w:rsidR="00EB65EA">
        <w:rPr>
          <w:lang w:val="en-US"/>
        </w:rPr>
        <w:fldChar w:fldCharType="end"/>
      </w:r>
      <w:r w:rsidRPr="00CA3A58">
        <w:rPr>
          <w:lang w:val="en-US"/>
        </w:rPr>
        <w:t xml:space="preserve"> benchmark used here is derived from the MILC code (v6), and consists of a full conjugate gradient solution using Wilson fermions. The benchmark is consistent with “QCD kernel E” in the full UAEBS</w:t>
      </w:r>
      <w:r w:rsidR="008F772D">
        <w:rPr>
          <w:lang w:val="en-US"/>
        </w:rPr>
        <w:t>.</w:t>
      </w:r>
    </w:p>
    <w:p w14:paraId="295B9580" w14:textId="48734497" w:rsidR="00907B02" w:rsidRDefault="00907B02" w:rsidP="00907B02">
      <w:pPr>
        <w:pStyle w:val="ListParagraph"/>
        <w:numPr>
          <w:ilvl w:val="0"/>
          <w:numId w:val="7"/>
        </w:numPr>
        <w:spacing w:after="120"/>
        <w:jc w:val="both"/>
        <w:rPr>
          <w:lang w:val="en-GB"/>
        </w:rPr>
      </w:pPr>
      <w:r>
        <w:rPr>
          <w:lang w:val="en-GB"/>
        </w:rPr>
        <w:t>The second</w:t>
      </w:r>
      <w:r w:rsidR="00EB65EA">
        <w:rPr>
          <w:lang w:val="en-GB"/>
        </w:rPr>
        <w:fldChar w:fldCharType="begin"/>
      </w:r>
      <w:r w:rsidR="00EB65EA">
        <w:rPr>
          <w:lang w:val="en-GB"/>
        </w:rPr>
        <w:instrText xml:space="preserve"> REF _Ref503168637 \r \h </w:instrText>
      </w:r>
      <w:r w:rsidR="00EB65EA">
        <w:rPr>
          <w:lang w:val="en-GB"/>
        </w:rPr>
      </w:r>
      <w:r w:rsidR="00EB65EA">
        <w:rPr>
          <w:lang w:val="en-GB"/>
        </w:rPr>
        <w:fldChar w:fldCharType="separate"/>
      </w:r>
      <w:r w:rsidR="00EB65EA">
        <w:rPr>
          <w:lang w:val="en-GB"/>
        </w:rPr>
        <w:t>[8]</w:t>
      </w:r>
      <w:r w:rsidR="00EB65EA">
        <w:rPr>
          <w:lang w:val="en-GB"/>
        </w:rPr>
        <w:fldChar w:fldCharType="end"/>
      </w:r>
      <w:r w:rsidR="00EB65EA">
        <w:rPr>
          <w:lang w:val="en-GB"/>
        </w:rPr>
        <w:fldChar w:fldCharType="begin"/>
      </w:r>
      <w:r w:rsidR="00EB65EA">
        <w:rPr>
          <w:lang w:val="en-GB"/>
        </w:rPr>
        <w:instrText xml:space="preserve"> REF _Ref476982133 \r \h </w:instrText>
      </w:r>
      <w:r w:rsidR="00EB65EA">
        <w:rPr>
          <w:lang w:val="en-GB"/>
        </w:rPr>
      </w:r>
      <w:r w:rsidR="00EB65EA">
        <w:rPr>
          <w:lang w:val="en-GB"/>
        </w:rPr>
        <w:fldChar w:fldCharType="separate"/>
      </w:r>
      <w:r w:rsidR="00EB65EA">
        <w:rPr>
          <w:lang w:val="en-GB"/>
        </w:rPr>
        <w:t>[9]</w:t>
      </w:r>
      <w:r w:rsidR="00EB65EA">
        <w:rPr>
          <w:lang w:val="en-GB"/>
        </w:rPr>
        <w:fldChar w:fldCharType="end"/>
      </w:r>
      <w:r w:rsidR="00EB65EA">
        <w:rPr>
          <w:lang w:val="en-GB"/>
        </w:rPr>
        <w:fldChar w:fldCharType="begin"/>
      </w:r>
      <w:r w:rsidR="00EB65EA">
        <w:rPr>
          <w:lang w:val="en-GB"/>
        </w:rPr>
        <w:instrText xml:space="preserve"> REF _Ref476982292 \r \h </w:instrText>
      </w:r>
      <w:r w:rsidR="00EB65EA">
        <w:rPr>
          <w:lang w:val="en-GB"/>
        </w:rPr>
      </w:r>
      <w:r w:rsidR="00EB65EA">
        <w:rPr>
          <w:lang w:val="en-GB"/>
        </w:rPr>
        <w:fldChar w:fldCharType="separate"/>
      </w:r>
      <w:r w:rsidR="00EB65EA">
        <w:rPr>
          <w:lang w:val="en-GB"/>
        </w:rPr>
        <w:t>[10]</w:t>
      </w:r>
      <w:r w:rsidR="00EB65EA">
        <w:rPr>
          <w:lang w:val="en-GB"/>
        </w:rPr>
        <w:fldChar w:fldCharType="end"/>
      </w:r>
      <w:r>
        <w:rPr>
          <w:lang w:val="en-GB"/>
        </w:rPr>
        <w:t xml:space="preserve"> </w:t>
      </w:r>
      <w:r w:rsidRPr="00907B02">
        <w:rPr>
          <w:lang w:val="en-GB"/>
        </w:rPr>
        <w:t>consis</w:t>
      </w:r>
      <w:r>
        <w:rPr>
          <w:lang w:val="en-GB"/>
        </w:rPr>
        <w:t xml:space="preserve">ts of two kernels, the QUDA </w:t>
      </w:r>
      <w:r w:rsidRPr="00907B02">
        <w:rPr>
          <w:lang w:val="en-GB"/>
        </w:rPr>
        <w:t xml:space="preserve">and the </w:t>
      </w:r>
      <w:proofErr w:type="spellStart"/>
      <w:r w:rsidRPr="00907B02">
        <w:rPr>
          <w:lang w:val="en-GB"/>
        </w:rPr>
        <w:t>QPhix</w:t>
      </w:r>
      <w:proofErr w:type="spellEnd"/>
      <w:r w:rsidRPr="00907B02">
        <w:rPr>
          <w:lang w:val="en-GB"/>
        </w:rPr>
        <w:t xml:space="preserve"> library. The library QUDA is based on CUDA and optimize</w:t>
      </w:r>
      <w:r w:rsidR="008F772D">
        <w:rPr>
          <w:lang w:val="en-GB"/>
        </w:rPr>
        <w:t>d</w:t>
      </w:r>
      <w:r w:rsidRPr="00907B02">
        <w:rPr>
          <w:lang w:val="en-GB"/>
        </w:rPr>
        <w:t xml:space="preserve"> for running on NVIDIA GPU</w:t>
      </w:r>
      <w:r w:rsidR="008F772D">
        <w:rPr>
          <w:lang w:val="en-GB"/>
        </w:rPr>
        <w:t>s.</w:t>
      </w:r>
    </w:p>
    <w:p w14:paraId="37751BA5" w14:textId="6F61FA7F" w:rsidR="008269F2" w:rsidRDefault="00D2381A" w:rsidP="00A7005A">
      <w:pPr>
        <w:pStyle w:val="Heading4"/>
      </w:pPr>
      <w:bookmarkStart w:id="553" w:name="_Toc503189107"/>
      <w:r>
        <w:lastRenderedPageBreak/>
        <w:t>First implementation metrics</w:t>
      </w:r>
      <w:bookmarkEnd w:id="553"/>
    </w:p>
    <w:p w14:paraId="08092DA4" w14:textId="132C7029" w:rsidR="0083521B" w:rsidRDefault="0083521B" w:rsidP="0083521B">
      <w:pPr>
        <w:pStyle w:val="Caption"/>
        <w:keepNext/>
      </w:pPr>
      <w:bookmarkStart w:id="554" w:name="_Toc503189160"/>
      <w:r>
        <w:t xml:space="preserve">Table </w:t>
      </w:r>
      <w:r>
        <w:fldChar w:fldCharType="begin"/>
      </w:r>
      <w:r>
        <w:instrText xml:space="preserve"> SEQ Table \* ARABIC </w:instrText>
      </w:r>
      <w:r>
        <w:fldChar w:fldCharType="separate"/>
      </w:r>
      <w:r w:rsidR="00150CFD">
        <w:rPr>
          <w:noProof/>
        </w:rPr>
        <w:t>27</w:t>
      </w:r>
      <w:r>
        <w:fldChar w:fldCharType="end"/>
      </w:r>
      <w:r>
        <w:t xml:space="preserve"> QCD part 1 test case 1 metrics on </w:t>
      </w:r>
      <w:proofErr w:type="spellStart"/>
      <w:r w:rsidR="003E28C8">
        <w:t>Frioul</w:t>
      </w:r>
      <w:proofErr w:type="spellEnd"/>
      <w:r w:rsidR="003E28C8">
        <w:t>-PCP</w:t>
      </w:r>
      <w:r>
        <w:t xml:space="preserve"> 68 </w:t>
      </w:r>
      <w:proofErr w:type="spellStart"/>
      <w:r>
        <w:t>OpenMP</w:t>
      </w:r>
      <w:proofErr w:type="spellEnd"/>
      <w:r>
        <w:t xml:space="preserve"> thread per node</w:t>
      </w:r>
      <w:bookmarkEnd w:id="554"/>
    </w:p>
    <w:tbl>
      <w:tblPr>
        <w:tblW w:w="8520" w:type="dxa"/>
        <w:tblLook w:val="04A0" w:firstRow="1" w:lastRow="0" w:firstColumn="1" w:lastColumn="0" w:noHBand="0" w:noVBand="1"/>
      </w:tblPr>
      <w:tblGrid>
        <w:gridCol w:w="3180"/>
        <w:gridCol w:w="2840"/>
        <w:gridCol w:w="2500"/>
      </w:tblGrid>
      <w:tr w:rsidR="0083521B" w14:paraId="0BFB4DB5" w14:textId="77777777" w:rsidTr="005559FE">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E5D0" w14:textId="7195A692" w:rsidR="0083521B" w:rsidRDefault="0083521B">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F722816" w14:textId="67036A55"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978D7CA" w14:textId="0A62FAA1"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73D6822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2E0CCC1"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451BE433" w14:textId="15242E6C" w:rsidR="0083521B" w:rsidRDefault="0083521B" w:rsidP="005559FE">
            <w:pPr>
              <w:jc w:val="right"/>
              <w:rPr>
                <w:rFonts w:ascii="Arial" w:hAnsi="Arial" w:cs="Arial"/>
                <w:sz w:val="20"/>
                <w:szCs w:val="20"/>
              </w:rPr>
            </w:pPr>
            <w:r>
              <w:rPr>
                <w:rFonts w:ascii="Arial" w:hAnsi="Arial" w:cs="Arial"/>
                <w:sz w:val="20"/>
                <w:szCs w:val="20"/>
              </w:rPr>
              <w:t>151</w:t>
            </w:r>
          </w:p>
        </w:tc>
        <w:tc>
          <w:tcPr>
            <w:tcW w:w="2500" w:type="dxa"/>
            <w:tcBorders>
              <w:top w:val="nil"/>
              <w:left w:val="nil"/>
              <w:bottom w:val="single" w:sz="4" w:space="0" w:color="auto"/>
              <w:right w:val="single" w:sz="4" w:space="0" w:color="auto"/>
            </w:tcBorders>
            <w:shd w:val="clear" w:color="auto" w:fill="auto"/>
            <w:noWrap/>
            <w:vAlign w:val="bottom"/>
            <w:hideMark/>
          </w:tcPr>
          <w:p w14:paraId="5A0E5B6E" w14:textId="1D4DF210" w:rsidR="0083521B" w:rsidRDefault="005559FE" w:rsidP="005559FE">
            <w:pPr>
              <w:jc w:val="right"/>
              <w:rPr>
                <w:rFonts w:ascii="Arial" w:hAnsi="Arial" w:cs="Arial"/>
                <w:sz w:val="20"/>
                <w:szCs w:val="20"/>
              </w:rPr>
            </w:pPr>
            <w:r>
              <w:rPr>
                <w:rFonts w:ascii="Arial" w:hAnsi="Arial" w:cs="Arial"/>
                <w:sz w:val="20"/>
                <w:szCs w:val="20"/>
              </w:rPr>
              <w:t xml:space="preserve"> 48,</w:t>
            </w:r>
            <w:r w:rsidR="0083521B">
              <w:rPr>
                <w:rFonts w:ascii="Arial" w:hAnsi="Arial" w:cs="Arial"/>
                <w:sz w:val="20"/>
                <w:szCs w:val="20"/>
              </w:rPr>
              <w:t>7</w:t>
            </w:r>
          </w:p>
        </w:tc>
      </w:tr>
      <w:tr w:rsidR="0083521B" w14:paraId="2FE1B17D"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4CAB74"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235A301F" w14:textId="5E59DDC1" w:rsidR="0083521B" w:rsidRDefault="0083521B" w:rsidP="005559FE">
            <w:pPr>
              <w:jc w:val="right"/>
              <w:rPr>
                <w:rFonts w:ascii="Arial" w:hAnsi="Arial" w:cs="Arial"/>
                <w:sz w:val="20"/>
                <w:szCs w:val="20"/>
              </w:rPr>
            </w:pPr>
            <w:r>
              <w:rPr>
                <w:rFonts w:ascii="Arial" w:hAnsi="Arial" w:cs="Arial"/>
                <w:sz w:val="20"/>
                <w:szCs w:val="20"/>
              </w:rPr>
              <w:t>86</w:t>
            </w:r>
            <w:r w:rsidR="002A161E">
              <w:rPr>
                <w:rFonts w:ascii="Arial" w:hAnsi="Arial" w:cs="Arial"/>
                <w:sz w:val="20"/>
                <w:szCs w:val="20"/>
              </w:rPr>
              <w:t>,</w:t>
            </w:r>
            <w:r>
              <w:rPr>
                <w:rFonts w:ascii="Arial" w:hAnsi="Arial" w:cs="Arial"/>
                <w:sz w:val="20"/>
                <w:szCs w:val="20"/>
              </w:rPr>
              <w:t>9</w:t>
            </w:r>
          </w:p>
        </w:tc>
        <w:tc>
          <w:tcPr>
            <w:tcW w:w="2500" w:type="dxa"/>
            <w:tcBorders>
              <w:top w:val="nil"/>
              <w:left w:val="nil"/>
              <w:bottom w:val="single" w:sz="4" w:space="0" w:color="auto"/>
              <w:right w:val="single" w:sz="4" w:space="0" w:color="auto"/>
            </w:tcBorders>
            <w:shd w:val="clear" w:color="auto" w:fill="auto"/>
            <w:noWrap/>
            <w:vAlign w:val="bottom"/>
            <w:hideMark/>
          </w:tcPr>
          <w:p w14:paraId="55F4EAD4" w14:textId="524C1379" w:rsidR="0083521B" w:rsidRDefault="005559FE" w:rsidP="005559FE">
            <w:pPr>
              <w:jc w:val="right"/>
              <w:rPr>
                <w:rFonts w:ascii="Arial" w:hAnsi="Arial" w:cs="Arial"/>
                <w:sz w:val="20"/>
                <w:szCs w:val="20"/>
              </w:rPr>
            </w:pPr>
            <w:r>
              <w:rPr>
                <w:rFonts w:ascii="Arial" w:hAnsi="Arial" w:cs="Arial"/>
                <w:sz w:val="20"/>
                <w:szCs w:val="20"/>
              </w:rPr>
              <w:t xml:space="preserve"> 55,</w:t>
            </w:r>
            <w:r w:rsidR="0083521B">
              <w:rPr>
                <w:rFonts w:ascii="Arial" w:hAnsi="Arial" w:cs="Arial"/>
                <w:sz w:val="20"/>
                <w:szCs w:val="20"/>
              </w:rPr>
              <w:t>8</w:t>
            </w:r>
          </w:p>
        </w:tc>
      </w:tr>
      <w:tr w:rsidR="0083521B" w14:paraId="4F9B90C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2E686"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D325B8C" w14:textId="7FB79141" w:rsidR="0083521B" w:rsidRDefault="0083521B" w:rsidP="005559FE">
            <w:pPr>
              <w:jc w:val="right"/>
              <w:rPr>
                <w:rFonts w:ascii="Arial" w:hAnsi="Arial" w:cs="Arial"/>
                <w:sz w:val="20"/>
                <w:szCs w:val="20"/>
              </w:rPr>
            </w:pPr>
            <w:r>
              <w:rPr>
                <w:rFonts w:ascii="Arial" w:hAnsi="Arial" w:cs="Arial"/>
                <w:sz w:val="20"/>
                <w:szCs w:val="20"/>
              </w:rPr>
              <w:t>52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3FEF04E5" w14:textId="4B93E39F" w:rsidR="0083521B" w:rsidRDefault="005559FE" w:rsidP="005559FE">
            <w:pPr>
              <w:jc w:val="right"/>
              <w:rPr>
                <w:rFonts w:ascii="Arial" w:hAnsi="Arial" w:cs="Arial"/>
                <w:sz w:val="20"/>
                <w:szCs w:val="20"/>
              </w:rPr>
            </w:pPr>
            <w:r>
              <w:rPr>
                <w:rFonts w:ascii="Arial" w:hAnsi="Arial" w:cs="Arial"/>
                <w:sz w:val="20"/>
                <w:szCs w:val="20"/>
              </w:rPr>
              <w:t>66,</w:t>
            </w:r>
            <w:r w:rsidR="0083521B">
              <w:rPr>
                <w:rFonts w:ascii="Arial" w:hAnsi="Arial" w:cs="Arial"/>
                <w:sz w:val="20"/>
                <w:szCs w:val="20"/>
              </w:rPr>
              <w:t>8</w:t>
            </w:r>
          </w:p>
        </w:tc>
      </w:tr>
      <w:tr w:rsidR="0083521B" w14:paraId="74FD841E"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E0EA027"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3222BAEE" w14:textId="4C0FC3AD" w:rsidR="0083521B" w:rsidRDefault="0083521B" w:rsidP="005559FE">
            <w:pPr>
              <w:jc w:val="right"/>
              <w:rPr>
                <w:rFonts w:ascii="Arial" w:hAnsi="Arial" w:cs="Arial"/>
                <w:sz w:val="20"/>
                <w:szCs w:val="20"/>
              </w:rPr>
            </w:pPr>
            <w:r>
              <w:rPr>
                <w:rFonts w:ascii="Arial" w:hAnsi="Arial" w:cs="Arial"/>
                <w:sz w:val="20"/>
                <w:szCs w:val="20"/>
              </w:rPr>
              <w:t>36</w:t>
            </w:r>
            <w:r w:rsidR="002A161E">
              <w:rPr>
                <w:rFonts w:ascii="Arial" w:hAnsi="Arial" w:cs="Arial"/>
                <w:sz w:val="20"/>
                <w:szCs w:val="20"/>
              </w:rPr>
              <w:t>,</w:t>
            </w:r>
            <w:r>
              <w:rPr>
                <w:rFonts w:ascii="Arial" w:hAnsi="Arial" w:cs="Arial"/>
                <w:sz w:val="20"/>
                <w:szCs w:val="20"/>
              </w:rPr>
              <w:t>5</w:t>
            </w:r>
          </w:p>
        </w:tc>
        <w:tc>
          <w:tcPr>
            <w:tcW w:w="2500" w:type="dxa"/>
            <w:tcBorders>
              <w:top w:val="nil"/>
              <w:left w:val="nil"/>
              <w:bottom w:val="single" w:sz="4" w:space="0" w:color="auto"/>
              <w:right w:val="single" w:sz="4" w:space="0" w:color="auto"/>
            </w:tcBorders>
            <w:shd w:val="clear" w:color="auto" w:fill="auto"/>
            <w:noWrap/>
            <w:vAlign w:val="bottom"/>
            <w:hideMark/>
          </w:tcPr>
          <w:p w14:paraId="796A103A" w14:textId="03901C5D" w:rsidR="0083521B" w:rsidRDefault="005559FE" w:rsidP="005559FE">
            <w:pPr>
              <w:jc w:val="right"/>
              <w:rPr>
                <w:rFonts w:ascii="Arial" w:hAnsi="Arial" w:cs="Arial"/>
                <w:sz w:val="20"/>
                <w:szCs w:val="20"/>
              </w:rPr>
            </w:pPr>
            <w:r>
              <w:rPr>
                <w:rFonts w:ascii="Arial" w:hAnsi="Arial" w:cs="Arial"/>
                <w:sz w:val="20"/>
                <w:szCs w:val="20"/>
              </w:rPr>
              <w:t>89,</w:t>
            </w:r>
            <w:r w:rsidR="0083521B">
              <w:rPr>
                <w:rFonts w:ascii="Arial" w:hAnsi="Arial" w:cs="Arial"/>
                <w:sz w:val="20"/>
                <w:szCs w:val="20"/>
              </w:rPr>
              <w:t>8</w:t>
            </w:r>
          </w:p>
        </w:tc>
      </w:tr>
      <w:tr w:rsidR="0083521B" w14:paraId="6B80B4F6"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C26743"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090052A1" w14:textId="127F5489" w:rsidR="0083521B" w:rsidRDefault="0083521B" w:rsidP="005559FE">
            <w:pPr>
              <w:jc w:val="right"/>
              <w:rPr>
                <w:rFonts w:ascii="Arial" w:hAnsi="Arial" w:cs="Arial"/>
                <w:sz w:val="20"/>
                <w:szCs w:val="20"/>
              </w:rPr>
            </w:pPr>
            <w:r>
              <w:rPr>
                <w:rFonts w:ascii="Arial" w:hAnsi="Arial" w:cs="Arial"/>
                <w:sz w:val="20"/>
                <w:szCs w:val="20"/>
              </w:rPr>
              <w:t>27</w:t>
            </w:r>
            <w:r w:rsidR="002A161E">
              <w:rPr>
                <w:rFonts w:ascii="Arial" w:hAnsi="Arial" w:cs="Arial"/>
                <w:sz w:val="20"/>
                <w:szCs w:val="20"/>
              </w:rPr>
              <w:t>,</w:t>
            </w:r>
            <w:r>
              <w:rPr>
                <w:rFonts w:ascii="Arial" w:hAnsi="Arial" w:cs="Arial"/>
                <w:sz w:val="20"/>
                <w:szCs w:val="20"/>
              </w:rPr>
              <w:t>8</w:t>
            </w:r>
          </w:p>
        </w:tc>
        <w:tc>
          <w:tcPr>
            <w:tcW w:w="2500" w:type="dxa"/>
            <w:tcBorders>
              <w:top w:val="nil"/>
              <w:left w:val="nil"/>
              <w:bottom w:val="single" w:sz="4" w:space="0" w:color="auto"/>
              <w:right w:val="single" w:sz="4" w:space="0" w:color="auto"/>
            </w:tcBorders>
            <w:shd w:val="clear" w:color="auto" w:fill="auto"/>
            <w:noWrap/>
            <w:vAlign w:val="bottom"/>
            <w:hideMark/>
          </w:tcPr>
          <w:p w14:paraId="6C6EA36E" w14:textId="4A9CC7D8" w:rsidR="0083521B" w:rsidRDefault="005559FE" w:rsidP="005559FE">
            <w:pPr>
              <w:jc w:val="right"/>
              <w:rPr>
                <w:rFonts w:ascii="Arial" w:hAnsi="Arial" w:cs="Arial"/>
                <w:sz w:val="20"/>
                <w:szCs w:val="20"/>
              </w:rPr>
            </w:pPr>
            <w:r>
              <w:rPr>
                <w:rFonts w:ascii="Arial" w:hAnsi="Arial" w:cs="Arial"/>
                <w:sz w:val="20"/>
                <w:szCs w:val="20"/>
              </w:rPr>
              <w:t>124,</w:t>
            </w:r>
            <w:r w:rsidR="0083521B">
              <w:rPr>
                <w:rFonts w:ascii="Arial" w:hAnsi="Arial" w:cs="Arial"/>
                <w:sz w:val="20"/>
                <w:szCs w:val="20"/>
              </w:rPr>
              <w:t>4</w:t>
            </w:r>
          </w:p>
        </w:tc>
      </w:tr>
      <w:tr w:rsidR="0083521B" w14:paraId="276364F0"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3AB20E7"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171A082D" w14:textId="178E8992" w:rsidR="0083521B" w:rsidRDefault="0083521B" w:rsidP="005559FE">
            <w:pPr>
              <w:jc w:val="right"/>
              <w:rPr>
                <w:rFonts w:ascii="Arial" w:hAnsi="Arial" w:cs="Arial"/>
                <w:sz w:val="20"/>
                <w:szCs w:val="20"/>
              </w:rPr>
            </w:pPr>
            <w:r>
              <w:rPr>
                <w:rFonts w:ascii="Arial" w:hAnsi="Arial" w:cs="Arial"/>
                <w:sz w:val="20"/>
                <w:szCs w:val="20"/>
              </w:rPr>
              <w:t>15</w:t>
            </w:r>
            <w:r w:rsidR="002A161E">
              <w:rPr>
                <w:rFonts w:ascii="Arial" w:hAnsi="Arial" w:cs="Arial"/>
                <w:sz w:val="20"/>
                <w:szCs w:val="20"/>
              </w:rPr>
              <w:t>,</w:t>
            </w:r>
            <w:r>
              <w:rPr>
                <w:rFonts w:ascii="Arial" w:hAnsi="Arial" w:cs="Arial"/>
                <w:sz w:val="20"/>
                <w:szCs w:val="20"/>
              </w:rPr>
              <w:t>6</w:t>
            </w:r>
          </w:p>
        </w:tc>
        <w:tc>
          <w:tcPr>
            <w:tcW w:w="2500" w:type="dxa"/>
            <w:tcBorders>
              <w:top w:val="nil"/>
              <w:left w:val="nil"/>
              <w:bottom w:val="single" w:sz="4" w:space="0" w:color="auto"/>
              <w:right w:val="single" w:sz="4" w:space="0" w:color="auto"/>
            </w:tcBorders>
            <w:shd w:val="clear" w:color="auto" w:fill="auto"/>
            <w:noWrap/>
            <w:vAlign w:val="bottom"/>
            <w:hideMark/>
          </w:tcPr>
          <w:p w14:paraId="5CB85A0C" w14:textId="7BAB7BD0" w:rsidR="0083521B" w:rsidRDefault="005559FE" w:rsidP="005559FE">
            <w:pPr>
              <w:jc w:val="right"/>
              <w:rPr>
                <w:rFonts w:ascii="Arial" w:hAnsi="Arial" w:cs="Arial"/>
                <w:sz w:val="20"/>
                <w:szCs w:val="20"/>
              </w:rPr>
            </w:pPr>
            <w:r>
              <w:rPr>
                <w:rFonts w:ascii="Arial" w:hAnsi="Arial" w:cs="Arial"/>
                <w:sz w:val="20"/>
                <w:szCs w:val="20"/>
              </w:rPr>
              <w:t>162,</w:t>
            </w:r>
            <w:r w:rsidR="0083521B">
              <w:rPr>
                <w:rFonts w:ascii="Arial" w:hAnsi="Arial" w:cs="Arial"/>
                <w:sz w:val="20"/>
                <w:szCs w:val="20"/>
              </w:rPr>
              <w:t>4</w:t>
            </w:r>
          </w:p>
        </w:tc>
      </w:tr>
      <w:tr w:rsidR="0083521B" w14:paraId="0F9ADA11"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B241837"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22C1C555" w14:textId="7CB67038" w:rsidR="0083521B" w:rsidRDefault="0083521B" w:rsidP="005559FE">
            <w:pPr>
              <w:jc w:val="right"/>
              <w:rPr>
                <w:rFonts w:ascii="Arial" w:hAnsi="Arial" w:cs="Arial"/>
                <w:sz w:val="20"/>
                <w:szCs w:val="20"/>
              </w:rPr>
            </w:pPr>
            <w:r>
              <w:rPr>
                <w:rFonts w:ascii="Arial" w:hAnsi="Arial" w:cs="Arial"/>
                <w:sz w:val="20"/>
                <w:szCs w:val="20"/>
              </w:rPr>
              <w:t>11</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7EBC0F10" w14:textId="7CB9CC4D" w:rsidR="0083521B" w:rsidRDefault="005559FE" w:rsidP="005559FE">
            <w:pPr>
              <w:jc w:val="right"/>
              <w:rPr>
                <w:rFonts w:ascii="Arial" w:hAnsi="Arial" w:cs="Arial"/>
                <w:sz w:val="20"/>
                <w:szCs w:val="20"/>
              </w:rPr>
            </w:pPr>
            <w:r>
              <w:rPr>
                <w:rFonts w:ascii="Arial" w:hAnsi="Arial" w:cs="Arial"/>
                <w:sz w:val="20"/>
                <w:szCs w:val="20"/>
              </w:rPr>
              <w:t>268,</w:t>
            </w:r>
            <w:r w:rsidR="0083521B">
              <w:rPr>
                <w:rFonts w:ascii="Arial" w:hAnsi="Arial" w:cs="Arial"/>
                <w:sz w:val="20"/>
                <w:szCs w:val="20"/>
              </w:rPr>
              <w:t>1</w:t>
            </w:r>
          </w:p>
        </w:tc>
      </w:tr>
    </w:tbl>
    <w:p w14:paraId="27EDA0F4" w14:textId="77777777" w:rsidR="00D2381A" w:rsidRDefault="00D2381A" w:rsidP="008269F2">
      <w:pPr>
        <w:spacing w:after="120"/>
        <w:jc w:val="both"/>
      </w:pPr>
    </w:p>
    <w:p w14:paraId="02D6568A" w14:textId="4C39BEC2" w:rsidR="0083521B" w:rsidRDefault="0083521B" w:rsidP="0083521B">
      <w:pPr>
        <w:pStyle w:val="Caption"/>
        <w:keepNext/>
      </w:pPr>
      <w:bookmarkStart w:id="555" w:name="_Toc503189161"/>
      <w:r>
        <w:t xml:space="preserve">Table </w:t>
      </w:r>
      <w:r>
        <w:fldChar w:fldCharType="begin"/>
      </w:r>
      <w:r>
        <w:instrText xml:space="preserve"> SEQ Table \* ARABIC </w:instrText>
      </w:r>
      <w:r>
        <w:fldChar w:fldCharType="separate"/>
      </w:r>
      <w:r w:rsidR="00150CFD">
        <w:rPr>
          <w:noProof/>
        </w:rPr>
        <w:t>28</w:t>
      </w:r>
      <w:r>
        <w:fldChar w:fldCharType="end"/>
      </w:r>
      <w:r>
        <w:t xml:space="preserve"> </w:t>
      </w:r>
      <w:r w:rsidRPr="00755573">
        <w:t xml:space="preserve">QCD </w:t>
      </w:r>
      <w:r>
        <w:t xml:space="preserve">part 1 </w:t>
      </w:r>
      <w:r w:rsidRPr="00755573">
        <w:t xml:space="preserve">test case 1 metrics on </w:t>
      </w:r>
      <w:proofErr w:type="spellStart"/>
      <w:r w:rsidR="003E28C8">
        <w:t>Frioul</w:t>
      </w:r>
      <w:proofErr w:type="spellEnd"/>
      <w:r w:rsidR="003E28C8">
        <w:t>-PCP</w:t>
      </w:r>
      <w:r w:rsidRPr="00755573">
        <w:t xml:space="preserve"> 68 </w:t>
      </w:r>
      <w:r>
        <w:t xml:space="preserve">MPI tasks </w:t>
      </w:r>
      <w:r w:rsidRPr="00755573">
        <w:t>per node</w:t>
      </w:r>
      <w:bookmarkEnd w:id="555"/>
    </w:p>
    <w:tbl>
      <w:tblPr>
        <w:tblW w:w="8520" w:type="dxa"/>
        <w:tblLook w:val="04A0" w:firstRow="1" w:lastRow="0" w:firstColumn="1" w:lastColumn="0" w:noHBand="0" w:noVBand="1"/>
      </w:tblPr>
      <w:tblGrid>
        <w:gridCol w:w="3180"/>
        <w:gridCol w:w="2840"/>
        <w:gridCol w:w="2500"/>
      </w:tblGrid>
      <w:tr w:rsidR="0083521B" w14:paraId="3FD8B020" w14:textId="77777777" w:rsidTr="0083521B">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8C567" w14:textId="5E57FFA7" w:rsidR="0083521B" w:rsidRDefault="0083521B">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8C9E15F" w14:textId="4267DA4D"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3D7FB82" w14:textId="1C0A534B"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3C9BB491"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6E985E0"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77C1E2CD" w14:textId="632C3C02" w:rsidR="0083521B" w:rsidRDefault="0083521B" w:rsidP="005559FE">
            <w:pPr>
              <w:jc w:val="right"/>
              <w:rPr>
                <w:rFonts w:ascii="Arial" w:hAnsi="Arial" w:cs="Arial"/>
                <w:sz w:val="20"/>
                <w:szCs w:val="20"/>
              </w:rPr>
            </w:pPr>
            <w:r>
              <w:rPr>
                <w:rFonts w:ascii="Arial" w:hAnsi="Arial" w:cs="Arial"/>
                <w:sz w:val="20"/>
                <w:szCs w:val="20"/>
              </w:rPr>
              <w:t>110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26B933" w14:textId="3F9A9E2A" w:rsidR="0083521B" w:rsidRDefault="00C22321" w:rsidP="005559FE">
            <w:pPr>
              <w:jc w:val="right"/>
              <w:rPr>
                <w:rFonts w:ascii="Arial" w:hAnsi="Arial" w:cs="Arial"/>
                <w:sz w:val="20"/>
                <w:szCs w:val="20"/>
              </w:rPr>
            </w:pPr>
            <w:r>
              <w:rPr>
                <w:rFonts w:ascii="Arial" w:hAnsi="Arial" w:cs="Arial"/>
                <w:sz w:val="20"/>
                <w:szCs w:val="20"/>
              </w:rPr>
              <w:t>41,</w:t>
            </w:r>
            <w:r w:rsidR="0083521B">
              <w:rPr>
                <w:rFonts w:ascii="Arial" w:hAnsi="Arial" w:cs="Arial"/>
                <w:sz w:val="20"/>
                <w:szCs w:val="20"/>
              </w:rPr>
              <w:t>6</w:t>
            </w:r>
          </w:p>
        </w:tc>
      </w:tr>
      <w:tr w:rsidR="0083521B" w14:paraId="156A0659"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6AECC0"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6D0965ED" w14:textId="2F185961" w:rsidR="0083521B" w:rsidRDefault="0083521B" w:rsidP="005559FE">
            <w:pPr>
              <w:jc w:val="right"/>
              <w:rPr>
                <w:rFonts w:ascii="Arial" w:hAnsi="Arial" w:cs="Arial"/>
                <w:sz w:val="20"/>
                <w:szCs w:val="20"/>
              </w:rPr>
            </w:pPr>
            <w:r>
              <w:rPr>
                <w:rFonts w:ascii="Arial" w:hAnsi="Arial" w:cs="Arial"/>
                <w:sz w:val="20"/>
                <w:szCs w:val="20"/>
              </w:rPr>
              <w:t>62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1C982FAF" w14:textId="65026EA9" w:rsidR="0083521B" w:rsidRDefault="00C22321" w:rsidP="005559FE">
            <w:pPr>
              <w:jc w:val="right"/>
              <w:rPr>
                <w:rFonts w:ascii="Arial" w:hAnsi="Arial" w:cs="Arial"/>
                <w:sz w:val="20"/>
                <w:szCs w:val="20"/>
              </w:rPr>
            </w:pPr>
            <w:r>
              <w:rPr>
                <w:rFonts w:ascii="Arial" w:hAnsi="Arial" w:cs="Arial"/>
                <w:sz w:val="20"/>
                <w:szCs w:val="20"/>
              </w:rPr>
              <w:t>47,</w:t>
            </w:r>
            <w:r w:rsidR="0083521B">
              <w:rPr>
                <w:rFonts w:ascii="Arial" w:hAnsi="Arial" w:cs="Arial"/>
                <w:sz w:val="20"/>
                <w:szCs w:val="20"/>
              </w:rPr>
              <w:t>6</w:t>
            </w:r>
          </w:p>
        </w:tc>
      </w:tr>
      <w:tr w:rsidR="0083521B" w14:paraId="2ECA3F4F"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823989"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1E5EEE5" w14:textId="5429B53B" w:rsidR="0083521B" w:rsidRDefault="0083521B" w:rsidP="005559FE">
            <w:pPr>
              <w:jc w:val="right"/>
              <w:rPr>
                <w:rFonts w:ascii="Arial" w:hAnsi="Arial" w:cs="Arial"/>
                <w:sz w:val="20"/>
                <w:szCs w:val="20"/>
              </w:rPr>
            </w:pPr>
            <w:r>
              <w:rPr>
                <w:rFonts w:ascii="Arial" w:hAnsi="Arial" w:cs="Arial"/>
                <w:sz w:val="20"/>
                <w:szCs w:val="20"/>
              </w:rPr>
              <w:t>39</w:t>
            </w:r>
          </w:p>
        </w:tc>
        <w:tc>
          <w:tcPr>
            <w:tcW w:w="2500" w:type="dxa"/>
            <w:tcBorders>
              <w:top w:val="nil"/>
              <w:left w:val="nil"/>
              <w:bottom w:val="single" w:sz="4" w:space="0" w:color="auto"/>
              <w:right w:val="single" w:sz="4" w:space="0" w:color="auto"/>
            </w:tcBorders>
            <w:shd w:val="clear" w:color="auto" w:fill="auto"/>
            <w:noWrap/>
            <w:vAlign w:val="bottom"/>
            <w:hideMark/>
          </w:tcPr>
          <w:p w14:paraId="4D0AB4E3" w14:textId="61ABBA69" w:rsidR="0083521B" w:rsidRDefault="00C22321" w:rsidP="005559FE">
            <w:pPr>
              <w:jc w:val="right"/>
              <w:rPr>
                <w:rFonts w:ascii="Arial" w:hAnsi="Arial" w:cs="Arial"/>
                <w:sz w:val="20"/>
                <w:szCs w:val="20"/>
              </w:rPr>
            </w:pPr>
            <w:r>
              <w:rPr>
                <w:rFonts w:ascii="Arial" w:hAnsi="Arial" w:cs="Arial"/>
                <w:sz w:val="20"/>
                <w:szCs w:val="20"/>
              </w:rPr>
              <w:t>61,</w:t>
            </w:r>
            <w:r w:rsidR="0083521B">
              <w:rPr>
                <w:rFonts w:ascii="Arial" w:hAnsi="Arial" w:cs="Arial"/>
                <w:sz w:val="20"/>
                <w:szCs w:val="20"/>
              </w:rPr>
              <w:t>2</w:t>
            </w:r>
          </w:p>
        </w:tc>
      </w:tr>
      <w:tr w:rsidR="0083521B" w14:paraId="6BC02B9E"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EB812F"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28C7A67E" w14:textId="13F520BC" w:rsidR="0083521B" w:rsidRDefault="0083521B" w:rsidP="005559FE">
            <w:pPr>
              <w:jc w:val="right"/>
              <w:rPr>
                <w:rFonts w:ascii="Arial" w:hAnsi="Arial" w:cs="Arial"/>
                <w:sz w:val="20"/>
                <w:szCs w:val="20"/>
              </w:rPr>
            </w:pPr>
            <w:r>
              <w:rPr>
                <w:rFonts w:ascii="Arial" w:hAnsi="Arial" w:cs="Arial"/>
                <w:sz w:val="20"/>
                <w:szCs w:val="20"/>
              </w:rPr>
              <w:t>29</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E4AEF04" w14:textId="751E0F12" w:rsidR="0083521B" w:rsidRDefault="00C22321" w:rsidP="005559FE">
            <w:pPr>
              <w:jc w:val="right"/>
              <w:rPr>
                <w:rFonts w:ascii="Arial" w:hAnsi="Arial" w:cs="Arial"/>
                <w:sz w:val="20"/>
                <w:szCs w:val="20"/>
              </w:rPr>
            </w:pPr>
            <w:r>
              <w:rPr>
                <w:rFonts w:ascii="Arial" w:hAnsi="Arial" w:cs="Arial"/>
                <w:sz w:val="20"/>
                <w:szCs w:val="20"/>
              </w:rPr>
              <w:t>87,</w:t>
            </w:r>
            <w:r w:rsidR="0083521B">
              <w:rPr>
                <w:rFonts w:ascii="Arial" w:hAnsi="Arial" w:cs="Arial"/>
                <w:sz w:val="20"/>
                <w:szCs w:val="20"/>
              </w:rPr>
              <w:t>7</w:t>
            </w:r>
          </w:p>
        </w:tc>
      </w:tr>
      <w:tr w:rsidR="0083521B" w14:paraId="1057338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6562AF5"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72BADBD5" w14:textId="1013AB02" w:rsidR="0083521B" w:rsidRDefault="0083521B" w:rsidP="005559FE">
            <w:pPr>
              <w:jc w:val="right"/>
              <w:rPr>
                <w:rFonts w:ascii="Arial" w:hAnsi="Arial" w:cs="Arial"/>
                <w:sz w:val="20"/>
                <w:szCs w:val="20"/>
              </w:rPr>
            </w:pPr>
            <w:r>
              <w:rPr>
                <w:rFonts w:ascii="Arial" w:hAnsi="Arial" w:cs="Arial"/>
                <w:sz w:val="20"/>
                <w:szCs w:val="20"/>
              </w:rPr>
              <w:t>38</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5906AA0" w14:textId="1BECF0A7" w:rsidR="0083521B" w:rsidRDefault="00C22321" w:rsidP="005559FE">
            <w:pPr>
              <w:jc w:val="right"/>
              <w:rPr>
                <w:rFonts w:ascii="Arial" w:hAnsi="Arial" w:cs="Arial"/>
                <w:sz w:val="20"/>
                <w:szCs w:val="20"/>
              </w:rPr>
            </w:pPr>
            <w:r>
              <w:rPr>
                <w:rFonts w:ascii="Arial" w:hAnsi="Arial" w:cs="Arial"/>
                <w:sz w:val="20"/>
                <w:szCs w:val="20"/>
              </w:rPr>
              <w:t>201,</w:t>
            </w:r>
            <w:r w:rsidR="0083521B">
              <w:rPr>
                <w:rFonts w:ascii="Arial" w:hAnsi="Arial" w:cs="Arial"/>
                <w:sz w:val="20"/>
                <w:szCs w:val="20"/>
              </w:rPr>
              <w:t>6</w:t>
            </w:r>
          </w:p>
        </w:tc>
      </w:tr>
      <w:tr w:rsidR="0083521B" w14:paraId="1497C09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C5F71E4"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74A12119" w14:textId="16C5BC55" w:rsidR="0083521B" w:rsidRDefault="0083521B" w:rsidP="005559FE">
            <w:pPr>
              <w:jc w:val="right"/>
              <w:rPr>
                <w:rFonts w:ascii="Arial" w:hAnsi="Arial" w:cs="Arial"/>
                <w:sz w:val="20"/>
                <w:szCs w:val="20"/>
              </w:rPr>
            </w:pPr>
            <w:r>
              <w:rPr>
                <w:rFonts w:ascii="Arial" w:hAnsi="Arial" w:cs="Arial"/>
                <w:sz w:val="20"/>
                <w:szCs w:val="20"/>
              </w:rPr>
              <w:t>61</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7FC43A" w14:textId="7B36C3A3" w:rsidR="0083521B" w:rsidRDefault="00C22321" w:rsidP="005559FE">
            <w:pPr>
              <w:jc w:val="right"/>
              <w:rPr>
                <w:rFonts w:ascii="Arial" w:hAnsi="Arial" w:cs="Arial"/>
                <w:sz w:val="20"/>
                <w:szCs w:val="20"/>
              </w:rPr>
            </w:pPr>
            <w:r>
              <w:rPr>
                <w:rFonts w:ascii="Arial" w:hAnsi="Arial" w:cs="Arial"/>
                <w:sz w:val="20"/>
                <w:szCs w:val="20"/>
              </w:rPr>
              <w:t>569,</w:t>
            </w:r>
            <w:r w:rsidR="0083521B">
              <w:rPr>
                <w:rFonts w:ascii="Arial" w:hAnsi="Arial" w:cs="Arial"/>
                <w:sz w:val="20"/>
                <w:szCs w:val="20"/>
              </w:rPr>
              <w:t>1</w:t>
            </w:r>
          </w:p>
        </w:tc>
      </w:tr>
      <w:tr w:rsidR="0083521B" w14:paraId="39796C3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CC2FF79"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7FCF9068" w14:textId="5CC24CAF" w:rsidR="0083521B" w:rsidRDefault="0083521B" w:rsidP="005559FE">
            <w:pPr>
              <w:jc w:val="right"/>
              <w:rPr>
                <w:rFonts w:ascii="Arial" w:hAnsi="Arial" w:cs="Arial"/>
                <w:sz w:val="20"/>
                <w:szCs w:val="20"/>
              </w:rPr>
            </w:pPr>
            <w:r>
              <w:rPr>
                <w:rFonts w:ascii="Arial" w:hAnsi="Arial" w:cs="Arial"/>
                <w:sz w:val="20"/>
                <w:szCs w:val="20"/>
              </w:rPr>
              <w:t>150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58E3E29C" w14:textId="5F7DB7AA" w:rsidR="0083521B" w:rsidRDefault="0083521B" w:rsidP="005559FE">
            <w:pPr>
              <w:jc w:val="right"/>
              <w:rPr>
                <w:rFonts w:ascii="Arial" w:hAnsi="Arial" w:cs="Arial"/>
                <w:sz w:val="20"/>
                <w:szCs w:val="20"/>
              </w:rPr>
            </w:pPr>
            <w:r>
              <w:rPr>
                <w:rFonts w:ascii="Arial" w:hAnsi="Arial" w:cs="Arial"/>
                <w:sz w:val="20"/>
                <w:szCs w:val="20"/>
              </w:rPr>
              <w:t>2</w:t>
            </w:r>
            <w:r w:rsidR="00C22321">
              <w:rPr>
                <w:rFonts w:ascii="Arial" w:hAnsi="Arial" w:cs="Arial"/>
                <w:sz w:val="20"/>
                <w:szCs w:val="20"/>
              </w:rPr>
              <w:t xml:space="preserve"> </w:t>
            </w:r>
            <w:r>
              <w:rPr>
                <w:rFonts w:ascii="Arial" w:hAnsi="Arial" w:cs="Arial"/>
                <w:sz w:val="20"/>
                <w:szCs w:val="20"/>
              </w:rPr>
              <w:t>600</w:t>
            </w:r>
            <w:r w:rsidR="00C22321">
              <w:rPr>
                <w:rFonts w:ascii="Arial" w:hAnsi="Arial" w:cs="Arial"/>
                <w:sz w:val="20"/>
                <w:szCs w:val="20"/>
              </w:rPr>
              <w:t>,00</w:t>
            </w:r>
          </w:p>
        </w:tc>
      </w:tr>
    </w:tbl>
    <w:p w14:paraId="6C267FC9" w14:textId="77777777" w:rsidR="0083521B" w:rsidRDefault="0083521B" w:rsidP="008269F2">
      <w:pPr>
        <w:spacing w:after="120"/>
        <w:jc w:val="both"/>
      </w:pPr>
    </w:p>
    <w:p w14:paraId="67175BB1" w14:textId="2504BC61" w:rsidR="00557C86" w:rsidRDefault="00557C86" w:rsidP="00557C86">
      <w:pPr>
        <w:pStyle w:val="Caption"/>
        <w:keepNext/>
      </w:pPr>
      <w:bookmarkStart w:id="556" w:name="_Toc503189162"/>
      <w:r>
        <w:t xml:space="preserve">Table </w:t>
      </w:r>
      <w:r>
        <w:fldChar w:fldCharType="begin"/>
      </w:r>
      <w:r>
        <w:instrText xml:space="preserve"> SEQ Table \* ARABIC </w:instrText>
      </w:r>
      <w:r>
        <w:fldChar w:fldCharType="separate"/>
      </w:r>
      <w:r w:rsidR="00150CFD">
        <w:rPr>
          <w:noProof/>
        </w:rPr>
        <w:t>29</w:t>
      </w:r>
      <w:r>
        <w:fldChar w:fldCharType="end"/>
      </w:r>
      <w:r>
        <w:t xml:space="preserve"> </w:t>
      </w:r>
      <w:r w:rsidRPr="0012733E">
        <w:t xml:space="preserve">QCD part 1 test case 1 metrics on </w:t>
      </w:r>
      <w:r>
        <w:t>DAVIDE</w:t>
      </w:r>
      <w:bookmarkEnd w:id="556"/>
    </w:p>
    <w:tbl>
      <w:tblPr>
        <w:tblW w:w="8520" w:type="dxa"/>
        <w:tblLook w:val="04A0" w:firstRow="1" w:lastRow="0" w:firstColumn="1" w:lastColumn="0" w:noHBand="0" w:noVBand="1"/>
      </w:tblPr>
      <w:tblGrid>
        <w:gridCol w:w="3180"/>
        <w:gridCol w:w="2840"/>
        <w:gridCol w:w="2500"/>
      </w:tblGrid>
      <w:tr w:rsidR="00557C86" w14:paraId="2D695476" w14:textId="77777777" w:rsidTr="00557C86">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2C3FE" w14:textId="41BB90CE" w:rsidR="00557C86" w:rsidRDefault="00557C86">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28C5C768" w14:textId="454DA13D" w:rsidR="00557C86" w:rsidRDefault="00557C86">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67FBC58" w14:textId="59FE2E18" w:rsidR="00557C86" w:rsidRDefault="00557C86">
            <w:pPr>
              <w:rPr>
                <w:rFonts w:ascii="Arial" w:hAnsi="Arial" w:cs="Arial"/>
                <w:b/>
                <w:bCs/>
                <w:sz w:val="20"/>
                <w:szCs w:val="20"/>
              </w:rPr>
            </w:pPr>
            <w:r>
              <w:rPr>
                <w:rFonts w:ascii="Arial" w:hAnsi="Arial" w:cs="Arial"/>
                <w:b/>
                <w:bCs/>
                <w:sz w:val="20"/>
                <w:szCs w:val="20"/>
              </w:rPr>
              <w:t>Energy to solution (</w:t>
            </w:r>
            <w:r w:rsidR="005559FE">
              <w:rPr>
                <w:rFonts w:ascii="Arial" w:hAnsi="Arial" w:cs="Arial"/>
                <w:b/>
                <w:bCs/>
                <w:sz w:val="20"/>
                <w:szCs w:val="20"/>
              </w:rPr>
              <w:t>k</w:t>
            </w:r>
            <w:r>
              <w:rPr>
                <w:rFonts w:ascii="Arial" w:hAnsi="Arial" w:cs="Arial"/>
                <w:b/>
                <w:bCs/>
                <w:sz w:val="20"/>
                <w:szCs w:val="20"/>
              </w:rPr>
              <w:t>J)</w:t>
            </w:r>
          </w:p>
        </w:tc>
      </w:tr>
      <w:tr w:rsidR="00557C86" w14:paraId="26EA810E"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D9FA33" w14:textId="59F1BC43" w:rsidR="00557C86" w:rsidRDefault="00557C86">
            <w:pPr>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11604D5F" w14:textId="7F3FABBF" w:rsidR="00557C86" w:rsidRDefault="00557C86" w:rsidP="005559FE">
            <w:pPr>
              <w:jc w:val="right"/>
              <w:rPr>
                <w:rFonts w:ascii="Arial" w:hAnsi="Arial" w:cs="Arial"/>
                <w:sz w:val="20"/>
                <w:szCs w:val="20"/>
              </w:rPr>
            </w:pPr>
            <w:r>
              <w:rPr>
                <w:rFonts w:ascii="Arial" w:hAnsi="Arial" w:cs="Arial"/>
                <w:sz w:val="20"/>
                <w:szCs w:val="20"/>
              </w:rPr>
              <w:t>21</w:t>
            </w:r>
            <w:r w:rsidR="002A161E">
              <w:rPr>
                <w:rFonts w:ascii="Arial" w:hAnsi="Arial" w:cs="Arial"/>
                <w:sz w:val="20"/>
                <w:szCs w:val="20"/>
              </w:rPr>
              <w:t>,</w:t>
            </w:r>
            <w:r>
              <w:rPr>
                <w:rFonts w:ascii="Arial" w:hAnsi="Arial" w:cs="Arial"/>
                <w:sz w:val="20"/>
                <w:szCs w:val="20"/>
              </w:rPr>
              <w:t>4</w:t>
            </w:r>
          </w:p>
        </w:tc>
        <w:tc>
          <w:tcPr>
            <w:tcW w:w="2500" w:type="dxa"/>
            <w:tcBorders>
              <w:top w:val="nil"/>
              <w:left w:val="nil"/>
              <w:bottom w:val="single" w:sz="4" w:space="0" w:color="auto"/>
              <w:right w:val="single" w:sz="4" w:space="0" w:color="auto"/>
            </w:tcBorders>
            <w:shd w:val="clear" w:color="auto" w:fill="auto"/>
            <w:noWrap/>
            <w:vAlign w:val="bottom"/>
            <w:hideMark/>
          </w:tcPr>
          <w:p w14:paraId="3684FCFF" w14:textId="03047815" w:rsidR="00557C86" w:rsidRDefault="00557C86" w:rsidP="005559FE">
            <w:pPr>
              <w:jc w:val="right"/>
              <w:rPr>
                <w:rFonts w:ascii="Arial" w:hAnsi="Arial" w:cs="Arial"/>
                <w:sz w:val="20"/>
                <w:szCs w:val="20"/>
              </w:rPr>
            </w:pPr>
            <w:r>
              <w:rPr>
                <w:rFonts w:ascii="Arial" w:hAnsi="Arial" w:cs="Arial"/>
                <w:sz w:val="20"/>
                <w:szCs w:val="20"/>
              </w:rPr>
              <w:t>21</w:t>
            </w:r>
            <w:r w:rsidR="002C3C7F">
              <w:rPr>
                <w:rFonts w:ascii="Arial" w:hAnsi="Arial" w:cs="Arial"/>
                <w:sz w:val="20"/>
                <w:szCs w:val="20"/>
              </w:rPr>
              <w:t>,</w:t>
            </w:r>
            <w:r>
              <w:rPr>
                <w:rFonts w:ascii="Arial" w:hAnsi="Arial" w:cs="Arial"/>
                <w:sz w:val="20"/>
                <w:szCs w:val="20"/>
              </w:rPr>
              <w:t>60</w:t>
            </w:r>
          </w:p>
        </w:tc>
      </w:tr>
      <w:tr w:rsidR="00557C86" w14:paraId="0D1F3B40"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D65B554" w14:textId="3916F80E" w:rsidR="00557C86" w:rsidRDefault="00557C86">
            <w:pPr>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11EA16AF" w14:textId="24AB68F4" w:rsidR="00557C86" w:rsidRDefault="00557C86" w:rsidP="005559FE">
            <w:pPr>
              <w:jc w:val="right"/>
              <w:rPr>
                <w:rFonts w:ascii="Arial" w:hAnsi="Arial" w:cs="Arial"/>
                <w:sz w:val="20"/>
                <w:szCs w:val="20"/>
              </w:rPr>
            </w:pPr>
            <w:r>
              <w:rPr>
                <w:rFonts w:ascii="Arial" w:hAnsi="Arial" w:cs="Arial"/>
                <w:sz w:val="20"/>
                <w:szCs w:val="20"/>
              </w:rPr>
              <w:t>14</w:t>
            </w:r>
            <w:r w:rsidR="002A161E">
              <w:rPr>
                <w:rFonts w:ascii="Arial" w:hAnsi="Arial" w:cs="Arial"/>
                <w:sz w:val="20"/>
                <w:szCs w:val="20"/>
              </w:rPr>
              <w:t>,</w:t>
            </w:r>
            <w:r>
              <w:rPr>
                <w:rFonts w:ascii="Arial" w:hAnsi="Arial" w:cs="Arial"/>
                <w:sz w:val="20"/>
                <w:szCs w:val="20"/>
              </w:rPr>
              <w:t>8</w:t>
            </w:r>
          </w:p>
        </w:tc>
        <w:tc>
          <w:tcPr>
            <w:tcW w:w="2500" w:type="dxa"/>
            <w:tcBorders>
              <w:top w:val="nil"/>
              <w:left w:val="nil"/>
              <w:bottom w:val="single" w:sz="4" w:space="0" w:color="auto"/>
              <w:right w:val="single" w:sz="4" w:space="0" w:color="auto"/>
            </w:tcBorders>
            <w:shd w:val="clear" w:color="auto" w:fill="auto"/>
            <w:noWrap/>
            <w:vAlign w:val="bottom"/>
            <w:hideMark/>
          </w:tcPr>
          <w:p w14:paraId="5C74EFC5" w14:textId="0AF608C9" w:rsidR="00557C86" w:rsidRDefault="00557C86" w:rsidP="005559FE">
            <w:pPr>
              <w:jc w:val="right"/>
              <w:rPr>
                <w:rFonts w:ascii="Arial" w:hAnsi="Arial" w:cs="Arial"/>
                <w:sz w:val="20"/>
                <w:szCs w:val="20"/>
              </w:rPr>
            </w:pPr>
            <w:r>
              <w:rPr>
                <w:rFonts w:ascii="Arial" w:hAnsi="Arial" w:cs="Arial"/>
                <w:sz w:val="20"/>
                <w:szCs w:val="20"/>
              </w:rPr>
              <w:t>28</w:t>
            </w:r>
            <w:r w:rsidR="005559FE">
              <w:rPr>
                <w:rFonts w:ascii="Arial" w:hAnsi="Arial" w:cs="Arial"/>
                <w:sz w:val="20"/>
                <w:szCs w:val="20"/>
              </w:rPr>
              <w:t>,</w:t>
            </w:r>
            <w:r>
              <w:rPr>
                <w:rFonts w:ascii="Arial" w:hAnsi="Arial" w:cs="Arial"/>
                <w:sz w:val="20"/>
                <w:szCs w:val="20"/>
              </w:rPr>
              <w:t>05</w:t>
            </w:r>
          </w:p>
        </w:tc>
      </w:tr>
      <w:tr w:rsidR="00557C86" w14:paraId="3337AA26"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230C232" w14:textId="3596AF02" w:rsidR="00557C86" w:rsidRDefault="00557C86">
            <w:pPr>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2396B7A1" w14:textId="3E0C22CC" w:rsidR="00557C86" w:rsidRDefault="00557C86" w:rsidP="005559FE">
            <w:pPr>
              <w:jc w:val="right"/>
              <w:rPr>
                <w:rFonts w:ascii="Arial" w:hAnsi="Arial" w:cs="Arial"/>
                <w:sz w:val="20"/>
                <w:szCs w:val="20"/>
              </w:rPr>
            </w:pPr>
            <w:r>
              <w:rPr>
                <w:rFonts w:ascii="Arial" w:hAnsi="Arial" w:cs="Arial"/>
                <w:sz w:val="20"/>
                <w:szCs w:val="20"/>
              </w:rPr>
              <w:t>10</w:t>
            </w:r>
            <w:r w:rsidR="002A161E">
              <w:rPr>
                <w:rFonts w:ascii="Arial" w:hAnsi="Arial" w:cs="Arial"/>
                <w:sz w:val="20"/>
                <w:szCs w:val="20"/>
              </w:rPr>
              <w:t>,</w:t>
            </w:r>
            <w:r>
              <w:rPr>
                <w:rFonts w:ascii="Arial" w:hAnsi="Arial" w:cs="Arial"/>
                <w:sz w:val="20"/>
                <w:szCs w:val="20"/>
              </w:rPr>
              <w:t>1</w:t>
            </w:r>
          </w:p>
        </w:tc>
        <w:tc>
          <w:tcPr>
            <w:tcW w:w="2500" w:type="dxa"/>
            <w:tcBorders>
              <w:top w:val="nil"/>
              <w:left w:val="nil"/>
              <w:bottom w:val="single" w:sz="4" w:space="0" w:color="auto"/>
              <w:right w:val="single" w:sz="4" w:space="0" w:color="auto"/>
            </w:tcBorders>
            <w:shd w:val="clear" w:color="auto" w:fill="auto"/>
            <w:noWrap/>
            <w:vAlign w:val="bottom"/>
            <w:hideMark/>
          </w:tcPr>
          <w:p w14:paraId="680F6F8F" w14:textId="1F6DD78F" w:rsidR="00557C86" w:rsidRDefault="00557C86" w:rsidP="005559FE">
            <w:pPr>
              <w:jc w:val="right"/>
              <w:rPr>
                <w:rFonts w:ascii="Arial" w:hAnsi="Arial" w:cs="Arial"/>
                <w:sz w:val="20"/>
                <w:szCs w:val="20"/>
              </w:rPr>
            </w:pPr>
            <w:r>
              <w:rPr>
                <w:rFonts w:ascii="Arial" w:hAnsi="Arial" w:cs="Arial"/>
                <w:sz w:val="20"/>
                <w:szCs w:val="20"/>
              </w:rPr>
              <w:t>39</w:t>
            </w:r>
            <w:r w:rsidR="005559FE">
              <w:rPr>
                <w:rFonts w:ascii="Arial" w:hAnsi="Arial" w:cs="Arial"/>
                <w:sz w:val="20"/>
                <w:szCs w:val="20"/>
              </w:rPr>
              <w:t>,</w:t>
            </w:r>
            <w:r>
              <w:rPr>
                <w:rFonts w:ascii="Arial" w:hAnsi="Arial" w:cs="Arial"/>
                <w:sz w:val="20"/>
                <w:szCs w:val="20"/>
              </w:rPr>
              <w:t>53</w:t>
            </w:r>
          </w:p>
        </w:tc>
      </w:tr>
    </w:tbl>
    <w:p w14:paraId="70E352BB" w14:textId="77777777" w:rsidR="00557C86" w:rsidRDefault="00557C86" w:rsidP="008269F2">
      <w:pPr>
        <w:spacing w:after="120"/>
        <w:jc w:val="both"/>
      </w:pPr>
    </w:p>
    <w:p w14:paraId="4265806A" w14:textId="124BEEBD" w:rsidR="00941353" w:rsidRDefault="00941353" w:rsidP="008269F2">
      <w:pPr>
        <w:spacing w:after="120"/>
        <w:jc w:val="both"/>
      </w:pPr>
      <w:r w:rsidRPr="00941353">
        <w:t>Test</w:t>
      </w:r>
      <w:r>
        <w:t xml:space="preserve"> </w:t>
      </w:r>
      <w:r w:rsidRPr="00941353">
        <w:t>case 1 consists of a 64x64x64x8 lattice with a constant number of conjugate gradient iterat</w:t>
      </w:r>
      <w:r w:rsidR="00322F26">
        <w:t>ions given by 1000. In case of t</w:t>
      </w:r>
      <w:r w:rsidRPr="00941353">
        <w:t>est</w:t>
      </w:r>
      <w:r w:rsidR="00322F26">
        <w:t xml:space="preserve"> </w:t>
      </w:r>
      <w:r w:rsidRPr="00941353">
        <w:t xml:space="preserve">case 2 the lattice size is increased to 64x64x64x32. The shorter run time of the application on the GPU nodes results into a better energy to solution ratio. The benchmark-kernel shows on both architectures a good </w:t>
      </w:r>
      <w:r w:rsidR="002E4826" w:rsidRPr="00941353">
        <w:t>scaling;</w:t>
      </w:r>
      <w:r w:rsidRPr="00941353">
        <w:t xml:space="preserve"> </w:t>
      </w:r>
      <w:r w:rsidR="009F55FA" w:rsidRPr="00941353">
        <w:t>however,</w:t>
      </w:r>
      <w:r w:rsidRPr="00941353">
        <w:t xml:space="preserve"> the kernel is not fully optimized to the specific architectures.</w:t>
      </w:r>
    </w:p>
    <w:p w14:paraId="7A3F746A" w14:textId="77AC4C07" w:rsidR="00D2381A" w:rsidRDefault="00D2381A" w:rsidP="00A7005A">
      <w:pPr>
        <w:pStyle w:val="Heading4"/>
      </w:pPr>
      <w:bookmarkStart w:id="557" w:name="_Toc503189108"/>
      <w:r>
        <w:t>Second implementation metrics</w:t>
      </w:r>
      <w:bookmarkEnd w:id="557"/>
    </w:p>
    <w:p w14:paraId="598C0AE0" w14:textId="5C434AAF" w:rsidR="009250C9" w:rsidRDefault="009250C9" w:rsidP="009250C9">
      <w:pPr>
        <w:pStyle w:val="Caption"/>
        <w:keepNext/>
      </w:pPr>
      <w:bookmarkStart w:id="558" w:name="_Toc503189163"/>
      <w:r>
        <w:t xml:space="preserve">Table </w:t>
      </w:r>
      <w:r>
        <w:fldChar w:fldCharType="begin"/>
      </w:r>
      <w:r>
        <w:instrText xml:space="preserve"> SEQ Table \* ARABIC </w:instrText>
      </w:r>
      <w:r>
        <w:fldChar w:fldCharType="separate"/>
      </w:r>
      <w:r w:rsidR="00150CFD">
        <w:rPr>
          <w:noProof/>
        </w:rPr>
        <w:t>30</w:t>
      </w:r>
      <w:r>
        <w:fldChar w:fldCharType="end"/>
      </w:r>
      <w:r>
        <w:t xml:space="preserve"> </w:t>
      </w:r>
      <w:r w:rsidRPr="00E31977">
        <w:t xml:space="preserve"> QCD part 2 test case 1 metrics on </w:t>
      </w:r>
      <w:proofErr w:type="spellStart"/>
      <w:r w:rsidR="003E28C8">
        <w:t>Frioul</w:t>
      </w:r>
      <w:proofErr w:type="spellEnd"/>
      <w:r w:rsidR="003E28C8">
        <w:t>-PCP</w:t>
      </w:r>
      <w:bookmarkEnd w:id="558"/>
    </w:p>
    <w:tbl>
      <w:tblPr>
        <w:tblW w:w="9146" w:type="dxa"/>
        <w:tblLook w:val="04A0" w:firstRow="1" w:lastRow="0" w:firstColumn="1" w:lastColumn="0" w:noHBand="0" w:noVBand="1"/>
      </w:tblPr>
      <w:tblGrid>
        <w:gridCol w:w="2864"/>
        <w:gridCol w:w="2090"/>
        <w:gridCol w:w="2163"/>
        <w:gridCol w:w="2029"/>
      </w:tblGrid>
      <w:tr w:rsidR="00966934" w14:paraId="213D6596" w14:textId="77777777" w:rsidTr="005559FE">
        <w:trPr>
          <w:trHeight w:val="25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60602" w14:textId="68B40173" w:rsidR="00834073" w:rsidRDefault="00834073">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090" w:type="dxa"/>
            <w:tcBorders>
              <w:top w:val="single" w:sz="4" w:space="0" w:color="auto"/>
              <w:left w:val="nil"/>
              <w:bottom w:val="single" w:sz="4" w:space="0" w:color="auto"/>
              <w:right w:val="single" w:sz="4" w:space="0" w:color="auto"/>
            </w:tcBorders>
            <w:shd w:val="clear" w:color="auto" w:fill="auto"/>
            <w:noWrap/>
            <w:vAlign w:val="bottom"/>
            <w:hideMark/>
          </w:tcPr>
          <w:p w14:paraId="68D158AF" w14:textId="3D2D4C75" w:rsidR="00834073" w:rsidRDefault="00834073">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2163" w:type="dxa"/>
            <w:tcBorders>
              <w:top w:val="single" w:sz="4" w:space="0" w:color="auto"/>
              <w:left w:val="nil"/>
              <w:bottom w:val="single" w:sz="4" w:space="0" w:color="auto"/>
              <w:right w:val="single" w:sz="4" w:space="0" w:color="auto"/>
            </w:tcBorders>
            <w:shd w:val="clear" w:color="auto" w:fill="auto"/>
            <w:noWrap/>
            <w:vAlign w:val="bottom"/>
            <w:hideMark/>
          </w:tcPr>
          <w:p w14:paraId="4244293C" w14:textId="3445374B" w:rsidR="00834073" w:rsidRDefault="00834073">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029" w:type="dxa"/>
            <w:tcBorders>
              <w:top w:val="single" w:sz="4" w:space="0" w:color="auto"/>
              <w:left w:val="nil"/>
              <w:bottom w:val="single" w:sz="4" w:space="0" w:color="auto"/>
              <w:right w:val="single" w:sz="4" w:space="0" w:color="auto"/>
            </w:tcBorders>
            <w:shd w:val="clear" w:color="auto" w:fill="auto"/>
            <w:noWrap/>
            <w:vAlign w:val="bottom"/>
            <w:hideMark/>
          </w:tcPr>
          <w:p w14:paraId="4BEEBFB5" w14:textId="0E923AE5" w:rsidR="00834073" w:rsidRDefault="00834073">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2A69AA7F"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4B6EF55F" w14:textId="77777777" w:rsidR="00834073" w:rsidRDefault="00834073">
            <w:pPr>
              <w:jc w:val="right"/>
              <w:rPr>
                <w:rFonts w:ascii="Arial" w:hAnsi="Arial" w:cs="Arial"/>
                <w:sz w:val="20"/>
                <w:szCs w:val="20"/>
              </w:rPr>
            </w:pPr>
            <w:r>
              <w:rPr>
                <w:rFonts w:ascii="Arial" w:hAnsi="Arial" w:cs="Arial"/>
                <w:sz w:val="20"/>
                <w:szCs w:val="20"/>
              </w:rPr>
              <w:t>1</w:t>
            </w:r>
          </w:p>
        </w:tc>
        <w:tc>
          <w:tcPr>
            <w:tcW w:w="2090" w:type="dxa"/>
            <w:tcBorders>
              <w:top w:val="nil"/>
              <w:left w:val="nil"/>
              <w:bottom w:val="single" w:sz="4" w:space="0" w:color="auto"/>
              <w:right w:val="single" w:sz="4" w:space="0" w:color="auto"/>
            </w:tcBorders>
            <w:shd w:val="clear" w:color="auto" w:fill="auto"/>
            <w:noWrap/>
            <w:vAlign w:val="bottom"/>
            <w:hideMark/>
          </w:tcPr>
          <w:p w14:paraId="7AC81B18" w14:textId="62C7932B" w:rsidR="00834073" w:rsidRDefault="00834073" w:rsidP="005559FE">
            <w:pPr>
              <w:jc w:val="right"/>
              <w:rPr>
                <w:rFonts w:ascii="Arial" w:hAnsi="Arial" w:cs="Arial"/>
                <w:sz w:val="20"/>
                <w:szCs w:val="20"/>
              </w:rPr>
            </w:pPr>
            <w:r>
              <w:rPr>
                <w:rFonts w:ascii="Arial" w:hAnsi="Arial" w:cs="Arial"/>
                <w:sz w:val="20"/>
                <w:szCs w:val="20"/>
              </w:rPr>
              <w:t>81</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69C462E6" w14:textId="2D94E3E7" w:rsidR="00834073" w:rsidRDefault="00834073" w:rsidP="005559FE">
            <w:pPr>
              <w:jc w:val="right"/>
              <w:rPr>
                <w:rFonts w:ascii="Arial" w:hAnsi="Arial" w:cs="Arial"/>
                <w:sz w:val="20"/>
                <w:szCs w:val="20"/>
              </w:rPr>
            </w:pPr>
            <w:r>
              <w:rPr>
                <w:rFonts w:ascii="Arial" w:hAnsi="Arial" w:cs="Arial"/>
                <w:sz w:val="20"/>
                <w:szCs w:val="20"/>
              </w:rPr>
              <w:t>184</w:t>
            </w:r>
            <w:r w:rsidR="005559FE">
              <w:rPr>
                <w:rFonts w:ascii="Arial" w:hAnsi="Arial" w:cs="Arial"/>
                <w:sz w:val="20"/>
                <w:szCs w:val="20"/>
              </w:rPr>
              <w:t>,</w:t>
            </w:r>
            <w:r>
              <w:rPr>
                <w:rFonts w:ascii="Arial" w:hAnsi="Arial" w:cs="Arial"/>
                <w:sz w:val="20"/>
                <w:szCs w:val="20"/>
              </w:rPr>
              <w:t>729</w:t>
            </w:r>
          </w:p>
        </w:tc>
        <w:tc>
          <w:tcPr>
            <w:tcW w:w="2029" w:type="dxa"/>
            <w:tcBorders>
              <w:top w:val="nil"/>
              <w:left w:val="nil"/>
              <w:bottom w:val="single" w:sz="4" w:space="0" w:color="auto"/>
              <w:right w:val="single" w:sz="4" w:space="0" w:color="auto"/>
            </w:tcBorders>
            <w:shd w:val="clear" w:color="auto" w:fill="auto"/>
            <w:noWrap/>
            <w:vAlign w:val="bottom"/>
            <w:hideMark/>
          </w:tcPr>
          <w:p w14:paraId="2E130313" w14:textId="6C70AD54" w:rsidR="00834073" w:rsidRDefault="002C3C7F" w:rsidP="005559FE">
            <w:pPr>
              <w:jc w:val="right"/>
              <w:rPr>
                <w:rFonts w:ascii="Arial" w:hAnsi="Arial" w:cs="Arial"/>
                <w:sz w:val="20"/>
                <w:szCs w:val="20"/>
              </w:rPr>
            </w:pPr>
            <w:r>
              <w:rPr>
                <w:rFonts w:ascii="Arial" w:hAnsi="Arial" w:cs="Arial"/>
                <w:sz w:val="20"/>
                <w:szCs w:val="20"/>
              </w:rPr>
              <w:t>34,</w:t>
            </w:r>
            <w:r w:rsidR="00834073">
              <w:rPr>
                <w:rFonts w:ascii="Arial" w:hAnsi="Arial" w:cs="Arial"/>
                <w:sz w:val="20"/>
                <w:szCs w:val="20"/>
              </w:rPr>
              <w:t>1</w:t>
            </w:r>
          </w:p>
        </w:tc>
      </w:tr>
      <w:tr w:rsidR="00966934" w14:paraId="400445EB"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32BEA5A0" w14:textId="77777777" w:rsidR="00834073" w:rsidRDefault="00834073">
            <w:pPr>
              <w:jc w:val="right"/>
              <w:rPr>
                <w:rFonts w:ascii="Arial" w:hAnsi="Arial" w:cs="Arial"/>
                <w:sz w:val="20"/>
                <w:szCs w:val="20"/>
              </w:rPr>
            </w:pPr>
            <w:r>
              <w:rPr>
                <w:rFonts w:ascii="Arial" w:hAnsi="Arial" w:cs="Arial"/>
                <w:sz w:val="20"/>
                <w:szCs w:val="20"/>
              </w:rPr>
              <w:t>2</w:t>
            </w:r>
          </w:p>
        </w:tc>
        <w:tc>
          <w:tcPr>
            <w:tcW w:w="2090" w:type="dxa"/>
            <w:tcBorders>
              <w:top w:val="nil"/>
              <w:left w:val="nil"/>
              <w:bottom w:val="single" w:sz="4" w:space="0" w:color="auto"/>
              <w:right w:val="single" w:sz="4" w:space="0" w:color="auto"/>
            </w:tcBorders>
            <w:shd w:val="clear" w:color="auto" w:fill="auto"/>
            <w:noWrap/>
            <w:vAlign w:val="bottom"/>
            <w:hideMark/>
          </w:tcPr>
          <w:p w14:paraId="56E4BCA5" w14:textId="7765AEC1" w:rsidR="00834073" w:rsidRDefault="00834073" w:rsidP="005559FE">
            <w:pPr>
              <w:jc w:val="right"/>
              <w:rPr>
                <w:rFonts w:ascii="Arial" w:hAnsi="Arial" w:cs="Arial"/>
                <w:sz w:val="20"/>
                <w:szCs w:val="20"/>
              </w:rPr>
            </w:pPr>
            <w:r>
              <w:rPr>
                <w:rFonts w:ascii="Arial" w:hAnsi="Arial" w:cs="Arial"/>
                <w:sz w:val="20"/>
                <w:szCs w:val="20"/>
              </w:rPr>
              <w:t>56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2025F7C2" w14:textId="43F7EF0F" w:rsidR="00834073" w:rsidRDefault="00834073" w:rsidP="005559FE">
            <w:pPr>
              <w:jc w:val="right"/>
              <w:rPr>
                <w:rFonts w:ascii="Arial" w:hAnsi="Arial" w:cs="Arial"/>
                <w:sz w:val="20"/>
                <w:szCs w:val="20"/>
              </w:rPr>
            </w:pPr>
            <w:r>
              <w:rPr>
                <w:rFonts w:ascii="Arial" w:hAnsi="Arial" w:cs="Arial"/>
                <w:sz w:val="20"/>
                <w:szCs w:val="20"/>
              </w:rPr>
              <w:t>269</w:t>
            </w:r>
            <w:r w:rsidR="005559FE">
              <w:rPr>
                <w:rFonts w:ascii="Arial" w:hAnsi="Arial" w:cs="Arial"/>
                <w:sz w:val="20"/>
                <w:szCs w:val="20"/>
              </w:rPr>
              <w:t>,</w:t>
            </w:r>
            <w:r>
              <w:rPr>
                <w:rFonts w:ascii="Arial" w:hAnsi="Arial" w:cs="Arial"/>
                <w:sz w:val="20"/>
                <w:szCs w:val="20"/>
              </w:rPr>
              <w:t>705</w:t>
            </w:r>
          </w:p>
        </w:tc>
        <w:tc>
          <w:tcPr>
            <w:tcW w:w="2029" w:type="dxa"/>
            <w:tcBorders>
              <w:top w:val="nil"/>
              <w:left w:val="nil"/>
              <w:bottom w:val="single" w:sz="4" w:space="0" w:color="auto"/>
              <w:right w:val="single" w:sz="4" w:space="0" w:color="auto"/>
            </w:tcBorders>
            <w:shd w:val="clear" w:color="auto" w:fill="auto"/>
            <w:noWrap/>
            <w:vAlign w:val="bottom"/>
            <w:hideMark/>
          </w:tcPr>
          <w:p w14:paraId="6B9EA3F1" w14:textId="23F4B988" w:rsidR="00834073" w:rsidRDefault="002C3C7F" w:rsidP="005559FE">
            <w:pPr>
              <w:jc w:val="right"/>
              <w:rPr>
                <w:rFonts w:ascii="Arial" w:hAnsi="Arial" w:cs="Arial"/>
                <w:sz w:val="20"/>
                <w:szCs w:val="20"/>
              </w:rPr>
            </w:pPr>
            <w:r>
              <w:rPr>
                <w:rFonts w:ascii="Arial" w:hAnsi="Arial" w:cs="Arial"/>
                <w:sz w:val="20"/>
                <w:szCs w:val="20"/>
              </w:rPr>
              <w:t>39,</w:t>
            </w:r>
            <w:r w:rsidR="00834073">
              <w:rPr>
                <w:rFonts w:ascii="Arial" w:hAnsi="Arial" w:cs="Arial"/>
                <w:sz w:val="20"/>
                <w:szCs w:val="20"/>
              </w:rPr>
              <w:t>9</w:t>
            </w:r>
          </w:p>
        </w:tc>
      </w:tr>
      <w:tr w:rsidR="00966934" w14:paraId="73535693"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EFB1B77" w14:textId="77777777" w:rsidR="00834073" w:rsidRDefault="00834073">
            <w:pPr>
              <w:jc w:val="right"/>
              <w:rPr>
                <w:rFonts w:ascii="Arial" w:hAnsi="Arial" w:cs="Arial"/>
                <w:sz w:val="20"/>
                <w:szCs w:val="20"/>
              </w:rPr>
            </w:pPr>
            <w:r>
              <w:rPr>
                <w:rFonts w:ascii="Arial" w:hAnsi="Arial" w:cs="Arial"/>
                <w:sz w:val="20"/>
                <w:szCs w:val="20"/>
              </w:rPr>
              <w:t>4</w:t>
            </w:r>
          </w:p>
        </w:tc>
        <w:tc>
          <w:tcPr>
            <w:tcW w:w="2090" w:type="dxa"/>
            <w:tcBorders>
              <w:top w:val="nil"/>
              <w:left w:val="nil"/>
              <w:bottom w:val="single" w:sz="4" w:space="0" w:color="auto"/>
              <w:right w:val="single" w:sz="4" w:space="0" w:color="auto"/>
            </w:tcBorders>
            <w:shd w:val="clear" w:color="auto" w:fill="auto"/>
            <w:noWrap/>
            <w:vAlign w:val="bottom"/>
            <w:hideMark/>
          </w:tcPr>
          <w:p w14:paraId="02598EEF" w14:textId="00938877" w:rsidR="00834073" w:rsidRDefault="00834073" w:rsidP="005559FE">
            <w:pPr>
              <w:jc w:val="right"/>
              <w:rPr>
                <w:rFonts w:ascii="Arial" w:hAnsi="Arial" w:cs="Arial"/>
                <w:sz w:val="20"/>
                <w:szCs w:val="20"/>
              </w:rPr>
            </w:pPr>
            <w:r>
              <w:rPr>
                <w:rFonts w:ascii="Arial" w:hAnsi="Arial" w:cs="Arial"/>
                <w:sz w:val="20"/>
                <w:szCs w:val="20"/>
              </w:rPr>
              <w:t>34</w:t>
            </w:r>
            <w:r w:rsidR="002A161E">
              <w:rPr>
                <w:rFonts w:ascii="Arial" w:hAnsi="Arial" w:cs="Arial"/>
                <w:sz w:val="20"/>
                <w:szCs w:val="20"/>
              </w:rPr>
              <w:t>,</w:t>
            </w:r>
            <w:r>
              <w:rPr>
                <w:rFonts w:ascii="Arial" w:hAnsi="Arial" w:cs="Arial"/>
                <w:sz w:val="20"/>
                <w:szCs w:val="20"/>
              </w:rPr>
              <w:t>3</w:t>
            </w:r>
          </w:p>
        </w:tc>
        <w:tc>
          <w:tcPr>
            <w:tcW w:w="2163" w:type="dxa"/>
            <w:tcBorders>
              <w:top w:val="nil"/>
              <w:left w:val="nil"/>
              <w:bottom w:val="single" w:sz="4" w:space="0" w:color="auto"/>
              <w:right w:val="single" w:sz="4" w:space="0" w:color="auto"/>
            </w:tcBorders>
            <w:shd w:val="clear" w:color="auto" w:fill="auto"/>
            <w:noWrap/>
            <w:vAlign w:val="bottom"/>
            <w:hideMark/>
          </w:tcPr>
          <w:p w14:paraId="40CD0D1D" w14:textId="199AD9A2" w:rsidR="00834073" w:rsidRDefault="00834073" w:rsidP="005559FE">
            <w:pPr>
              <w:jc w:val="right"/>
              <w:rPr>
                <w:rFonts w:ascii="Arial" w:hAnsi="Arial" w:cs="Arial"/>
                <w:sz w:val="20"/>
                <w:szCs w:val="20"/>
              </w:rPr>
            </w:pPr>
            <w:r>
              <w:rPr>
                <w:rFonts w:ascii="Arial" w:hAnsi="Arial" w:cs="Arial"/>
                <w:sz w:val="20"/>
                <w:szCs w:val="20"/>
              </w:rPr>
              <w:t>441</w:t>
            </w:r>
            <w:r w:rsidR="005559FE">
              <w:rPr>
                <w:rFonts w:ascii="Arial" w:hAnsi="Arial" w:cs="Arial"/>
                <w:sz w:val="20"/>
                <w:szCs w:val="20"/>
              </w:rPr>
              <w:t>,</w:t>
            </w:r>
            <w:r>
              <w:rPr>
                <w:rFonts w:ascii="Arial" w:hAnsi="Arial" w:cs="Arial"/>
                <w:sz w:val="20"/>
                <w:szCs w:val="20"/>
              </w:rPr>
              <w:t>534</w:t>
            </w:r>
          </w:p>
        </w:tc>
        <w:tc>
          <w:tcPr>
            <w:tcW w:w="2029" w:type="dxa"/>
            <w:tcBorders>
              <w:top w:val="nil"/>
              <w:left w:val="nil"/>
              <w:bottom w:val="single" w:sz="4" w:space="0" w:color="auto"/>
              <w:right w:val="single" w:sz="4" w:space="0" w:color="auto"/>
            </w:tcBorders>
            <w:shd w:val="clear" w:color="auto" w:fill="auto"/>
            <w:noWrap/>
            <w:vAlign w:val="bottom"/>
            <w:hideMark/>
          </w:tcPr>
          <w:p w14:paraId="157CE469" w14:textId="4F46C4DE" w:rsidR="00834073" w:rsidRDefault="002C3C7F" w:rsidP="005559FE">
            <w:pPr>
              <w:jc w:val="right"/>
              <w:rPr>
                <w:rFonts w:ascii="Arial" w:hAnsi="Arial" w:cs="Arial"/>
                <w:sz w:val="20"/>
                <w:szCs w:val="20"/>
              </w:rPr>
            </w:pPr>
            <w:r>
              <w:rPr>
                <w:rFonts w:ascii="Arial" w:hAnsi="Arial" w:cs="Arial"/>
                <w:sz w:val="20"/>
                <w:szCs w:val="20"/>
              </w:rPr>
              <w:t>49,</w:t>
            </w:r>
            <w:r w:rsidR="00834073">
              <w:rPr>
                <w:rFonts w:ascii="Arial" w:hAnsi="Arial" w:cs="Arial"/>
                <w:sz w:val="20"/>
                <w:szCs w:val="20"/>
              </w:rPr>
              <w:t>8</w:t>
            </w:r>
          </w:p>
        </w:tc>
      </w:tr>
      <w:tr w:rsidR="00966934" w14:paraId="2C88C2B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5F2D3BB6" w14:textId="77777777" w:rsidR="00834073" w:rsidRDefault="00834073">
            <w:pPr>
              <w:jc w:val="right"/>
              <w:rPr>
                <w:rFonts w:ascii="Arial" w:hAnsi="Arial" w:cs="Arial"/>
                <w:sz w:val="20"/>
                <w:szCs w:val="20"/>
              </w:rPr>
            </w:pPr>
            <w:r>
              <w:rPr>
                <w:rFonts w:ascii="Arial" w:hAnsi="Arial" w:cs="Arial"/>
                <w:sz w:val="20"/>
                <w:szCs w:val="20"/>
              </w:rPr>
              <w:t>8</w:t>
            </w:r>
          </w:p>
        </w:tc>
        <w:tc>
          <w:tcPr>
            <w:tcW w:w="2090" w:type="dxa"/>
            <w:tcBorders>
              <w:top w:val="nil"/>
              <w:left w:val="nil"/>
              <w:bottom w:val="single" w:sz="4" w:space="0" w:color="auto"/>
              <w:right w:val="single" w:sz="4" w:space="0" w:color="auto"/>
            </w:tcBorders>
            <w:shd w:val="clear" w:color="auto" w:fill="auto"/>
            <w:noWrap/>
            <w:vAlign w:val="bottom"/>
            <w:hideMark/>
          </w:tcPr>
          <w:p w14:paraId="6558AE20" w14:textId="3FC4BC0E" w:rsidR="00834073" w:rsidRDefault="00834073" w:rsidP="005559FE">
            <w:pPr>
              <w:jc w:val="right"/>
              <w:rPr>
                <w:rFonts w:ascii="Arial" w:hAnsi="Arial" w:cs="Arial"/>
                <w:sz w:val="20"/>
                <w:szCs w:val="20"/>
              </w:rPr>
            </w:pPr>
            <w:r>
              <w:rPr>
                <w:rFonts w:ascii="Arial" w:hAnsi="Arial" w:cs="Arial"/>
                <w:sz w:val="20"/>
                <w:szCs w:val="20"/>
              </w:rPr>
              <w:t>24</w:t>
            </w:r>
            <w:r w:rsidR="002A161E">
              <w:rPr>
                <w:rFonts w:ascii="Arial" w:hAnsi="Arial" w:cs="Arial"/>
                <w:sz w:val="20"/>
                <w:szCs w:val="20"/>
              </w:rPr>
              <w:t>,</w:t>
            </w:r>
            <w:r>
              <w:rPr>
                <w:rFonts w:ascii="Arial" w:hAnsi="Arial" w:cs="Arial"/>
                <w:sz w:val="20"/>
                <w:szCs w:val="20"/>
              </w:rPr>
              <w:t>6</w:t>
            </w:r>
          </w:p>
        </w:tc>
        <w:tc>
          <w:tcPr>
            <w:tcW w:w="2163" w:type="dxa"/>
            <w:tcBorders>
              <w:top w:val="nil"/>
              <w:left w:val="nil"/>
              <w:bottom w:val="single" w:sz="4" w:space="0" w:color="auto"/>
              <w:right w:val="single" w:sz="4" w:space="0" w:color="auto"/>
            </w:tcBorders>
            <w:shd w:val="clear" w:color="auto" w:fill="auto"/>
            <w:noWrap/>
            <w:vAlign w:val="bottom"/>
            <w:hideMark/>
          </w:tcPr>
          <w:p w14:paraId="161CE8E1" w14:textId="329E49FA" w:rsidR="00834073" w:rsidRDefault="005559FE" w:rsidP="005559FE">
            <w:pPr>
              <w:jc w:val="right"/>
              <w:rPr>
                <w:rFonts w:ascii="Arial" w:hAnsi="Arial" w:cs="Arial"/>
                <w:sz w:val="20"/>
                <w:szCs w:val="20"/>
              </w:rPr>
            </w:pPr>
            <w:r>
              <w:rPr>
                <w:rFonts w:ascii="Arial" w:hAnsi="Arial" w:cs="Arial"/>
                <w:sz w:val="20"/>
                <w:szCs w:val="20"/>
              </w:rPr>
              <w:t>614,</w:t>
            </w:r>
            <w:r w:rsidR="00834073">
              <w:rPr>
                <w:rFonts w:ascii="Arial" w:hAnsi="Arial" w:cs="Arial"/>
                <w:sz w:val="20"/>
                <w:szCs w:val="20"/>
              </w:rPr>
              <w:t>466</w:t>
            </w:r>
          </w:p>
        </w:tc>
        <w:tc>
          <w:tcPr>
            <w:tcW w:w="2029" w:type="dxa"/>
            <w:tcBorders>
              <w:top w:val="nil"/>
              <w:left w:val="nil"/>
              <w:bottom w:val="single" w:sz="4" w:space="0" w:color="auto"/>
              <w:right w:val="single" w:sz="4" w:space="0" w:color="auto"/>
            </w:tcBorders>
            <w:shd w:val="clear" w:color="auto" w:fill="auto"/>
            <w:noWrap/>
            <w:vAlign w:val="bottom"/>
            <w:hideMark/>
          </w:tcPr>
          <w:p w14:paraId="6E1EBEC0" w14:textId="0B50A5D4" w:rsidR="00834073" w:rsidRDefault="002C3C7F" w:rsidP="005559FE">
            <w:pPr>
              <w:jc w:val="right"/>
              <w:rPr>
                <w:rFonts w:ascii="Arial" w:hAnsi="Arial" w:cs="Arial"/>
                <w:sz w:val="20"/>
                <w:szCs w:val="20"/>
              </w:rPr>
            </w:pPr>
            <w:r>
              <w:rPr>
                <w:rFonts w:ascii="Arial" w:hAnsi="Arial" w:cs="Arial"/>
                <w:sz w:val="20"/>
                <w:szCs w:val="20"/>
              </w:rPr>
              <w:t>65,</w:t>
            </w:r>
            <w:r w:rsidR="00834073">
              <w:rPr>
                <w:rFonts w:ascii="Arial" w:hAnsi="Arial" w:cs="Arial"/>
                <w:sz w:val="20"/>
                <w:szCs w:val="20"/>
              </w:rPr>
              <w:t>8</w:t>
            </w:r>
          </w:p>
        </w:tc>
      </w:tr>
      <w:tr w:rsidR="00966934" w14:paraId="587DD067"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15A39139" w14:textId="77777777" w:rsidR="00834073" w:rsidRDefault="00834073">
            <w:pPr>
              <w:jc w:val="right"/>
              <w:rPr>
                <w:rFonts w:ascii="Arial" w:hAnsi="Arial" w:cs="Arial"/>
                <w:sz w:val="20"/>
                <w:szCs w:val="20"/>
              </w:rPr>
            </w:pPr>
            <w:r>
              <w:rPr>
                <w:rFonts w:ascii="Arial" w:hAnsi="Arial" w:cs="Arial"/>
                <w:sz w:val="20"/>
                <w:szCs w:val="20"/>
              </w:rPr>
              <w:t>16</w:t>
            </w:r>
          </w:p>
        </w:tc>
        <w:tc>
          <w:tcPr>
            <w:tcW w:w="2090" w:type="dxa"/>
            <w:tcBorders>
              <w:top w:val="nil"/>
              <w:left w:val="nil"/>
              <w:bottom w:val="single" w:sz="4" w:space="0" w:color="auto"/>
              <w:right w:val="single" w:sz="4" w:space="0" w:color="auto"/>
            </w:tcBorders>
            <w:shd w:val="clear" w:color="auto" w:fill="auto"/>
            <w:noWrap/>
            <w:vAlign w:val="bottom"/>
            <w:hideMark/>
          </w:tcPr>
          <w:p w14:paraId="3F06F2E7" w14:textId="580B95B9" w:rsidR="00834073" w:rsidRDefault="00834073" w:rsidP="005559FE">
            <w:pPr>
              <w:jc w:val="right"/>
              <w:rPr>
                <w:rFonts w:ascii="Arial" w:hAnsi="Arial" w:cs="Arial"/>
                <w:sz w:val="20"/>
                <w:szCs w:val="20"/>
              </w:rPr>
            </w:pPr>
            <w:r>
              <w:rPr>
                <w:rFonts w:ascii="Arial" w:hAnsi="Arial" w:cs="Arial"/>
                <w:sz w:val="20"/>
                <w:szCs w:val="20"/>
              </w:rPr>
              <w:t>23</w:t>
            </w:r>
            <w:r w:rsidR="002A161E">
              <w:rPr>
                <w:rFonts w:ascii="Arial" w:hAnsi="Arial" w:cs="Arial"/>
                <w:sz w:val="20"/>
                <w:szCs w:val="20"/>
              </w:rPr>
              <w:t>,</w:t>
            </w:r>
            <w:r>
              <w:rPr>
                <w:rFonts w:ascii="Arial" w:hAnsi="Arial" w:cs="Arial"/>
                <w:sz w:val="20"/>
                <w:szCs w:val="20"/>
              </w:rPr>
              <w:t>5</w:t>
            </w:r>
          </w:p>
        </w:tc>
        <w:tc>
          <w:tcPr>
            <w:tcW w:w="2163" w:type="dxa"/>
            <w:tcBorders>
              <w:top w:val="nil"/>
              <w:left w:val="nil"/>
              <w:bottom w:val="single" w:sz="4" w:space="0" w:color="auto"/>
              <w:right w:val="single" w:sz="4" w:space="0" w:color="auto"/>
            </w:tcBorders>
            <w:shd w:val="clear" w:color="auto" w:fill="auto"/>
            <w:noWrap/>
            <w:vAlign w:val="bottom"/>
            <w:hideMark/>
          </w:tcPr>
          <w:p w14:paraId="08A14E6E" w14:textId="0323A0F8" w:rsidR="00834073" w:rsidRDefault="005559FE" w:rsidP="005559FE">
            <w:pPr>
              <w:jc w:val="right"/>
              <w:rPr>
                <w:rFonts w:ascii="Arial" w:hAnsi="Arial" w:cs="Arial"/>
                <w:sz w:val="20"/>
                <w:szCs w:val="20"/>
              </w:rPr>
            </w:pPr>
            <w:r>
              <w:rPr>
                <w:rFonts w:ascii="Arial" w:hAnsi="Arial" w:cs="Arial"/>
                <w:sz w:val="20"/>
                <w:szCs w:val="20"/>
              </w:rPr>
              <w:t>644,</w:t>
            </w:r>
            <w:r w:rsidR="00834073">
              <w:rPr>
                <w:rFonts w:ascii="Arial" w:hAnsi="Arial" w:cs="Arial"/>
                <w:sz w:val="20"/>
                <w:szCs w:val="20"/>
              </w:rPr>
              <w:t>303</w:t>
            </w:r>
          </w:p>
        </w:tc>
        <w:tc>
          <w:tcPr>
            <w:tcW w:w="2029" w:type="dxa"/>
            <w:tcBorders>
              <w:top w:val="nil"/>
              <w:left w:val="nil"/>
              <w:bottom w:val="single" w:sz="4" w:space="0" w:color="auto"/>
              <w:right w:val="single" w:sz="4" w:space="0" w:color="auto"/>
            </w:tcBorders>
            <w:shd w:val="clear" w:color="auto" w:fill="auto"/>
            <w:noWrap/>
            <w:vAlign w:val="bottom"/>
            <w:hideMark/>
          </w:tcPr>
          <w:p w14:paraId="2F4A8284" w14:textId="31AC2212" w:rsidR="00834073" w:rsidRDefault="002C3C7F" w:rsidP="005559FE">
            <w:pPr>
              <w:jc w:val="right"/>
              <w:rPr>
                <w:rFonts w:ascii="Arial" w:hAnsi="Arial" w:cs="Arial"/>
                <w:sz w:val="20"/>
                <w:szCs w:val="20"/>
              </w:rPr>
            </w:pPr>
            <w:r>
              <w:rPr>
                <w:rFonts w:ascii="Arial" w:hAnsi="Arial" w:cs="Arial"/>
                <w:sz w:val="20"/>
                <w:szCs w:val="20"/>
              </w:rPr>
              <w:t>117,</w:t>
            </w:r>
            <w:r w:rsidR="00834073">
              <w:rPr>
                <w:rFonts w:ascii="Arial" w:hAnsi="Arial" w:cs="Arial"/>
                <w:sz w:val="20"/>
                <w:szCs w:val="20"/>
              </w:rPr>
              <w:t>0</w:t>
            </w:r>
          </w:p>
        </w:tc>
      </w:tr>
      <w:tr w:rsidR="00966934" w14:paraId="17D2340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6DB0E013" w14:textId="77777777" w:rsidR="00834073" w:rsidRDefault="00834073">
            <w:pPr>
              <w:jc w:val="right"/>
              <w:rPr>
                <w:rFonts w:ascii="Arial" w:hAnsi="Arial" w:cs="Arial"/>
                <w:sz w:val="20"/>
                <w:szCs w:val="20"/>
              </w:rPr>
            </w:pPr>
            <w:r>
              <w:rPr>
                <w:rFonts w:ascii="Arial" w:hAnsi="Arial" w:cs="Arial"/>
                <w:sz w:val="20"/>
                <w:szCs w:val="20"/>
              </w:rPr>
              <w:t>32</w:t>
            </w:r>
          </w:p>
        </w:tc>
        <w:tc>
          <w:tcPr>
            <w:tcW w:w="2090" w:type="dxa"/>
            <w:tcBorders>
              <w:top w:val="nil"/>
              <w:left w:val="nil"/>
              <w:bottom w:val="single" w:sz="4" w:space="0" w:color="auto"/>
              <w:right w:val="single" w:sz="4" w:space="0" w:color="auto"/>
            </w:tcBorders>
            <w:shd w:val="clear" w:color="auto" w:fill="auto"/>
            <w:noWrap/>
            <w:vAlign w:val="bottom"/>
            <w:hideMark/>
          </w:tcPr>
          <w:p w14:paraId="35911EE1" w14:textId="3DDE5B93" w:rsidR="00834073" w:rsidRDefault="00834073" w:rsidP="005559FE">
            <w:pPr>
              <w:jc w:val="right"/>
              <w:rPr>
                <w:rFonts w:ascii="Arial" w:hAnsi="Arial" w:cs="Arial"/>
                <w:sz w:val="20"/>
                <w:szCs w:val="20"/>
              </w:rPr>
            </w:pPr>
            <w:r>
              <w:rPr>
                <w:rFonts w:ascii="Arial" w:hAnsi="Arial" w:cs="Arial"/>
                <w:sz w:val="20"/>
                <w:szCs w:val="20"/>
              </w:rPr>
              <w:t>16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1B5A7FD2" w14:textId="462EEAA0" w:rsidR="00834073" w:rsidRDefault="005559FE" w:rsidP="005559FE">
            <w:pPr>
              <w:jc w:val="right"/>
              <w:rPr>
                <w:rFonts w:ascii="Arial" w:hAnsi="Arial" w:cs="Arial"/>
                <w:sz w:val="20"/>
                <w:szCs w:val="20"/>
              </w:rPr>
            </w:pPr>
            <w:r>
              <w:rPr>
                <w:rFonts w:ascii="Arial" w:hAnsi="Arial" w:cs="Arial"/>
                <w:sz w:val="20"/>
                <w:szCs w:val="20"/>
              </w:rPr>
              <w:t>937,</w:t>
            </w:r>
            <w:r w:rsidR="00834073">
              <w:rPr>
                <w:rFonts w:ascii="Arial" w:hAnsi="Arial" w:cs="Arial"/>
                <w:sz w:val="20"/>
                <w:szCs w:val="20"/>
              </w:rPr>
              <w:t>755</w:t>
            </w:r>
          </w:p>
        </w:tc>
        <w:tc>
          <w:tcPr>
            <w:tcW w:w="2029" w:type="dxa"/>
            <w:tcBorders>
              <w:top w:val="nil"/>
              <w:left w:val="nil"/>
              <w:bottom w:val="single" w:sz="4" w:space="0" w:color="auto"/>
              <w:right w:val="single" w:sz="4" w:space="0" w:color="auto"/>
            </w:tcBorders>
            <w:shd w:val="clear" w:color="auto" w:fill="auto"/>
            <w:noWrap/>
            <w:vAlign w:val="bottom"/>
            <w:hideMark/>
          </w:tcPr>
          <w:p w14:paraId="79E66C35" w14:textId="31B8A9B0" w:rsidR="00834073" w:rsidRDefault="002C3C7F" w:rsidP="005559FE">
            <w:pPr>
              <w:jc w:val="right"/>
              <w:rPr>
                <w:rFonts w:ascii="Arial" w:hAnsi="Arial" w:cs="Arial"/>
                <w:sz w:val="20"/>
                <w:szCs w:val="20"/>
              </w:rPr>
            </w:pPr>
            <w:r>
              <w:rPr>
                <w:rFonts w:ascii="Arial" w:hAnsi="Arial" w:cs="Arial"/>
                <w:sz w:val="20"/>
                <w:szCs w:val="20"/>
              </w:rPr>
              <w:t>171,</w:t>
            </w:r>
            <w:r w:rsidR="00834073">
              <w:rPr>
                <w:rFonts w:ascii="Arial" w:hAnsi="Arial" w:cs="Arial"/>
                <w:sz w:val="20"/>
                <w:szCs w:val="20"/>
              </w:rPr>
              <w:t>2</w:t>
            </w:r>
          </w:p>
        </w:tc>
      </w:tr>
      <w:tr w:rsidR="00966934" w14:paraId="252CA13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623A7DE" w14:textId="77777777" w:rsidR="00834073" w:rsidRDefault="00834073">
            <w:pPr>
              <w:jc w:val="right"/>
              <w:rPr>
                <w:rFonts w:ascii="Arial" w:hAnsi="Arial" w:cs="Arial"/>
                <w:sz w:val="20"/>
                <w:szCs w:val="20"/>
              </w:rPr>
            </w:pPr>
            <w:r>
              <w:rPr>
                <w:rFonts w:ascii="Arial" w:hAnsi="Arial" w:cs="Arial"/>
                <w:sz w:val="20"/>
                <w:szCs w:val="20"/>
              </w:rPr>
              <w:t>64</w:t>
            </w:r>
          </w:p>
        </w:tc>
        <w:tc>
          <w:tcPr>
            <w:tcW w:w="2090" w:type="dxa"/>
            <w:tcBorders>
              <w:top w:val="nil"/>
              <w:left w:val="nil"/>
              <w:bottom w:val="single" w:sz="4" w:space="0" w:color="auto"/>
              <w:right w:val="single" w:sz="4" w:space="0" w:color="auto"/>
            </w:tcBorders>
            <w:shd w:val="clear" w:color="auto" w:fill="auto"/>
            <w:noWrap/>
            <w:vAlign w:val="bottom"/>
            <w:hideMark/>
          </w:tcPr>
          <w:p w14:paraId="50EBE4FC" w14:textId="0B5427EB" w:rsidR="00834073" w:rsidRDefault="00834073" w:rsidP="005559FE">
            <w:pPr>
              <w:jc w:val="right"/>
              <w:rPr>
                <w:rFonts w:ascii="Arial" w:hAnsi="Arial" w:cs="Arial"/>
                <w:sz w:val="20"/>
                <w:szCs w:val="20"/>
              </w:rPr>
            </w:pPr>
            <w:r>
              <w:rPr>
                <w:rFonts w:ascii="Arial" w:hAnsi="Arial" w:cs="Arial"/>
                <w:sz w:val="20"/>
                <w:szCs w:val="20"/>
              </w:rPr>
              <w:t>18</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04BC82C6" w14:textId="0A72EB37" w:rsidR="00834073" w:rsidRDefault="005559FE" w:rsidP="005559FE">
            <w:pPr>
              <w:jc w:val="right"/>
              <w:rPr>
                <w:rFonts w:ascii="Arial" w:hAnsi="Arial" w:cs="Arial"/>
                <w:sz w:val="20"/>
                <w:szCs w:val="20"/>
              </w:rPr>
            </w:pPr>
            <w:r>
              <w:rPr>
                <w:rFonts w:ascii="Arial" w:hAnsi="Arial" w:cs="Arial"/>
                <w:sz w:val="20"/>
                <w:szCs w:val="20"/>
              </w:rPr>
              <w:t>800,</w:t>
            </w:r>
            <w:r w:rsidR="00834073">
              <w:rPr>
                <w:rFonts w:ascii="Arial" w:hAnsi="Arial" w:cs="Arial"/>
                <w:sz w:val="20"/>
                <w:szCs w:val="20"/>
              </w:rPr>
              <w:t>514</w:t>
            </w:r>
          </w:p>
        </w:tc>
        <w:tc>
          <w:tcPr>
            <w:tcW w:w="2029" w:type="dxa"/>
            <w:tcBorders>
              <w:top w:val="nil"/>
              <w:left w:val="nil"/>
              <w:bottom w:val="single" w:sz="4" w:space="0" w:color="auto"/>
              <w:right w:val="single" w:sz="4" w:space="0" w:color="auto"/>
            </w:tcBorders>
            <w:shd w:val="clear" w:color="auto" w:fill="auto"/>
            <w:noWrap/>
            <w:vAlign w:val="bottom"/>
            <w:hideMark/>
          </w:tcPr>
          <w:p w14:paraId="4EF196A2" w14:textId="3E85A247" w:rsidR="00834073" w:rsidRDefault="002C3C7F" w:rsidP="005559FE">
            <w:pPr>
              <w:jc w:val="right"/>
              <w:rPr>
                <w:rFonts w:ascii="Arial" w:hAnsi="Arial" w:cs="Arial"/>
                <w:sz w:val="20"/>
                <w:szCs w:val="20"/>
              </w:rPr>
            </w:pPr>
            <w:r>
              <w:rPr>
                <w:rFonts w:ascii="Arial" w:hAnsi="Arial" w:cs="Arial"/>
                <w:sz w:val="20"/>
                <w:szCs w:val="20"/>
              </w:rPr>
              <w:t>375,</w:t>
            </w:r>
            <w:r w:rsidR="00834073">
              <w:rPr>
                <w:rFonts w:ascii="Arial" w:hAnsi="Arial" w:cs="Arial"/>
                <w:sz w:val="20"/>
                <w:szCs w:val="20"/>
              </w:rPr>
              <w:t>0</w:t>
            </w:r>
          </w:p>
        </w:tc>
      </w:tr>
    </w:tbl>
    <w:p w14:paraId="2BCA01E5" w14:textId="77777777" w:rsidR="00834073" w:rsidRDefault="00834073" w:rsidP="00834073"/>
    <w:p w14:paraId="3A9828A3" w14:textId="364901DA" w:rsidR="009250C9" w:rsidRDefault="009250C9" w:rsidP="009250C9">
      <w:pPr>
        <w:pStyle w:val="Caption"/>
        <w:keepNext/>
      </w:pPr>
      <w:bookmarkStart w:id="559" w:name="_Toc503189164"/>
      <w:r>
        <w:t xml:space="preserve">Table </w:t>
      </w:r>
      <w:r>
        <w:fldChar w:fldCharType="begin"/>
      </w:r>
      <w:r>
        <w:instrText xml:space="preserve"> SEQ Table \* ARABIC </w:instrText>
      </w:r>
      <w:r>
        <w:fldChar w:fldCharType="separate"/>
      </w:r>
      <w:r w:rsidR="00150CFD">
        <w:rPr>
          <w:noProof/>
        </w:rPr>
        <w:t>31</w:t>
      </w:r>
      <w:r>
        <w:fldChar w:fldCharType="end"/>
      </w:r>
      <w:r>
        <w:t xml:space="preserve"> </w:t>
      </w:r>
      <w:r w:rsidRPr="00C9225B">
        <w:t xml:space="preserve">QCD part 2 test case 1 metrics on </w:t>
      </w:r>
      <w:r>
        <w:t>DAVIDE</w:t>
      </w:r>
      <w:bookmarkEnd w:id="559"/>
    </w:p>
    <w:tbl>
      <w:tblPr>
        <w:tblW w:w="9545" w:type="dxa"/>
        <w:tblLook w:val="04A0" w:firstRow="1" w:lastRow="0" w:firstColumn="1" w:lastColumn="0" w:noHBand="0" w:noVBand="1"/>
      </w:tblPr>
      <w:tblGrid>
        <w:gridCol w:w="3180"/>
        <w:gridCol w:w="2255"/>
        <w:gridCol w:w="1928"/>
        <w:gridCol w:w="2182"/>
      </w:tblGrid>
      <w:tr w:rsidR="00966934" w14:paraId="2585E754" w14:textId="77777777" w:rsidTr="005559FE">
        <w:trPr>
          <w:trHeight w:val="255"/>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952F1" w14:textId="29D8D200" w:rsidR="009250C9" w:rsidRDefault="009250C9">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FA598" w14:textId="3F6E5780" w:rsidR="009250C9" w:rsidRDefault="009250C9">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1928" w:type="dxa"/>
            <w:tcBorders>
              <w:top w:val="single" w:sz="4" w:space="0" w:color="auto"/>
              <w:left w:val="nil"/>
              <w:bottom w:val="single" w:sz="4" w:space="0" w:color="auto"/>
              <w:right w:val="single" w:sz="4" w:space="0" w:color="auto"/>
            </w:tcBorders>
            <w:shd w:val="clear" w:color="auto" w:fill="auto"/>
            <w:noWrap/>
            <w:vAlign w:val="bottom"/>
            <w:hideMark/>
          </w:tcPr>
          <w:p w14:paraId="24707AFB" w14:textId="7A8BA462"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82" w:type="dxa"/>
            <w:tcBorders>
              <w:top w:val="single" w:sz="4" w:space="0" w:color="auto"/>
              <w:left w:val="nil"/>
              <w:bottom w:val="single" w:sz="4" w:space="0" w:color="auto"/>
              <w:right w:val="single" w:sz="4" w:space="0" w:color="auto"/>
            </w:tcBorders>
            <w:shd w:val="clear" w:color="auto" w:fill="auto"/>
            <w:noWrap/>
            <w:vAlign w:val="bottom"/>
            <w:hideMark/>
          </w:tcPr>
          <w:p w14:paraId="0A2AC2F5" w14:textId="541CE00C"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33E2BD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D084F72" w14:textId="77777777" w:rsidR="009250C9" w:rsidRDefault="009250C9">
            <w:pPr>
              <w:jc w:val="right"/>
              <w:rPr>
                <w:rFonts w:ascii="Arial" w:hAnsi="Arial" w:cs="Arial"/>
                <w:sz w:val="20"/>
                <w:szCs w:val="20"/>
              </w:rPr>
            </w:pPr>
            <w:r>
              <w:rPr>
                <w:rFonts w:ascii="Arial" w:hAnsi="Arial" w:cs="Arial"/>
                <w:sz w:val="20"/>
                <w:szCs w:val="20"/>
              </w:rPr>
              <w:t>1</w:t>
            </w:r>
          </w:p>
        </w:tc>
        <w:tc>
          <w:tcPr>
            <w:tcW w:w="2255" w:type="dxa"/>
            <w:tcBorders>
              <w:top w:val="single" w:sz="4" w:space="0" w:color="000000"/>
              <w:left w:val="nil"/>
              <w:bottom w:val="single" w:sz="4" w:space="0" w:color="000000"/>
              <w:right w:val="single" w:sz="4" w:space="0" w:color="000000"/>
            </w:tcBorders>
            <w:shd w:val="clear" w:color="auto" w:fill="auto"/>
            <w:noWrap/>
            <w:vAlign w:val="bottom"/>
            <w:hideMark/>
          </w:tcPr>
          <w:p w14:paraId="62DC784B" w14:textId="72D92656"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76</w:t>
            </w:r>
          </w:p>
        </w:tc>
        <w:tc>
          <w:tcPr>
            <w:tcW w:w="1928" w:type="dxa"/>
            <w:tcBorders>
              <w:top w:val="single" w:sz="4" w:space="0" w:color="000000"/>
              <w:left w:val="nil"/>
              <w:bottom w:val="single" w:sz="4" w:space="0" w:color="000000"/>
              <w:right w:val="single" w:sz="4" w:space="0" w:color="000000"/>
            </w:tcBorders>
            <w:shd w:val="clear" w:color="auto" w:fill="auto"/>
            <w:noWrap/>
            <w:vAlign w:val="bottom"/>
            <w:hideMark/>
          </w:tcPr>
          <w:p w14:paraId="3EFFB1B5" w14:textId="57447072" w:rsidR="009250C9" w:rsidRDefault="005559FE" w:rsidP="005559FE">
            <w:pPr>
              <w:jc w:val="right"/>
              <w:rPr>
                <w:rFonts w:ascii="Arial" w:hAnsi="Arial" w:cs="Arial"/>
                <w:sz w:val="20"/>
                <w:szCs w:val="20"/>
              </w:rPr>
            </w:pPr>
            <w:r>
              <w:rPr>
                <w:rFonts w:ascii="Arial" w:hAnsi="Arial" w:cs="Arial"/>
                <w:sz w:val="20"/>
                <w:szCs w:val="20"/>
              </w:rPr>
              <w:t>1</w:t>
            </w:r>
            <w:r w:rsidR="0062684B">
              <w:rPr>
                <w:rFonts w:ascii="Arial" w:hAnsi="Arial" w:cs="Arial"/>
                <w:sz w:val="20"/>
                <w:szCs w:val="20"/>
              </w:rPr>
              <w:t xml:space="preserve"> </w:t>
            </w:r>
            <w:r>
              <w:rPr>
                <w:rFonts w:ascii="Arial" w:hAnsi="Arial" w:cs="Arial"/>
                <w:sz w:val="20"/>
                <w:szCs w:val="20"/>
              </w:rPr>
              <w:t>533,</w:t>
            </w:r>
            <w:r w:rsidR="009250C9">
              <w:rPr>
                <w:rFonts w:ascii="Arial" w:hAnsi="Arial" w:cs="Arial"/>
                <w:sz w:val="20"/>
                <w:szCs w:val="20"/>
              </w:rPr>
              <w:t>13</w:t>
            </w:r>
          </w:p>
        </w:tc>
        <w:tc>
          <w:tcPr>
            <w:tcW w:w="2182" w:type="dxa"/>
            <w:tcBorders>
              <w:top w:val="single" w:sz="4" w:space="0" w:color="000000"/>
              <w:left w:val="nil"/>
              <w:bottom w:val="single" w:sz="4" w:space="0" w:color="000000"/>
              <w:right w:val="single" w:sz="4" w:space="0" w:color="000000"/>
            </w:tcBorders>
            <w:shd w:val="clear" w:color="auto" w:fill="auto"/>
            <w:noWrap/>
            <w:vAlign w:val="bottom"/>
            <w:hideMark/>
          </w:tcPr>
          <w:p w14:paraId="72514C23" w14:textId="6246968C" w:rsidR="009250C9" w:rsidRDefault="002C3C7F" w:rsidP="005559FE">
            <w:pPr>
              <w:jc w:val="right"/>
              <w:rPr>
                <w:rFonts w:ascii="Arial" w:hAnsi="Arial" w:cs="Arial"/>
                <w:sz w:val="20"/>
                <w:szCs w:val="20"/>
              </w:rPr>
            </w:pPr>
            <w:r>
              <w:rPr>
                <w:rFonts w:ascii="Arial" w:hAnsi="Arial" w:cs="Arial"/>
                <w:sz w:val="20"/>
                <w:szCs w:val="20"/>
              </w:rPr>
              <w:t>14,90</w:t>
            </w:r>
          </w:p>
        </w:tc>
      </w:tr>
      <w:tr w:rsidR="00966934" w14:paraId="4015F885"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C85CE21" w14:textId="77777777" w:rsidR="009250C9" w:rsidRDefault="009250C9">
            <w:pPr>
              <w:jc w:val="right"/>
              <w:rPr>
                <w:rFonts w:ascii="Arial" w:hAnsi="Arial" w:cs="Arial"/>
                <w:sz w:val="20"/>
                <w:szCs w:val="20"/>
              </w:rPr>
            </w:pPr>
            <w:r>
              <w:rPr>
                <w:rFonts w:ascii="Arial" w:hAnsi="Arial" w:cs="Arial"/>
                <w:sz w:val="20"/>
                <w:szCs w:val="20"/>
              </w:rPr>
              <w:lastRenderedPageBreak/>
              <w:t>2</w:t>
            </w:r>
          </w:p>
        </w:tc>
        <w:tc>
          <w:tcPr>
            <w:tcW w:w="2255" w:type="dxa"/>
            <w:tcBorders>
              <w:top w:val="nil"/>
              <w:left w:val="nil"/>
              <w:bottom w:val="single" w:sz="4" w:space="0" w:color="000000"/>
              <w:right w:val="single" w:sz="4" w:space="0" w:color="000000"/>
            </w:tcBorders>
            <w:shd w:val="clear" w:color="auto" w:fill="auto"/>
            <w:noWrap/>
            <w:vAlign w:val="bottom"/>
            <w:hideMark/>
          </w:tcPr>
          <w:p w14:paraId="54418B93" w14:textId="350F2F1F"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88</w:t>
            </w:r>
          </w:p>
        </w:tc>
        <w:tc>
          <w:tcPr>
            <w:tcW w:w="1928" w:type="dxa"/>
            <w:tcBorders>
              <w:top w:val="nil"/>
              <w:left w:val="nil"/>
              <w:bottom w:val="single" w:sz="4" w:space="0" w:color="000000"/>
              <w:right w:val="single" w:sz="4" w:space="0" w:color="000000"/>
            </w:tcBorders>
            <w:shd w:val="clear" w:color="auto" w:fill="auto"/>
            <w:noWrap/>
            <w:vAlign w:val="bottom"/>
            <w:hideMark/>
          </w:tcPr>
          <w:p w14:paraId="71945A18" w14:textId="779AB0A2"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005,</w:t>
            </w:r>
            <w:r w:rsidR="009250C9">
              <w:rPr>
                <w:rFonts w:ascii="Arial" w:hAnsi="Arial" w:cs="Arial"/>
                <w:sz w:val="20"/>
                <w:szCs w:val="20"/>
              </w:rPr>
              <w:t>07</w:t>
            </w:r>
          </w:p>
        </w:tc>
        <w:tc>
          <w:tcPr>
            <w:tcW w:w="2182" w:type="dxa"/>
            <w:tcBorders>
              <w:top w:val="nil"/>
              <w:left w:val="nil"/>
              <w:bottom w:val="single" w:sz="4" w:space="0" w:color="000000"/>
              <w:right w:val="single" w:sz="4" w:space="0" w:color="000000"/>
            </w:tcBorders>
            <w:shd w:val="clear" w:color="auto" w:fill="auto"/>
            <w:noWrap/>
            <w:vAlign w:val="bottom"/>
            <w:hideMark/>
          </w:tcPr>
          <w:p w14:paraId="635146CC" w14:textId="490A61AF" w:rsidR="009250C9" w:rsidRDefault="002C3C7F" w:rsidP="005559FE">
            <w:pPr>
              <w:jc w:val="right"/>
              <w:rPr>
                <w:rFonts w:ascii="Arial" w:hAnsi="Arial" w:cs="Arial"/>
                <w:sz w:val="20"/>
                <w:szCs w:val="20"/>
              </w:rPr>
            </w:pPr>
            <w:r>
              <w:rPr>
                <w:rFonts w:ascii="Arial" w:hAnsi="Arial" w:cs="Arial"/>
                <w:sz w:val="20"/>
                <w:szCs w:val="20"/>
              </w:rPr>
              <w:t>19,</w:t>
            </w:r>
            <w:r w:rsidR="009250C9">
              <w:rPr>
                <w:rFonts w:ascii="Arial" w:hAnsi="Arial" w:cs="Arial"/>
                <w:sz w:val="20"/>
                <w:szCs w:val="20"/>
              </w:rPr>
              <w:t>81</w:t>
            </w:r>
          </w:p>
        </w:tc>
      </w:tr>
      <w:tr w:rsidR="00966934" w14:paraId="76C9D0DF"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25EBDC30" w14:textId="77777777" w:rsidR="009250C9" w:rsidRDefault="009250C9">
            <w:pPr>
              <w:jc w:val="right"/>
              <w:rPr>
                <w:rFonts w:ascii="Arial" w:hAnsi="Arial" w:cs="Arial"/>
                <w:sz w:val="20"/>
                <w:szCs w:val="20"/>
              </w:rPr>
            </w:pPr>
            <w:r>
              <w:rPr>
                <w:rFonts w:ascii="Arial" w:hAnsi="Arial" w:cs="Arial"/>
                <w:sz w:val="20"/>
                <w:szCs w:val="20"/>
              </w:rPr>
              <w:t>4</w:t>
            </w:r>
          </w:p>
        </w:tc>
        <w:tc>
          <w:tcPr>
            <w:tcW w:w="2255" w:type="dxa"/>
            <w:tcBorders>
              <w:top w:val="nil"/>
              <w:left w:val="nil"/>
              <w:bottom w:val="single" w:sz="4" w:space="0" w:color="000000"/>
              <w:right w:val="single" w:sz="4" w:space="0" w:color="000000"/>
            </w:tcBorders>
            <w:shd w:val="clear" w:color="auto" w:fill="auto"/>
            <w:noWrap/>
            <w:vAlign w:val="bottom"/>
            <w:hideMark/>
          </w:tcPr>
          <w:p w14:paraId="646AD70E" w14:textId="5BA885A0"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72</w:t>
            </w:r>
          </w:p>
        </w:tc>
        <w:tc>
          <w:tcPr>
            <w:tcW w:w="1928" w:type="dxa"/>
            <w:tcBorders>
              <w:top w:val="nil"/>
              <w:left w:val="nil"/>
              <w:bottom w:val="single" w:sz="4" w:space="0" w:color="000000"/>
              <w:right w:val="single" w:sz="4" w:space="0" w:color="000000"/>
            </w:tcBorders>
            <w:shd w:val="clear" w:color="auto" w:fill="auto"/>
            <w:noWrap/>
            <w:vAlign w:val="bottom"/>
            <w:hideMark/>
          </w:tcPr>
          <w:p w14:paraId="71C92812" w14:textId="04773449" w:rsidR="009250C9" w:rsidRDefault="005559FE" w:rsidP="005559FE">
            <w:pPr>
              <w:jc w:val="right"/>
              <w:rPr>
                <w:rFonts w:ascii="Arial" w:hAnsi="Arial" w:cs="Arial"/>
                <w:sz w:val="20"/>
                <w:szCs w:val="20"/>
              </w:rPr>
            </w:pPr>
            <w:r>
              <w:rPr>
                <w:rFonts w:ascii="Arial" w:hAnsi="Arial" w:cs="Arial"/>
                <w:sz w:val="20"/>
                <w:szCs w:val="20"/>
              </w:rPr>
              <w:t>5</w:t>
            </w:r>
            <w:r w:rsidR="0062684B">
              <w:rPr>
                <w:rFonts w:ascii="Arial" w:hAnsi="Arial" w:cs="Arial"/>
                <w:sz w:val="20"/>
                <w:szCs w:val="20"/>
              </w:rPr>
              <w:t xml:space="preserve"> </w:t>
            </w:r>
            <w:r>
              <w:rPr>
                <w:rFonts w:ascii="Arial" w:hAnsi="Arial" w:cs="Arial"/>
                <w:sz w:val="20"/>
                <w:szCs w:val="20"/>
              </w:rPr>
              <w:t>409,</w:t>
            </w:r>
            <w:r w:rsidR="009250C9">
              <w:rPr>
                <w:rFonts w:ascii="Arial" w:hAnsi="Arial" w:cs="Arial"/>
                <w:sz w:val="20"/>
                <w:szCs w:val="20"/>
              </w:rPr>
              <w:t>18</w:t>
            </w:r>
          </w:p>
        </w:tc>
        <w:tc>
          <w:tcPr>
            <w:tcW w:w="2182" w:type="dxa"/>
            <w:tcBorders>
              <w:top w:val="nil"/>
              <w:left w:val="nil"/>
              <w:bottom w:val="single" w:sz="4" w:space="0" w:color="000000"/>
              <w:right w:val="single" w:sz="4" w:space="0" w:color="000000"/>
            </w:tcBorders>
            <w:shd w:val="clear" w:color="auto" w:fill="auto"/>
            <w:noWrap/>
            <w:vAlign w:val="bottom"/>
            <w:hideMark/>
          </w:tcPr>
          <w:p w14:paraId="4D1341A2" w14:textId="2E5254D6" w:rsidR="009250C9" w:rsidRDefault="002C3C7F" w:rsidP="005559FE">
            <w:pPr>
              <w:jc w:val="right"/>
              <w:rPr>
                <w:rFonts w:ascii="Arial" w:hAnsi="Arial" w:cs="Arial"/>
                <w:sz w:val="20"/>
                <w:szCs w:val="20"/>
              </w:rPr>
            </w:pPr>
            <w:r>
              <w:rPr>
                <w:rFonts w:ascii="Arial" w:hAnsi="Arial" w:cs="Arial"/>
                <w:sz w:val="20"/>
                <w:szCs w:val="20"/>
              </w:rPr>
              <w:t>26,</w:t>
            </w:r>
            <w:r w:rsidR="009250C9">
              <w:rPr>
                <w:rFonts w:ascii="Arial" w:hAnsi="Arial" w:cs="Arial"/>
                <w:sz w:val="20"/>
                <w:szCs w:val="20"/>
              </w:rPr>
              <w:t>46</w:t>
            </w:r>
          </w:p>
        </w:tc>
      </w:tr>
      <w:tr w:rsidR="00966934" w14:paraId="499816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75EDFDE" w14:textId="77777777" w:rsidR="009250C9" w:rsidRDefault="009250C9">
            <w:pPr>
              <w:jc w:val="right"/>
              <w:rPr>
                <w:rFonts w:ascii="Arial" w:hAnsi="Arial" w:cs="Arial"/>
                <w:sz w:val="20"/>
                <w:szCs w:val="20"/>
              </w:rPr>
            </w:pPr>
            <w:r>
              <w:rPr>
                <w:rFonts w:ascii="Arial" w:hAnsi="Arial" w:cs="Arial"/>
                <w:sz w:val="20"/>
                <w:szCs w:val="20"/>
              </w:rPr>
              <w:t>8</w:t>
            </w:r>
          </w:p>
        </w:tc>
        <w:tc>
          <w:tcPr>
            <w:tcW w:w="2255" w:type="dxa"/>
            <w:tcBorders>
              <w:top w:val="nil"/>
              <w:left w:val="nil"/>
              <w:bottom w:val="single" w:sz="4" w:space="0" w:color="000000"/>
              <w:right w:val="single" w:sz="4" w:space="0" w:color="000000"/>
            </w:tcBorders>
            <w:shd w:val="clear" w:color="auto" w:fill="auto"/>
            <w:noWrap/>
            <w:vAlign w:val="bottom"/>
            <w:hideMark/>
          </w:tcPr>
          <w:p w14:paraId="4DBF0E01" w14:textId="07371C85"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04</w:t>
            </w:r>
          </w:p>
        </w:tc>
        <w:tc>
          <w:tcPr>
            <w:tcW w:w="1928" w:type="dxa"/>
            <w:tcBorders>
              <w:top w:val="nil"/>
              <w:left w:val="nil"/>
              <w:bottom w:val="single" w:sz="4" w:space="0" w:color="000000"/>
              <w:right w:val="single" w:sz="4" w:space="0" w:color="000000"/>
            </w:tcBorders>
            <w:shd w:val="clear" w:color="auto" w:fill="auto"/>
            <w:noWrap/>
            <w:vAlign w:val="bottom"/>
            <w:hideMark/>
          </w:tcPr>
          <w:p w14:paraId="35892BB5" w14:textId="6C1D8AB1" w:rsidR="009250C9" w:rsidRDefault="005559FE" w:rsidP="005559FE">
            <w:pPr>
              <w:jc w:val="right"/>
              <w:rPr>
                <w:rFonts w:ascii="Arial" w:hAnsi="Arial" w:cs="Arial"/>
                <w:sz w:val="20"/>
                <w:szCs w:val="20"/>
              </w:rPr>
            </w:pPr>
            <w:r>
              <w:rPr>
                <w:rFonts w:ascii="Arial" w:hAnsi="Arial" w:cs="Arial"/>
                <w:sz w:val="20"/>
                <w:szCs w:val="20"/>
              </w:rPr>
              <w:t>7</w:t>
            </w:r>
            <w:r w:rsidR="0062684B">
              <w:rPr>
                <w:rFonts w:ascii="Arial" w:hAnsi="Arial" w:cs="Arial"/>
                <w:sz w:val="20"/>
                <w:szCs w:val="20"/>
              </w:rPr>
              <w:t xml:space="preserve"> </w:t>
            </w:r>
            <w:r>
              <w:rPr>
                <w:rFonts w:ascii="Arial" w:hAnsi="Arial" w:cs="Arial"/>
                <w:sz w:val="20"/>
                <w:szCs w:val="20"/>
              </w:rPr>
              <w:t>248,</w:t>
            </w:r>
            <w:r w:rsidR="009250C9">
              <w:rPr>
                <w:rFonts w:ascii="Arial" w:hAnsi="Arial" w:cs="Arial"/>
                <w:sz w:val="20"/>
                <w:szCs w:val="20"/>
              </w:rPr>
              <w:t>57</w:t>
            </w:r>
          </w:p>
        </w:tc>
        <w:tc>
          <w:tcPr>
            <w:tcW w:w="2182" w:type="dxa"/>
            <w:tcBorders>
              <w:top w:val="nil"/>
              <w:left w:val="nil"/>
              <w:bottom w:val="single" w:sz="4" w:space="0" w:color="000000"/>
              <w:right w:val="single" w:sz="4" w:space="0" w:color="000000"/>
            </w:tcBorders>
            <w:shd w:val="clear" w:color="auto" w:fill="auto"/>
            <w:noWrap/>
            <w:vAlign w:val="bottom"/>
            <w:hideMark/>
          </w:tcPr>
          <w:p w14:paraId="6A5E9572" w14:textId="278D5C8D" w:rsidR="009250C9" w:rsidRDefault="002C3C7F" w:rsidP="005559FE">
            <w:pPr>
              <w:jc w:val="right"/>
              <w:rPr>
                <w:rFonts w:ascii="Arial" w:hAnsi="Arial" w:cs="Arial"/>
                <w:sz w:val="20"/>
                <w:szCs w:val="20"/>
              </w:rPr>
            </w:pPr>
            <w:r>
              <w:rPr>
                <w:rFonts w:ascii="Arial" w:hAnsi="Arial" w:cs="Arial"/>
                <w:sz w:val="20"/>
                <w:szCs w:val="20"/>
              </w:rPr>
              <w:t>43,</w:t>
            </w:r>
            <w:r w:rsidR="009250C9">
              <w:rPr>
                <w:rFonts w:ascii="Arial" w:hAnsi="Arial" w:cs="Arial"/>
                <w:sz w:val="20"/>
                <w:szCs w:val="20"/>
              </w:rPr>
              <w:t>07</w:t>
            </w:r>
          </w:p>
        </w:tc>
      </w:tr>
      <w:tr w:rsidR="00966934" w14:paraId="209BE89B"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A9D34CF" w14:textId="77777777" w:rsidR="009250C9" w:rsidRDefault="009250C9">
            <w:pPr>
              <w:jc w:val="right"/>
              <w:rPr>
                <w:rFonts w:ascii="Arial" w:hAnsi="Arial" w:cs="Arial"/>
                <w:sz w:val="20"/>
                <w:szCs w:val="20"/>
              </w:rPr>
            </w:pPr>
            <w:r>
              <w:rPr>
                <w:rFonts w:ascii="Arial" w:hAnsi="Arial" w:cs="Arial"/>
                <w:sz w:val="20"/>
                <w:szCs w:val="20"/>
              </w:rPr>
              <w:t>16</w:t>
            </w:r>
          </w:p>
        </w:tc>
        <w:tc>
          <w:tcPr>
            <w:tcW w:w="2255" w:type="dxa"/>
            <w:tcBorders>
              <w:top w:val="nil"/>
              <w:left w:val="nil"/>
              <w:bottom w:val="single" w:sz="4" w:space="0" w:color="000000"/>
              <w:right w:val="single" w:sz="4" w:space="0" w:color="000000"/>
            </w:tcBorders>
            <w:shd w:val="clear" w:color="auto" w:fill="auto"/>
            <w:noWrap/>
            <w:vAlign w:val="bottom"/>
            <w:hideMark/>
          </w:tcPr>
          <w:p w14:paraId="2BFFCE0E" w14:textId="5A2583B1"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0F90B54C" w14:textId="445E8EA7"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490,</w:t>
            </w:r>
            <w:r w:rsidR="009250C9">
              <w:rPr>
                <w:rFonts w:ascii="Arial" w:hAnsi="Arial" w:cs="Arial"/>
                <w:sz w:val="20"/>
                <w:szCs w:val="20"/>
              </w:rPr>
              <w:t>27</w:t>
            </w:r>
          </w:p>
        </w:tc>
        <w:tc>
          <w:tcPr>
            <w:tcW w:w="2182" w:type="dxa"/>
            <w:tcBorders>
              <w:top w:val="nil"/>
              <w:left w:val="nil"/>
              <w:bottom w:val="single" w:sz="4" w:space="0" w:color="000000"/>
              <w:right w:val="single" w:sz="4" w:space="0" w:color="000000"/>
            </w:tcBorders>
            <w:shd w:val="clear" w:color="auto" w:fill="auto"/>
            <w:noWrap/>
            <w:vAlign w:val="bottom"/>
            <w:hideMark/>
          </w:tcPr>
          <w:p w14:paraId="3D87DFA7" w14:textId="752459A6" w:rsidR="009250C9" w:rsidRDefault="002C3C7F" w:rsidP="005559FE">
            <w:pPr>
              <w:jc w:val="right"/>
              <w:rPr>
                <w:rFonts w:ascii="Arial" w:hAnsi="Arial" w:cs="Arial"/>
                <w:sz w:val="20"/>
                <w:szCs w:val="20"/>
              </w:rPr>
            </w:pPr>
            <w:r>
              <w:rPr>
                <w:rFonts w:ascii="Arial" w:hAnsi="Arial" w:cs="Arial"/>
                <w:sz w:val="20"/>
                <w:szCs w:val="20"/>
              </w:rPr>
              <w:t>88,</w:t>
            </w:r>
            <w:r w:rsidR="009250C9">
              <w:rPr>
                <w:rFonts w:ascii="Arial" w:hAnsi="Arial" w:cs="Arial"/>
                <w:sz w:val="20"/>
                <w:szCs w:val="20"/>
              </w:rPr>
              <w:t>14</w:t>
            </w:r>
          </w:p>
        </w:tc>
      </w:tr>
      <w:tr w:rsidR="00966934" w14:paraId="6846D1FE"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8373B1B" w14:textId="77777777" w:rsidR="009250C9" w:rsidRDefault="009250C9">
            <w:pPr>
              <w:jc w:val="right"/>
              <w:rPr>
                <w:rFonts w:ascii="Arial" w:hAnsi="Arial" w:cs="Arial"/>
                <w:sz w:val="20"/>
                <w:szCs w:val="20"/>
              </w:rPr>
            </w:pPr>
            <w:r>
              <w:rPr>
                <w:rFonts w:ascii="Arial" w:hAnsi="Arial" w:cs="Arial"/>
                <w:sz w:val="20"/>
                <w:szCs w:val="20"/>
              </w:rPr>
              <w:t>32</w:t>
            </w:r>
          </w:p>
        </w:tc>
        <w:tc>
          <w:tcPr>
            <w:tcW w:w="2255" w:type="dxa"/>
            <w:tcBorders>
              <w:top w:val="nil"/>
              <w:left w:val="nil"/>
              <w:bottom w:val="single" w:sz="4" w:space="0" w:color="000000"/>
              <w:right w:val="single" w:sz="4" w:space="0" w:color="000000"/>
            </w:tcBorders>
            <w:shd w:val="clear" w:color="auto" w:fill="auto"/>
            <w:noWrap/>
            <w:vAlign w:val="bottom"/>
            <w:hideMark/>
          </w:tcPr>
          <w:p w14:paraId="19E34883" w14:textId="3490105B"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3F618AED" w14:textId="2AA7C257" w:rsidR="009250C9" w:rsidRDefault="005559FE" w:rsidP="005559FE">
            <w:pPr>
              <w:jc w:val="right"/>
              <w:rPr>
                <w:rFonts w:ascii="Arial" w:hAnsi="Arial" w:cs="Arial"/>
                <w:sz w:val="20"/>
                <w:szCs w:val="20"/>
              </w:rPr>
            </w:pPr>
            <w:r>
              <w:rPr>
                <w:rFonts w:ascii="Arial" w:hAnsi="Arial" w:cs="Arial"/>
                <w:sz w:val="20"/>
                <w:szCs w:val="20"/>
              </w:rPr>
              <w:t>4</w:t>
            </w:r>
            <w:r w:rsidR="0062684B">
              <w:rPr>
                <w:rFonts w:ascii="Arial" w:hAnsi="Arial" w:cs="Arial"/>
                <w:sz w:val="20"/>
                <w:szCs w:val="20"/>
              </w:rPr>
              <w:t xml:space="preserve"> </w:t>
            </w:r>
            <w:r>
              <w:rPr>
                <w:rFonts w:ascii="Arial" w:hAnsi="Arial" w:cs="Arial"/>
                <w:sz w:val="20"/>
                <w:szCs w:val="20"/>
              </w:rPr>
              <w:t>570,</w:t>
            </w:r>
            <w:r w:rsidR="009250C9">
              <w:rPr>
                <w:rFonts w:ascii="Arial" w:hAnsi="Arial" w:cs="Arial"/>
                <w:sz w:val="20"/>
                <w:szCs w:val="20"/>
              </w:rPr>
              <w:t>13</w:t>
            </w:r>
          </w:p>
        </w:tc>
        <w:tc>
          <w:tcPr>
            <w:tcW w:w="2182" w:type="dxa"/>
            <w:tcBorders>
              <w:top w:val="nil"/>
              <w:left w:val="nil"/>
              <w:bottom w:val="single" w:sz="4" w:space="0" w:color="000000"/>
              <w:right w:val="single" w:sz="4" w:space="0" w:color="000000"/>
            </w:tcBorders>
            <w:shd w:val="clear" w:color="auto" w:fill="auto"/>
            <w:noWrap/>
            <w:vAlign w:val="bottom"/>
            <w:hideMark/>
          </w:tcPr>
          <w:p w14:paraId="1C1B8EED" w14:textId="0E9019A3" w:rsidR="009250C9" w:rsidRDefault="002C3C7F" w:rsidP="005559FE">
            <w:pPr>
              <w:jc w:val="right"/>
              <w:rPr>
                <w:rFonts w:ascii="Arial" w:hAnsi="Arial" w:cs="Arial"/>
                <w:sz w:val="20"/>
                <w:szCs w:val="20"/>
              </w:rPr>
            </w:pPr>
            <w:r>
              <w:rPr>
                <w:rFonts w:ascii="Arial" w:hAnsi="Arial" w:cs="Arial"/>
                <w:sz w:val="20"/>
                <w:szCs w:val="20"/>
              </w:rPr>
              <w:t>288,</w:t>
            </w:r>
            <w:r w:rsidR="009250C9">
              <w:rPr>
                <w:rFonts w:ascii="Arial" w:hAnsi="Arial" w:cs="Arial"/>
                <w:sz w:val="20"/>
                <w:szCs w:val="20"/>
              </w:rPr>
              <w:t>51</w:t>
            </w:r>
          </w:p>
        </w:tc>
      </w:tr>
    </w:tbl>
    <w:p w14:paraId="170B4AE2" w14:textId="77777777" w:rsidR="009250C9" w:rsidRDefault="009250C9" w:rsidP="00834073"/>
    <w:p w14:paraId="203848EE" w14:textId="73F63A5E" w:rsidR="009250C9" w:rsidRDefault="009250C9" w:rsidP="009250C9">
      <w:pPr>
        <w:pStyle w:val="Caption"/>
        <w:keepNext/>
      </w:pPr>
      <w:bookmarkStart w:id="560" w:name="_Toc503189165"/>
      <w:r>
        <w:t xml:space="preserve">Table </w:t>
      </w:r>
      <w:r>
        <w:fldChar w:fldCharType="begin"/>
      </w:r>
      <w:r>
        <w:instrText xml:space="preserve"> SEQ Table \* ARABIC </w:instrText>
      </w:r>
      <w:r>
        <w:fldChar w:fldCharType="separate"/>
      </w:r>
      <w:r w:rsidR="00150CFD">
        <w:rPr>
          <w:noProof/>
        </w:rPr>
        <w:t>32</w:t>
      </w:r>
      <w:r>
        <w:fldChar w:fldCharType="end"/>
      </w:r>
      <w:r>
        <w:t xml:space="preserve"> QCD part 2 test case 2</w:t>
      </w:r>
      <w:r w:rsidRPr="00B867EE">
        <w:t xml:space="preserve"> metrics on </w:t>
      </w:r>
      <w:proofErr w:type="spellStart"/>
      <w:r w:rsidR="003E28C8">
        <w:t>Frioul</w:t>
      </w:r>
      <w:proofErr w:type="spellEnd"/>
      <w:r w:rsidR="003E28C8">
        <w:t>-PCP</w:t>
      </w:r>
      <w:bookmarkEnd w:id="560"/>
    </w:p>
    <w:tbl>
      <w:tblPr>
        <w:tblW w:w="9545" w:type="dxa"/>
        <w:tblLook w:val="04A0" w:firstRow="1" w:lastRow="0" w:firstColumn="1" w:lastColumn="0" w:noHBand="0" w:noVBand="1"/>
      </w:tblPr>
      <w:tblGrid>
        <w:gridCol w:w="3180"/>
        <w:gridCol w:w="2360"/>
        <w:gridCol w:w="1860"/>
        <w:gridCol w:w="2145"/>
      </w:tblGrid>
      <w:tr w:rsidR="002C3C7F" w14:paraId="4850382C" w14:textId="77777777" w:rsidTr="002C3C7F">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8E24" w14:textId="482A1F0F" w:rsidR="009250C9" w:rsidRDefault="009250C9">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6897DF41" w14:textId="77777777" w:rsidR="009250C9" w:rsidRDefault="009250C9">
            <w:pPr>
              <w:rPr>
                <w:rFonts w:ascii="Arial" w:hAnsi="Arial" w:cs="Arial"/>
                <w:b/>
                <w:bCs/>
                <w:sz w:val="20"/>
                <w:szCs w:val="20"/>
              </w:rPr>
            </w:pPr>
            <w:r>
              <w:rPr>
                <w:rFonts w:ascii="Arial" w:hAnsi="Arial" w:cs="Arial"/>
                <w:b/>
                <w:bCs/>
                <w:sz w:val="20"/>
                <w:szCs w:val="20"/>
              </w:rPr>
              <w:t>Time to solution</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255CBB33" w14:textId="180DE8F5"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71864D4B" w14:textId="4AFE13CB"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2C3C7F" w14:paraId="7B36830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7C8A0" w14:textId="77777777" w:rsidR="009250C9" w:rsidRDefault="009250C9">
            <w:pPr>
              <w:jc w:val="right"/>
              <w:rPr>
                <w:rFonts w:ascii="Arial" w:hAnsi="Arial" w:cs="Arial"/>
                <w:sz w:val="20"/>
                <w:szCs w:val="20"/>
              </w:rPr>
            </w:pPr>
            <w:r>
              <w:rPr>
                <w:rFonts w:ascii="Arial" w:hAnsi="Arial" w:cs="Arial"/>
                <w:sz w:val="20"/>
                <w:szCs w:val="20"/>
              </w:rPr>
              <w:t>8</w:t>
            </w:r>
          </w:p>
        </w:tc>
        <w:tc>
          <w:tcPr>
            <w:tcW w:w="2360" w:type="dxa"/>
            <w:tcBorders>
              <w:top w:val="nil"/>
              <w:left w:val="nil"/>
              <w:bottom w:val="single" w:sz="4" w:space="0" w:color="auto"/>
              <w:right w:val="single" w:sz="4" w:space="0" w:color="auto"/>
            </w:tcBorders>
            <w:shd w:val="clear" w:color="auto" w:fill="auto"/>
            <w:noWrap/>
            <w:vAlign w:val="bottom"/>
            <w:hideMark/>
          </w:tcPr>
          <w:p w14:paraId="1C287765" w14:textId="703C1611" w:rsidR="009250C9" w:rsidRDefault="005559FE" w:rsidP="005559FE">
            <w:pPr>
              <w:jc w:val="right"/>
              <w:rPr>
                <w:rFonts w:ascii="Arial" w:hAnsi="Arial" w:cs="Arial"/>
                <w:sz w:val="20"/>
                <w:szCs w:val="20"/>
              </w:rPr>
            </w:pPr>
            <w:r>
              <w:rPr>
                <w:rFonts w:ascii="Arial" w:hAnsi="Arial" w:cs="Arial"/>
                <w:sz w:val="20"/>
                <w:szCs w:val="20"/>
              </w:rPr>
              <w:t>194,</w:t>
            </w:r>
            <w:r w:rsidR="009250C9">
              <w:rPr>
                <w:rFonts w:ascii="Arial" w:hAnsi="Arial" w:cs="Arial"/>
                <w:sz w:val="20"/>
                <w:szCs w:val="20"/>
              </w:rPr>
              <w:t>6</w:t>
            </w:r>
          </w:p>
        </w:tc>
        <w:tc>
          <w:tcPr>
            <w:tcW w:w="1860" w:type="dxa"/>
            <w:tcBorders>
              <w:top w:val="nil"/>
              <w:left w:val="nil"/>
              <w:bottom w:val="single" w:sz="4" w:space="0" w:color="auto"/>
              <w:right w:val="single" w:sz="4" w:space="0" w:color="auto"/>
            </w:tcBorders>
            <w:shd w:val="clear" w:color="auto" w:fill="auto"/>
            <w:noWrap/>
            <w:vAlign w:val="bottom"/>
            <w:hideMark/>
          </w:tcPr>
          <w:p w14:paraId="57792C4A" w14:textId="120D9478" w:rsidR="009250C9" w:rsidRDefault="005559FE" w:rsidP="005559FE">
            <w:pPr>
              <w:jc w:val="right"/>
              <w:rPr>
                <w:rFonts w:ascii="Arial" w:hAnsi="Arial" w:cs="Arial"/>
                <w:sz w:val="20"/>
                <w:szCs w:val="20"/>
              </w:rPr>
            </w:pPr>
            <w:r>
              <w:rPr>
                <w:rFonts w:ascii="Arial" w:hAnsi="Arial" w:cs="Arial"/>
                <w:sz w:val="20"/>
                <w:szCs w:val="20"/>
              </w:rPr>
              <w:t>828,</w:t>
            </w:r>
            <w:r w:rsidR="009250C9">
              <w:rPr>
                <w:rFonts w:ascii="Arial" w:hAnsi="Arial" w:cs="Arial"/>
                <w:sz w:val="20"/>
                <w:szCs w:val="20"/>
              </w:rPr>
              <w:t>94</w:t>
            </w:r>
          </w:p>
        </w:tc>
        <w:tc>
          <w:tcPr>
            <w:tcW w:w="2145" w:type="dxa"/>
            <w:tcBorders>
              <w:top w:val="nil"/>
              <w:left w:val="nil"/>
              <w:bottom w:val="single" w:sz="4" w:space="0" w:color="auto"/>
              <w:right w:val="single" w:sz="4" w:space="0" w:color="auto"/>
            </w:tcBorders>
            <w:shd w:val="clear" w:color="auto" w:fill="auto"/>
            <w:noWrap/>
            <w:vAlign w:val="bottom"/>
            <w:hideMark/>
          </w:tcPr>
          <w:p w14:paraId="5EA5017A" w14:textId="5E459F16" w:rsidR="009250C9" w:rsidRDefault="009250C9" w:rsidP="005559FE">
            <w:pPr>
              <w:jc w:val="right"/>
              <w:rPr>
                <w:rFonts w:ascii="Arial" w:hAnsi="Arial" w:cs="Arial"/>
                <w:sz w:val="20"/>
                <w:szCs w:val="20"/>
              </w:rPr>
            </w:pPr>
            <w:r>
              <w:rPr>
                <w:rFonts w:ascii="Arial" w:hAnsi="Arial" w:cs="Arial"/>
                <w:sz w:val="20"/>
                <w:szCs w:val="20"/>
              </w:rPr>
              <w:t>522.8</w:t>
            </w:r>
          </w:p>
        </w:tc>
      </w:tr>
      <w:tr w:rsidR="002C3C7F" w14:paraId="74B46B64"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54E92D7" w14:textId="77777777" w:rsidR="009250C9" w:rsidRDefault="009250C9">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auto"/>
              <w:right w:val="single" w:sz="4" w:space="0" w:color="auto"/>
            </w:tcBorders>
            <w:shd w:val="clear" w:color="auto" w:fill="auto"/>
            <w:noWrap/>
            <w:vAlign w:val="bottom"/>
            <w:hideMark/>
          </w:tcPr>
          <w:p w14:paraId="62642B87" w14:textId="244D990E" w:rsidR="009250C9" w:rsidRDefault="005559FE" w:rsidP="005559FE">
            <w:pPr>
              <w:jc w:val="right"/>
              <w:rPr>
                <w:rFonts w:ascii="Arial" w:hAnsi="Arial" w:cs="Arial"/>
                <w:sz w:val="20"/>
                <w:szCs w:val="20"/>
              </w:rPr>
            </w:pPr>
            <w:r>
              <w:rPr>
                <w:rFonts w:ascii="Arial" w:hAnsi="Arial" w:cs="Arial"/>
                <w:sz w:val="20"/>
                <w:szCs w:val="20"/>
              </w:rPr>
              <w:t>126,</w:t>
            </w:r>
            <w:r w:rsidR="009250C9">
              <w:rPr>
                <w:rFonts w:ascii="Arial" w:hAnsi="Arial" w:cs="Arial"/>
                <w:sz w:val="20"/>
                <w:szCs w:val="20"/>
              </w:rPr>
              <w:t>8</w:t>
            </w:r>
          </w:p>
        </w:tc>
        <w:tc>
          <w:tcPr>
            <w:tcW w:w="1860" w:type="dxa"/>
            <w:tcBorders>
              <w:top w:val="nil"/>
              <w:left w:val="nil"/>
              <w:bottom w:val="single" w:sz="4" w:space="0" w:color="auto"/>
              <w:right w:val="single" w:sz="4" w:space="0" w:color="auto"/>
            </w:tcBorders>
            <w:shd w:val="clear" w:color="auto" w:fill="auto"/>
            <w:noWrap/>
            <w:vAlign w:val="bottom"/>
            <w:hideMark/>
          </w:tcPr>
          <w:p w14:paraId="37E6C9C3" w14:textId="16B5CEB4" w:rsidR="009250C9" w:rsidRDefault="0062684B" w:rsidP="005559FE">
            <w:pPr>
              <w:jc w:val="right"/>
              <w:rPr>
                <w:rFonts w:ascii="Arial" w:hAnsi="Arial" w:cs="Arial"/>
                <w:sz w:val="20"/>
                <w:szCs w:val="20"/>
              </w:rPr>
            </w:pPr>
            <w:r>
              <w:rPr>
                <w:rFonts w:ascii="Arial" w:hAnsi="Arial" w:cs="Arial"/>
                <w:sz w:val="20"/>
                <w:szCs w:val="20"/>
              </w:rPr>
              <w:t xml:space="preserve"> </w:t>
            </w:r>
            <w:r w:rsidR="005559FE">
              <w:rPr>
                <w:rFonts w:ascii="Arial" w:hAnsi="Arial" w:cs="Arial"/>
                <w:sz w:val="20"/>
                <w:szCs w:val="20"/>
              </w:rPr>
              <w:t>1</w:t>
            </w:r>
            <w:r>
              <w:rPr>
                <w:rFonts w:ascii="Arial" w:hAnsi="Arial" w:cs="Arial"/>
                <w:sz w:val="20"/>
                <w:szCs w:val="20"/>
              </w:rPr>
              <w:t xml:space="preserve"> </w:t>
            </w:r>
            <w:r w:rsidR="005559FE">
              <w:rPr>
                <w:rFonts w:ascii="Arial" w:hAnsi="Arial" w:cs="Arial"/>
                <w:sz w:val="20"/>
                <w:szCs w:val="20"/>
              </w:rPr>
              <w:t>272,</w:t>
            </w:r>
            <w:r w:rsidR="009250C9">
              <w:rPr>
                <w:rFonts w:ascii="Arial" w:hAnsi="Arial" w:cs="Arial"/>
                <w:sz w:val="20"/>
                <w:szCs w:val="20"/>
              </w:rPr>
              <w:t>43</w:t>
            </w:r>
          </w:p>
        </w:tc>
        <w:tc>
          <w:tcPr>
            <w:tcW w:w="2145" w:type="dxa"/>
            <w:tcBorders>
              <w:top w:val="nil"/>
              <w:left w:val="nil"/>
              <w:bottom w:val="single" w:sz="4" w:space="0" w:color="auto"/>
              <w:right w:val="single" w:sz="4" w:space="0" w:color="auto"/>
            </w:tcBorders>
            <w:shd w:val="clear" w:color="auto" w:fill="auto"/>
            <w:noWrap/>
            <w:vAlign w:val="bottom"/>
            <w:hideMark/>
          </w:tcPr>
          <w:p w14:paraId="2BD71103" w14:textId="2FF4E4B6" w:rsidR="009250C9" w:rsidRDefault="009250C9" w:rsidP="005559FE">
            <w:pPr>
              <w:jc w:val="right"/>
              <w:rPr>
                <w:rFonts w:ascii="Arial" w:hAnsi="Arial" w:cs="Arial"/>
                <w:sz w:val="20"/>
                <w:szCs w:val="20"/>
              </w:rPr>
            </w:pPr>
            <w:r>
              <w:rPr>
                <w:rFonts w:ascii="Arial" w:hAnsi="Arial" w:cs="Arial"/>
                <w:sz w:val="20"/>
                <w:szCs w:val="20"/>
              </w:rPr>
              <w:t xml:space="preserve">611.3 </w:t>
            </w:r>
          </w:p>
        </w:tc>
      </w:tr>
      <w:tr w:rsidR="002C3C7F" w14:paraId="6240EA7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8CA39" w14:textId="77777777" w:rsidR="009250C9" w:rsidRDefault="009250C9">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auto"/>
              <w:right w:val="single" w:sz="4" w:space="0" w:color="auto"/>
            </w:tcBorders>
            <w:shd w:val="clear" w:color="auto" w:fill="auto"/>
            <w:noWrap/>
            <w:vAlign w:val="bottom"/>
            <w:hideMark/>
          </w:tcPr>
          <w:p w14:paraId="42C2BFF4" w14:textId="13CC4191" w:rsidR="009250C9" w:rsidRDefault="005559FE" w:rsidP="005559FE">
            <w:pPr>
              <w:jc w:val="right"/>
              <w:rPr>
                <w:rFonts w:ascii="Arial" w:hAnsi="Arial" w:cs="Arial"/>
                <w:sz w:val="20"/>
                <w:szCs w:val="20"/>
              </w:rPr>
            </w:pPr>
            <w:r>
              <w:rPr>
                <w:rFonts w:ascii="Arial" w:hAnsi="Arial" w:cs="Arial"/>
                <w:sz w:val="20"/>
                <w:szCs w:val="20"/>
              </w:rPr>
              <w:t>78,</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444AC5E9" w14:textId="57C77E38"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063,</w:t>
            </w:r>
            <w:r w:rsidR="009250C9">
              <w:rPr>
                <w:rFonts w:ascii="Arial" w:hAnsi="Arial" w:cs="Arial"/>
                <w:sz w:val="20"/>
                <w:szCs w:val="20"/>
              </w:rPr>
              <w:t>4</w:t>
            </w:r>
            <w:r w:rsidR="009F55FA">
              <w:rPr>
                <w:rFonts w:ascii="Arial" w:hAnsi="Arial" w:cs="Arial"/>
                <w:sz w:val="20"/>
                <w:szCs w:val="20"/>
              </w:rPr>
              <w:t>0</w:t>
            </w:r>
          </w:p>
        </w:tc>
        <w:tc>
          <w:tcPr>
            <w:tcW w:w="2145" w:type="dxa"/>
            <w:tcBorders>
              <w:top w:val="nil"/>
              <w:left w:val="nil"/>
              <w:bottom w:val="single" w:sz="4" w:space="0" w:color="auto"/>
              <w:right w:val="single" w:sz="4" w:space="0" w:color="auto"/>
            </w:tcBorders>
            <w:shd w:val="clear" w:color="auto" w:fill="auto"/>
            <w:noWrap/>
            <w:vAlign w:val="bottom"/>
            <w:hideMark/>
          </w:tcPr>
          <w:p w14:paraId="0397666C" w14:textId="60F6EC29" w:rsidR="009250C9" w:rsidRDefault="009250C9" w:rsidP="005559FE">
            <w:pPr>
              <w:jc w:val="right"/>
              <w:rPr>
                <w:rFonts w:ascii="Arial" w:hAnsi="Arial" w:cs="Arial"/>
                <w:sz w:val="20"/>
                <w:szCs w:val="20"/>
              </w:rPr>
            </w:pPr>
            <w:r>
              <w:rPr>
                <w:rFonts w:ascii="Arial" w:hAnsi="Arial" w:cs="Arial"/>
                <w:sz w:val="20"/>
                <w:szCs w:val="20"/>
              </w:rPr>
              <w:t>755.2</w:t>
            </w:r>
          </w:p>
        </w:tc>
      </w:tr>
      <w:tr w:rsidR="002C3C7F" w14:paraId="3959980B"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F70B285" w14:textId="77777777" w:rsidR="009250C9" w:rsidRDefault="009250C9">
            <w:pPr>
              <w:jc w:val="right"/>
              <w:rPr>
                <w:rFonts w:ascii="Arial" w:hAnsi="Arial" w:cs="Arial"/>
                <w:sz w:val="20"/>
                <w:szCs w:val="20"/>
              </w:rPr>
            </w:pPr>
            <w:r>
              <w:rPr>
                <w:rFonts w:ascii="Arial" w:hAnsi="Arial" w:cs="Arial"/>
                <w:sz w:val="20"/>
                <w:szCs w:val="20"/>
              </w:rPr>
              <w:t>64</w:t>
            </w:r>
          </w:p>
        </w:tc>
        <w:tc>
          <w:tcPr>
            <w:tcW w:w="2360" w:type="dxa"/>
            <w:tcBorders>
              <w:top w:val="nil"/>
              <w:left w:val="nil"/>
              <w:bottom w:val="single" w:sz="4" w:space="0" w:color="auto"/>
              <w:right w:val="single" w:sz="4" w:space="0" w:color="auto"/>
            </w:tcBorders>
            <w:shd w:val="clear" w:color="auto" w:fill="auto"/>
            <w:noWrap/>
            <w:vAlign w:val="bottom"/>
            <w:hideMark/>
          </w:tcPr>
          <w:p w14:paraId="517D94D9" w14:textId="1A11F4B8" w:rsidR="009250C9" w:rsidRDefault="005559FE" w:rsidP="005559FE">
            <w:pPr>
              <w:jc w:val="right"/>
              <w:rPr>
                <w:rFonts w:ascii="Arial" w:hAnsi="Arial" w:cs="Arial"/>
                <w:sz w:val="20"/>
                <w:szCs w:val="20"/>
              </w:rPr>
            </w:pPr>
            <w:r>
              <w:rPr>
                <w:rFonts w:ascii="Arial" w:hAnsi="Arial" w:cs="Arial"/>
                <w:sz w:val="20"/>
                <w:szCs w:val="20"/>
              </w:rPr>
              <w:t>57,</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59C41E79" w14:textId="7125EEBB"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819,</w:t>
            </w:r>
            <w:r w:rsidR="009250C9">
              <w:rPr>
                <w:rFonts w:ascii="Arial" w:hAnsi="Arial" w:cs="Arial"/>
                <w:sz w:val="20"/>
                <w:szCs w:val="20"/>
              </w:rPr>
              <w:t>23</w:t>
            </w:r>
          </w:p>
        </w:tc>
        <w:tc>
          <w:tcPr>
            <w:tcW w:w="2145" w:type="dxa"/>
            <w:tcBorders>
              <w:top w:val="nil"/>
              <w:left w:val="nil"/>
              <w:bottom w:val="single" w:sz="4" w:space="0" w:color="auto"/>
              <w:right w:val="single" w:sz="4" w:space="0" w:color="auto"/>
            </w:tcBorders>
            <w:shd w:val="clear" w:color="auto" w:fill="auto"/>
            <w:noWrap/>
            <w:vAlign w:val="bottom"/>
            <w:hideMark/>
          </w:tcPr>
          <w:p w14:paraId="53D1F966" w14:textId="3B288D95" w:rsidR="009250C9" w:rsidRDefault="009250C9" w:rsidP="005559FE">
            <w:pPr>
              <w:jc w:val="right"/>
              <w:rPr>
                <w:rFonts w:ascii="Arial" w:hAnsi="Arial" w:cs="Arial"/>
                <w:sz w:val="20"/>
                <w:szCs w:val="20"/>
              </w:rPr>
            </w:pPr>
            <w:r>
              <w:rPr>
                <w:rFonts w:ascii="Arial" w:hAnsi="Arial" w:cs="Arial"/>
                <w:sz w:val="20"/>
                <w:szCs w:val="20"/>
              </w:rPr>
              <w:t>1100</w:t>
            </w:r>
            <w:r w:rsidR="009F55FA">
              <w:rPr>
                <w:rFonts w:ascii="Arial" w:hAnsi="Arial" w:cs="Arial"/>
                <w:sz w:val="20"/>
                <w:szCs w:val="20"/>
              </w:rPr>
              <w:t>.0</w:t>
            </w:r>
          </w:p>
        </w:tc>
      </w:tr>
    </w:tbl>
    <w:p w14:paraId="6A599422" w14:textId="77777777" w:rsidR="00D2381A" w:rsidRDefault="00D2381A" w:rsidP="008269F2">
      <w:pPr>
        <w:spacing w:after="120"/>
        <w:jc w:val="both"/>
      </w:pPr>
    </w:p>
    <w:p w14:paraId="5260C234" w14:textId="4624ADE1" w:rsidR="00530026" w:rsidRPr="008269F2" w:rsidRDefault="00530026" w:rsidP="008269F2">
      <w:pPr>
        <w:spacing w:after="120"/>
        <w:jc w:val="both"/>
      </w:pPr>
      <w:r w:rsidRPr="00530026">
        <w:t>Test</w:t>
      </w:r>
      <w:r>
        <w:t xml:space="preserve"> </w:t>
      </w:r>
      <w:r w:rsidRPr="00530026">
        <w:t>case 1 consists of a 96x32x32x32 lattice, while test</w:t>
      </w:r>
      <w:r>
        <w:t xml:space="preserve"> </w:t>
      </w:r>
      <w:r w:rsidRPr="00530026">
        <w:t xml:space="preserve">case 2 is given by a 128x64x64x64 </w:t>
      </w:r>
      <w:r>
        <w:t>one</w:t>
      </w:r>
      <w:r w:rsidRPr="00530026">
        <w:t xml:space="preserve">. The benchmark kernels are optimized for the specific architectures which results into different implementation of the underlying conjugate gradient solver. Due to that only relative numbers can be compared. </w:t>
      </w:r>
      <w:r>
        <w:t>Benchmark kernels show</w:t>
      </w:r>
      <w:r w:rsidRPr="00530026">
        <w:t xml:space="preserve"> for the test</w:t>
      </w:r>
      <w:r>
        <w:t xml:space="preserve"> </w:t>
      </w:r>
      <w:r w:rsidRPr="00530026">
        <w:t>case 1 a good scaling up to 8 nodes however for larger number of nodes the time to solution stagnate. Note that the benchmark-kernel optimize</w:t>
      </w:r>
      <w:r>
        <w:t>d</w:t>
      </w:r>
      <w:r w:rsidRPr="00530026">
        <w:t xml:space="preserve"> for NVIDIA GPUs, QUDA, is tuned such that it gain</w:t>
      </w:r>
      <w:r w:rsidR="00EB65EA">
        <w:t>s</w:t>
      </w:r>
      <w:r w:rsidRPr="00530026">
        <w:t xml:space="preserve"> optimal performance for the specific con</w:t>
      </w:r>
      <w:r w:rsidR="00EB65EA">
        <w:t>figuration. This results into a</w:t>
      </w:r>
      <w:r w:rsidRPr="00530026">
        <w:t xml:space="preserve"> better scaling of </w:t>
      </w:r>
      <w:r>
        <w:t>GFLOP/S</w:t>
      </w:r>
      <w:r w:rsidRPr="00530026">
        <w:t xml:space="preserve"> compare</w:t>
      </w:r>
      <w:r>
        <w:t>d</w:t>
      </w:r>
      <w:r w:rsidRPr="00530026">
        <w:t xml:space="preserve"> to the time to solution.</w:t>
      </w:r>
    </w:p>
    <w:p w14:paraId="6DF0BFD4" w14:textId="77777777" w:rsidR="004A5A44" w:rsidRPr="004A5A44" w:rsidRDefault="004A5A44" w:rsidP="004A5A44">
      <w:pPr>
        <w:pStyle w:val="Heading3"/>
      </w:pPr>
      <w:bookmarkStart w:id="561" w:name="_Toc503189109"/>
      <w:r w:rsidRPr="004A5A44">
        <w:t>Quantum Espresso</w:t>
      </w:r>
      <w:bookmarkEnd w:id="561"/>
    </w:p>
    <w:p w14:paraId="0D9AE8D2" w14:textId="610413D3" w:rsidR="000F30DA" w:rsidRDefault="000F30DA" w:rsidP="000F30DA">
      <w:pPr>
        <w:spacing w:after="120"/>
        <w:jc w:val="both"/>
      </w:pPr>
      <w:r>
        <w:t>QUANTUM ESPRESSO</w:t>
      </w:r>
      <w:r>
        <w:fldChar w:fldCharType="begin"/>
      </w:r>
      <w:r>
        <w:instrText xml:space="preserve"> REF _Ref503168637 \r \h </w:instrText>
      </w:r>
      <w:r>
        <w:fldChar w:fldCharType="separate"/>
      </w:r>
      <w:r>
        <w:t>[8]</w:t>
      </w:r>
      <w:r>
        <w:fldChar w:fldCharType="end"/>
      </w:r>
      <w:r>
        <w:fldChar w:fldCharType="begin"/>
      </w:r>
      <w:r>
        <w:instrText xml:space="preserve"> REF _Ref476982133 \r \h </w:instrText>
      </w:r>
      <w:r>
        <w:fldChar w:fldCharType="separate"/>
      </w:r>
      <w:r>
        <w:t>[9]</w:t>
      </w:r>
      <w:r>
        <w:fldChar w:fldCharType="end"/>
      </w:r>
      <w:r>
        <w:fldChar w:fldCharType="begin"/>
      </w:r>
      <w:r>
        <w:instrText xml:space="preserve"> REF _Ref476982292 \r \h </w:instrText>
      </w:r>
      <w:r>
        <w:fldChar w:fldCharType="separate"/>
      </w:r>
      <w:r>
        <w:t>[10]</w:t>
      </w:r>
      <w:r>
        <w:fldChar w:fldCharType="end"/>
      </w:r>
      <w:r>
        <w:t xml:space="preserve"> (or QE) is an integrated suite of computer codes for electronic-structure calculations and materials modelling, based on density-functional theory, plane waves, and pseudopotentials. Since only one of these codes, the PWSCF program, has been ported to the GPU on DAVIDE, we restricted our benchmarks to this application.</w:t>
      </w:r>
    </w:p>
    <w:p w14:paraId="2BBC80AC" w14:textId="14CD5B21" w:rsidR="000F30DA" w:rsidRDefault="000F30DA" w:rsidP="000F30DA">
      <w:pPr>
        <w:spacing w:after="120"/>
        <w:jc w:val="both"/>
      </w:pPr>
      <w:r>
        <w:t>It is implemented using MPI and CUDA, offloading to GPU.  For DAVIDE 4 MPI tasks per node were used (</w:t>
      </w:r>
      <w:proofErr w:type="spellStart"/>
      <w:r>
        <w:t>i.e</w:t>
      </w:r>
      <w:proofErr w:type="spellEnd"/>
      <w:r>
        <w:t xml:space="preserve"> 1 task per GPU), while on the </w:t>
      </w:r>
      <w:proofErr w:type="spellStart"/>
      <w:r w:rsidR="006F5CC9">
        <w:t>Frioul</w:t>
      </w:r>
      <w:proofErr w:type="spellEnd"/>
      <w:r w:rsidR="006F5CC9">
        <w:t>-PCP</w:t>
      </w:r>
      <w:r>
        <w:t xml:space="preserve"> jobs allocated 68 tasks per node. The hybrid MPI/</w:t>
      </w:r>
      <w:proofErr w:type="spellStart"/>
      <w:r>
        <w:t>OpenMP</w:t>
      </w:r>
      <w:proofErr w:type="spellEnd"/>
      <w:r>
        <w:t xml:space="preserve"> versi</w:t>
      </w:r>
      <w:r>
        <w:t>on was not used in these tests.</w:t>
      </w:r>
    </w:p>
    <w:p w14:paraId="315150A4" w14:textId="6D05AB00" w:rsidR="000F30DA" w:rsidRDefault="00C45B1D" w:rsidP="000F30DA">
      <w:pPr>
        <w:spacing w:after="120"/>
        <w:jc w:val="both"/>
      </w:pPr>
      <w:r>
        <w:t xml:space="preserve">For the test cases, </w:t>
      </w:r>
      <w:r w:rsidR="000F30DA">
        <w:t>we chose the PRACE UEABS Small Test Case (called AUSURF) for Test</w:t>
      </w:r>
      <w:r>
        <w:t xml:space="preserve"> Case 1, while for the second T</w:t>
      </w:r>
      <w:r w:rsidR="000F30DA">
        <w:t xml:space="preserve">est Case 2 </w:t>
      </w:r>
      <w:r w:rsidR="001001DB">
        <w:t xml:space="preserve">we used an input called TA2O5, </w:t>
      </w:r>
      <w:r w:rsidR="000F30DA">
        <w:t>available from the program developers. This was chosen because it has l</w:t>
      </w:r>
      <w:r>
        <w:t xml:space="preserve">ower memory footprint than the PRACE </w:t>
      </w:r>
      <w:r w:rsidR="000F30DA">
        <w:t>UEABS Large Test Case (CNT) which makes running on DAVIDE easier since the CUDA port of QE runs almost entirely on the GPU and so can access at most up</w:t>
      </w:r>
      <w:r w:rsidR="000F30DA">
        <w:t xml:space="preserve"> </w:t>
      </w:r>
      <w:r w:rsidR="000F30DA">
        <w:t>to 64 Gb/node.</w:t>
      </w:r>
    </w:p>
    <w:p w14:paraId="7CE2E068" w14:textId="30901758" w:rsidR="006D02B8" w:rsidRDefault="000F30DA" w:rsidP="004A5A44">
      <w:pPr>
        <w:spacing w:after="120"/>
        <w:jc w:val="both"/>
      </w:pPr>
      <w:r>
        <w:t>For the Test Case 1, where the energy of an atomic system is optimized until converge</w:t>
      </w:r>
      <w:r w:rsidR="00C45B1D">
        <w:t>nce with a specified tolerance,</w:t>
      </w:r>
      <w:r>
        <w:t xml:space="preserve"> we ran the input without modification. For Test Case 2 a similar calculation was performed but the default tolerance was lowered to allow convergence to be obtained within a </w:t>
      </w:r>
      <w:r w:rsidR="00C45B1D">
        <w:t>wall time</w:t>
      </w:r>
      <w:r>
        <w:t xml:space="preserve"> of no more than a few hours in the worst cases (i.e. with few nodes). </w:t>
      </w:r>
    </w:p>
    <w:p w14:paraId="123981E6" w14:textId="00D2EB9B" w:rsidR="008A58C0" w:rsidRDefault="008A58C0" w:rsidP="00A7005A">
      <w:pPr>
        <w:pStyle w:val="Heading4"/>
      </w:pPr>
      <w:bookmarkStart w:id="562" w:name="_Toc503189110"/>
      <w:r>
        <w:t>Test case 1 metrics</w:t>
      </w:r>
      <w:bookmarkEnd w:id="562"/>
    </w:p>
    <w:p w14:paraId="47C3F538" w14:textId="149CDF0F" w:rsidR="00B04CBF" w:rsidRDefault="00B04CBF" w:rsidP="00B04CBF">
      <w:pPr>
        <w:pStyle w:val="Caption"/>
        <w:keepNext/>
      </w:pPr>
      <w:bookmarkStart w:id="563" w:name="_Toc503189166"/>
      <w:r>
        <w:t xml:space="preserve">Table </w:t>
      </w:r>
      <w:r w:rsidR="00557FEC">
        <w:fldChar w:fldCharType="begin"/>
      </w:r>
      <w:r w:rsidR="00557FEC">
        <w:instrText xml:space="preserve"> SEQ Table \* ARABIC </w:instrText>
      </w:r>
      <w:r w:rsidR="00557FEC">
        <w:fldChar w:fldCharType="separate"/>
      </w:r>
      <w:r w:rsidR="00150CFD">
        <w:rPr>
          <w:noProof/>
        </w:rPr>
        <w:t>33</w:t>
      </w:r>
      <w:r w:rsidR="00557FEC">
        <w:fldChar w:fldCharType="end"/>
      </w:r>
      <w:r>
        <w:t xml:space="preserve"> </w:t>
      </w:r>
      <w:r w:rsidR="0072469A">
        <w:t>Quantum Espresso test case 1</w:t>
      </w:r>
      <w:r w:rsidRPr="00234F8E">
        <w:t xml:space="preserve"> metrics on </w:t>
      </w:r>
      <w:proofErr w:type="spellStart"/>
      <w:r w:rsidR="003E28C8">
        <w:t>Frioul</w:t>
      </w:r>
      <w:proofErr w:type="spellEnd"/>
      <w:r w:rsidR="003E28C8">
        <w:t>-PCP</w:t>
      </w:r>
      <w:bookmarkEnd w:id="563"/>
    </w:p>
    <w:tbl>
      <w:tblPr>
        <w:tblW w:w="8840" w:type="dxa"/>
        <w:tblLook w:val="04A0" w:firstRow="1" w:lastRow="0" w:firstColumn="1" w:lastColumn="0" w:noHBand="0" w:noVBand="1"/>
      </w:tblPr>
      <w:tblGrid>
        <w:gridCol w:w="3180"/>
        <w:gridCol w:w="2720"/>
        <w:gridCol w:w="2940"/>
      </w:tblGrid>
      <w:tr w:rsidR="008A58C0" w14:paraId="4364BB33"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B8C2" w14:textId="61260283" w:rsidR="008A58C0" w:rsidRDefault="008A58C0">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1D8FB40F"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2CFB652A" w14:textId="571BBF6C" w:rsidR="008A58C0" w:rsidRDefault="0053704A">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13DD22A4" w14:textId="77777777" w:rsidTr="008A58C0">
        <w:trPr>
          <w:trHeight w:val="33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A6E5D2F" w14:textId="77777777" w:rsidR="008A58C0" w:rsidRDefault="008A58C0">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46F99CC1" w14:textId="25B76F55"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062,0</w:t>
            </w:r>
          </w:p>
        </w:tc>
        <w:tc>
          <w:tcPr>
            <w:tcW w:w="2940" w:type="dxa"/>
            <w:tcBorders>
              <w:top w:val="nil"/>
              <w:left w:val="nil"/>
              <w:bottom w:val="single" w:sz="4" w:space="0" w:color="auto"/>
              <w:right w:val="single" w:sz="4" w:space="0" w:color="auto"/>
            </w:tcBorders>
            <w:shd w:val="clear" w:color="auto" w:fill="auto"/>
            <w:noWrap/>
            <w:vAlign w:val="bottom"/>
            <w:hideMark/>
          </w:tcPr>
          <w:p w14:paraId="70FF794B" w14:textId="6F112868" w:rsidR="008A58C0" w:rsidRDefault="008A58C0">
            <w:pPr>
              <w:jc w:val="right"/>
              <w:rPr>
                <w:rFonts w:ascii="Arial" w:hAnsi="Arial" w:cs="Arial"/>
                <w:sz w:val="20"/>
                <w:szCs w:val="20"/>
              </w:rPr>
            </w:pPr>
            <w:r>
              <w:rPr>
                <w:rFonts w:ascii="Arial" w:hAnsi="Arial" w:cs="Arial"/>
                <w:sz w:val="20"/>
                <w:szCs w:val="20"/>
              </w:rPr>
              <w:t>682</w:t>
            </w:r>
            <w:r w:rsidR="005F6E39">
              <w:rPr>
                <w:rFonts w:ascii="Arial" w:hAnsi="Arial" w:cs="Arial"/>
                <w:sz w:val="20"/>
                <w:szCs w:val="20"/>
              </w:rPr>
              <w:t>,</w:t>
            </w:r>
            <w:r>
              <w:rPr>
                <w:rFonts w:ascii="Arial" w:hAnsi="Arial" w:cs="Arial"/>
                <w:sz w:val="20"/>
                <w:szCs w:val="20"/>
              </w:rPr>
              <w:t>0</w:t>
            </w:r>
          </w:p>
        </w:tc>
      </w:tr>
      <w:tr w:rsidR="008A58C0" w14:paraId="308540BA" w14:textId="77777777" w:rsidTr="008A58C0">
        <w:trPr>
          <w:trHeight w:val="277"/>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86B2BD" w14:textId="77777777" w:rsidR="008A58C0" w:rsidRDefault="008A58C0">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3B83C93D" w14:textId="0936D03F"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442,0</w:t>
            </w:r>
          </w:p>
        </w:tc>
        <w:tc>
          <w:tcPr>
            <w:tcW w:w="2940" w:type="dxa"/>
            <w:tcBorders>
              <w:top w:val="nil"/>
              <w:left w:val="nil"/>
              <w:bottom w:val="single" w:sz="4" w:space="0" w:color="auto"/>
              <w:right w:val="single" w:sz="4" w:space="0" w:color="auto"/>
            </w:tcBorders>
            <w:shd w:val="clear" w:color="auto" w:fill="auto"/>
            <w:noWrap/>
            <w:vAlign w:val="bottom"/>
            <w:hideMark/>
          </w:tcPr>
          <w:p w14:paraId="49CBF510" w14:textId="3F6BE5F0" w:rsidR="008A58C0" w:rsidRDefault="008A58C0">
            <w:pPr>
              <w:jc w:val="right"/>
              <w:rPr>
                <w:rFonts w:ascii="Arial" w:hAnsi="Arial" w:cs="Arial"/>
                <w:sz w:val="20"/>
                <w:szCs w:val="20"/>
              </w:rPr>
            </w:pPr>
            <w:r>
              <w:rPr>
                <w:rFonts w:ascii="Arial" w:hAnsi="Arial" w:cs="Arial"/>
                <w:sz w:val="20"/>
                <w:szCs w:val="20"/>
              </w:rPr>
              <w:t>620</w:t>
            </w:r>
            <w:r w:rsidR="005F6E39">
              <w:rPr>
                <w:rFonts w:ascii="Arial" w:hAnsi="Arial" w:cs="Arial"/>
                <w:sz w:val="20"/>
                <w:szCs w:val="20"/>
              </w:rPr>
              <w:t>,</w:t>
            </w:r>
            <w:r>
              <w:rPr>
                <w:rFonts w:ascii="Arial" w:hAnsi="Arial" w:cs="Arial"/>
                <w:sz w:val="20"/>
                <w:szCs w:val="20"/>
              </w:rPr>
              <w:t>4</w:t>
            </w:r>
          </w:p>
        </w:tc>
      </w:tr>
      <w:tr w:rsidR="008A58C0" w14:paraId="71223668" w14:textId="77777777" w:rsidTr="008A58C0">
        <w:trPr>
          <w:trHeight w:val="30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310F837" w14:textId="77777777" w:rsidR="008A58C0" w:rsidRDefault="008A58C0">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3D0F04E3" w14:textId="16DFB57D"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063,0</w:t>
            </w:r>
          </w:p>
        </w:tc>
        <w:tc>
          <w:tcPr>
            <w:tcW w:w="2940" w:type="dxa"/>
            <w:tcBorders>
              <w:top w:val="nil"/>
              <w:left w:val="nil"/>
              <w:bottom w:val="single" w:sz="4" w:space="0" w:color="auto"/>
              <w:right w:val="single" w:sz="4" w:space="0" w:color="auto"/>
            </w:tcBorders>
            <w:shd w:val="clear" w:color="auto" w:fill="auto"/>
            <w:noWrap/>
            <w:vAlign w:val="bottom"/>
            <w:hideMark/>
          </w:tcPr>
          <w:p w14:paraId="043B4712" w14:textId="16C845EE" w:rsidR="008A58C0" w:rsidRDefault="008A58C0">
            <w:pPr>
              <w:jc w:val="right"/>
              <w:rPr>
                <w:rFonts w:ascii="Arial" w:hAnsi="Arial" w:cs="Arial"/>
                <w:sz w:val="20"/>
                <w:szCs w:val="20"/>
              </w:rPr>
            </w:pPr>
            <w:r>
              <w:rPr>
                <w:rFonts w:ascii="Arial" w:hAnsi="Arial" w:cs="Arial"/>
                <w:sz w:val="20"/>
                <w:szCs w:val="20"/>
              </w:rPr>
              <w:t>676</w:t>
            </w:r>
            <w:r w:rsidR="005F6E39">
              <w:rPr>
                <w:rFonts w:ascii="Arial" w:hAnsi="Arial" w:cs="Arial"/>
                <w:sz w:val="20"/>
                <w:szCs w:val="20"/>
              </w:rPr>
              <w:t>,</w:t>
            </w:r>
            <w:r>
              <w:rPr>
                <w:rFonts w:ascii="Arial" w:hAnsi="Arial" w:cs="Arial"/>
                <w:sz w:val="20"/>
                <w:szCs w:val="20"/>
              </w:rPr>
              <w:t>1</w:t>
            </w:r>
          </w:p>
        </w:tc>
      </w:tr>
      <w:tr w:rsidR="008A58C0" w14:paraId="7B40554F" w14:textId="77777777" w:rsidTr="008A58C0">
        <w:trPr>
          <w:trHeight w:val="26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E2ED0" w14:textId="77777777" w:rsidR="008A58C0" w:rsidRDefault="008A58C0">
            <w:pPr>
              <w:jc w:val="right"/>
              <w:rPr>
                <w:rFonts w:ascii="Arial" w:hAnsi="Arial" w:cs="Arial"/>
                <w:sz w:val="20"/>
                <w:szCs w:val="20"/>
              </w:rPr>
            </w:pPr>
            <w:r>
              <w:rPr>
                <w:rFonts w:ascii="Arial" w:hAnsi="Arial" w:cs="Arial"/>
                <w:sz w:val="20"/>
                <w:szCs w:val="20"/>
              </w:rPr>
              <w:lastRenderedPageBreak/>
              <w:t>8</w:t>
            </w:r>
          </w:p>
        </w:tc>
        <w:tc>
          <w:tcPr>
            <w:tcW w:w="2720" w:type="dxa"/>
            <w:tcBorders>
              <w:top w:val="nil"/>
              <w:left w:val="nil"/>
              <w:bottom w:val="single" w:sz="4" w:space="0" w:color="auto"/>
              <w:right w:val="single" w:sz="4" w:space="0" w:color="auto"/>
            </w:tcBorders>
            <w:shd w:val="clear" w:color="auto" w:fill="auto"/>
            <w:noWrap/>
            <w:vAlign w:val="bottom"/>
            <w:hideMark/>
          </w:tcPr>
          <w:p w14:paraId="11A6C54C" w14:textId="77777777" w:rsidR="008A58C0" w:rsidRDefault="008A58C0">
            <w:pPr>
              <w:jc w:val="right"/>
              <w:rPr>
                <w:rFonts w:ascii="Arial" w:hAnsi="Arial" w:cs="Arial"/>
                <w:sz w:val="20"/>
                <w:szCs w:val="20"/>
              </w:rPr>
            </w:pPr>
            <w:r>
              <w:rPr>
                <w:rFonts w:ascii="Arial" w:hAnsi="Arial" w:cs="Arial"/>
                <w:sz w:val="20"/>
                <w:szCs w:val="20"/>
              </w:rPr>
              <w:t>659,0</w:t>
            </w:r>
          </w:p>
        </w:tc>
        <w:tc>
          <w:tcPr>
            <w:tcW w:w="2940" w:type="dxa"/>
            <w:tcBorders>
              <w:top w:val="nil"/>
              <w:left w:val="nil"/>
              <w:bottom w:val="single" w:sz="4" w:space="0" w:color="auto"/>
              <w:right w:val="single" w:sz="4" w:space="0" w:color="auto"/>
            </w:tcBorders>
            <w:shd w:val="clear" w:color="auto" w:fill="auto"/>
            <w:noWrap/>
            <w:vAlign w:val="bottom"/>
            <w:hideMark/>
          </w:tcPr>
          <w:p w14:paraId="45EB9F05" w14:textId="0F0437B8"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024</w:t>
            </w:r>
            <w:r>
              <w:rPr>
                <w:rFonts w:ascii="Arial" w:hAnsi="Arial" w:cs="Arial"/>
                <w:sz w:val="20"/>
                <w:szCs w:val="20"/>
              </w:rPr>
              <w:t>,</w:t>
            </w:r>
            <w:r w:rsidR="008A58C0">
              <w:rPr>
                <w:rFonts w:ascii="Arial" w:hAnsi="Arial" w:cs="Arial"/>
                <w:sz w:val="20"/>
                <w:szCs w:val="20"/>
              </w:rPr>
              <w:t>0</w:t>
            </w:r>
          </w:p>
        </w:tc>
      </w:tr>
      <w:tr w:rsidR="008A58C0" w14:paraId="4497F99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E15B760" w14:textId="77777777" w:rsidR="008A58C0" w:rsidRDefault="008A58C0">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228CB7F" w14:textId="77777777" w:rsidR="008A58C0" w:rsidRDefault="008A58C0">
            <w:pPr>
              <w:jc w:val="right"/>
              <w:rPr>
                <w:rFonts w:ascii="Arial" w:hAnsi="Arial" w:cs="Arial"/>
                <w:sz w:val="20"/>
                <w:szCs w:val="20"/>
              </w:rPr>
            </w:pPr>
            <w:r>
              <w:rPr>
                <w:rFonts w:ascii="Arial" w:hAnsi="Arial" w:cs="Arial"/>
                <w:sz w:val="20"/>
                <w:szCs w:val="20"/>
              </w:rPr>
              <w:t>728,0</w:t>
            </w:r>
          </w:p>
        </w:tc>
        <w:tc>
          <w:tcPr>
            <w:tcW w:w="2940" w:type="dxa"/>
            <w:tcBorders>
              <w:top w:val="nil"/>
              <w:left w:val="nil"/>
              <w:bottom w:val="single" w:sz="4" w:space="0" w:color="auto"/>
              <w:right w:val="single" w:sz="4" w:space="0" w:color="auto"/>
            </w:tcBorders>
            <w:shd w:val="clear" w:color="auto" w:fill="auto"/>
            <w:noWrap/>
            <w:vAlign w:val="bottom"/>
            <w:hideMark/>
          </w:tcPr>
          <w:p w14:paraId="02139717" w14:textId="2FDA47EA"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400</w:t>
            </w:r>
            <w:r>
              <w:rPr>
                <w:rFonts w:ascii="Arial" w:hAnsi="Arial" w:cs="Arial"/>
                <w:sz w:val="20"/>
                <w:szCs w:val="20"/>
              </w:rPr>
              <w:t>,</w:t>
            </w:r>
            <w:r w:rsidR="008A58C0">
              <w:rPr>
                <w:rFonts w:ascii="Arial" w:hAnsi="Arial" w:cs="Arial"/>
                <w:sz w:val="20"/>
                <w:szCs w:val="20"/>
              </w:rPr>
              <w:t>0</w:t>
            </w:r>
          </w:p>
        </w:tc>
      </w:tr>
    </w:tbl>
    <w:p w14:paraId="43391B23" w14:textId="77777777" w:rsidR="008A58C0" w:rsidRDefault="008A58C0" w:rsidP="004A5A44">
      <w:pPr>
        <w:spacing w:after="120"/>
        <w:jc w:val="both"/>
      </w:pPr>
    </w:p>
    <w:p w14:paraId="76879F96" w14:textId="0A3B410C" w:rsidR="00B04CBF" w:rsidRDefault="00B04CBF" w:rsidP="00B04CBF">
      <w:pPr>
        <w:pStyle w:val="Caption"/>
        <w:keepNext/>
      </w:pPr>
      <w:bookmarkStart w:id="564" w:name="_Toc503189167"/>
      <w:r>
        <w:t xml:space="preserve">Table </w:t>
      </w:r>
      <w:r w:rsidR="00557FEC">
        <w:fldChar w:fldCharType="begin"/>
      </w:r>
      <w:r w:rsidR="00557FEC">
        <w:instrText xml:space="preserve"> SEQ Table \* ARABIC </w:instrText>
      </w:r>
      <w:r w:rsidR="00557FEC">
        <w:fldChar w:fldCharType="separate"/>
      </w:r>
      <w:r w:rsidR="00150CFD">
        <w:rPr>
          <w:noProof/>
        </w:rPr>
        <w:t>34</w:t>
      </w:r>
      <w:r w:rsidR="00557FEC">
        <w:fldChar w:fldCharType="end"/>
      </w:r>
      <w:r>
        <w:t xml:space="preserve"> </w:t>
      </w:r>
      <w:r w:rsidR="0072469A">
        <w:t>Quantum Espresso test case 1</w:t>
      </w:r>
      <w:r w:rsidRPr="00137D9B">
        <w:t xml:space="preserve"> metrics on</w:t>
      </w:r>
      <w:r>
        <w:t xml:space="preserve"> DAVIDE</w:t>
      </w:r>
      <w:bookmarkEnd w:id="564"/>
    </w:p>
    <w:tbl>
      <w:tblPr>
        <w:tblW w:w="9580" w:type="dxa"/>
        <w:tblLook w:val="04A0" w:firstRow="1" w:lastRow="0" w:firstColumn="1" w:lastColumn="0" w:noHBand="0" w:noVBand="1"/>
      </w:tblPr>
      <w:tblGrid>
        <w:gridCol w:w="3360"/>
        <w:gridCol w:w="2740"/>
        <w:gridCol w:w="3480"/>
      </w:tblGrid>
      <w:tr w:rsidR="008A58C0" w14:paraId="4907DB1A"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78C" w14:textId="1E3B1A97"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596C277C"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2533A32E" w14:textId="42349179" w:rsidR="008A58C0" w:rsidRDefault="00D4415C">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7FF688A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D6D418C" w14:textId="77777777" w:rsidR="008A58C0" w:rsidRDefault="008A58C0">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73786E2D" w14:textId="77777777" w:rsidR="008A58C0" w:rsidRDefault="008A58C0">
            <w:pPr>
              <w:jc w:val="right"/>
              <w:rPr>
                <w:rFonts w:ascii="Arial" w:hAnsi="Arial" w:cs="Arial"/>
                <w:sz w:val="20"/>
                <w:szCs w:val="20"/>
              </w:rPr>
            </w:pPr>
            <w:r>
              <w:rPr>
                <w:rFonts w:ascii="Arial" w:hAnsi="Arial" w:cs="Arial"/>
                <w:sz w:val="20"/>
                <w:szCs w:val="20"/>
              </w:rPr>
              <w:t>312</w:t>
            </w:r>
          </w:p>
        </w:tc>
        <w:tc>
          <w:tcPr>
            <w:tcW w:w="3480" w:type="dxa"/>
            <w:tcBorders>
              <w:top w:val="nil"/>
              <w:left w:val="nil"/>
              <w:bottom w:val="single" w:sz="4" w:space="0" w:color="auto"/>
              <w:right w:val="single" w:sz="4" w:space="0" w:color="auto"/>
            </w:tcBorders>
            <w:shd w:val="clear" w:color="auto" w:fill="auto"/>
            <w:noWrap/>
            <w:vAlign w:val="bottom"/>
            <w:hideMark/>
          </w:tcPr>
          <w:p w14:paraId="6E2797C6" w14:textId="5892042D" w:rsidR="008A58C0" w:rsidRDefault="008A58C0">
            <w:pPr>
              <w:jc w:val="right"/>
              <w:rPr>
                <w:rFonts w:ascii="Arial" w:hAnsi="Arial" w:cs="Arial"/>
                <w:sz w:val="20"/>
                <w:szCs w:val="20"/>
              </w:rPr>
            </w:pPr>
            <w:r>
              <w:rPr>
                <w:rFonts w:ascii="Arial" w:hAnsi="Arial" w:cs="Arial"/>
                <w:sz w:val="20"/>
                <w:szCs w:val="20"/>
              </w:rPr>
              <w:t>266</w:t>
            </w:r>
            <w:r w:rsidR="00D4415C">
              <w:rPr>
                <w:rFonts w:ascii="Arial" w:hAnsi="Arial" w:cs="Arial"/>
                <w:sz w:val="20"/>
                <w:szCs w:val="20"/>
              </w:rPr>
              <w:t>,</w:t>
            </w:r>
            <w:r>
              <w:rPr>
                <w:rFonts w:ascii="Arial" w:hAnsi="Arial" w:cs="Arial"/>
                <w:sz w:val="20"/>
                <w:szCs w:val="20"/>
              </w:rPr>
              <w:t>99</w:t>
            </w:r>
          </w:p>
        </w:tc>
      </w:tr>
      <w:tr w:rsidR="008A58C0" w14:paraId="645ADCE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FE47283"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09E653" w14:textId="77777777" w:rsidR="008A58C0" w:rsidRDefault="008A58C0">
            <w:pPr>
              <w:jc w:val="right"/>
              <w:rPr>
                <w:rFonts w:ascii="Arial" w:hAnsi="Arial" w:cs="Arial"/>
                <w:sz w:val="20"/>
                <w:szCs w:val="20"/>
              </w:rPr>
            </w:pPr>
            <w:r>
              <w:rPr>
                <w:rFonts w:ascii="Arial" w:hAnsi="Arial" w:cs="Arial"/>
                <w:sz w:val="20"/>
                <w:szCs w:val="20"/>
              </w:rPr>
              <w:t>248</w:t>
            </w:r>
          </w:p>
        </w:tc>
        <w:tc>
          <w:tcPr>
            <w:tcW w:w="3480" w:type="dxa"/>
            <w:tcBorders>
              <w:top w:val="nil"/>
              <w:left w:val="nil"/>
              <w:bottom w:val="single" w:sz="4" w:space="0" w:color="auto"/>
              <w:right w:val="single" w:sz="4" w:space="0" w:color="auto"/>
            </w:tcBorders>
            <w:shd w:val="clear" w:color="auto" w:fill="auto"/>
            <w:noWrap/>
            <w:vAlign w:val="bottom"/>
            <w:hideMark/>
          </w:tcPr>
          <w:p w14:paraId="18D5FD15" w14:textId="104917BA" w:rsidR="008A58C0" w:rsidRDefault="008A58C0">
            <w:pPr>
              <w:jc w:val="right"/>
              <w:rPr>
                <w:rFonts w:ascii="Arial" w:hAnsi="Arial" w:cs="Arial"/>
                <w:sz w:val="20"/>
                <w:szCs w:val="20"/>
              </w:rPr>
            </w:pPr>
            <w:r>
              <w:rPr>
                <w:rFonts w:ascii="Arial" w:hAnsi="Arial" w:cs="Arial"/>
                <w:sz w:val="20"/>
                <w:szCs w:val="20"/>
              </w:rPr>
              <w:t>379</w:t>
            </w:r>
            <w:r w:rsidR="00D4415C">
              <w:rPr>
                <w:rFonts w:ascii="Arial" w:hAnsi="Arial" w:cs="Arial"/>
                <w:sz w:val="20"/>
                <w:szCs w:val="20"/>
              </w:rPr>
              <w:t>,49</w:t>
            </w:r>
          </w:p>
        </w:tc>
      </w:tr>
      <w:tr w:rsidR="008A58C0" w14:paraId="3052D1D8"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DA692F" w14:textId="77777777" w:rsidR="008A58C0" w:rsidRDefault="008A58C0">
            <w:pPr>
              <w:jc w:val="right"/>
              <w:rPr>
                <w:rFonts w:ascii="Arial" w:hAnsi="Arial" w:cs="Arial"/>
                <w:sz w:val="20"/>
                <w:szCs w:val="20"/>
              </w:rPr>
            </w:pPr>
            <w:r>
              <w:rPr>
                <w:rFonts w:ascii="Arial" w:hAnsi="Arial" w:cs="Arial"/>
                <w:sz w:val="20"/>
                <w:szCs w:val="20"/>
              </w:rPr>
              <w:t>3</w:t>
            </w:r>
          </w:p>
        </w:tc>
        <w:tc>
          <w:tcPr>
            <w:tcW w:w="2740" w:type="dxa"/>
            <w:tcBorders>
              <w:top w:val="nil"/>
              <w:left w:val="nil"/>
              <w:bottom w:val="single" w:sz="4" w:space="0" w:color="auto"/>
              <w:right w:val="single" w:sz="4" w:space="0" w:color="auto"/>
            </w:tcBorders>
            <w:shd w:val="clear" w:color="auto" w:fill="auto"/>
            <w:noWrap/>
            <w:vAlign w:val="bottom"/>
            <w:hideMark/>
          </w:tcPr>
          <w:p w14:paraId="3201F7EE" w14:textId="77777777" w:rsidR="008A58C0" w:rsidRDefault="008A58C0">
            <w:pPr>
              <w:jc w:val="right"/>
              <w:rPr>
                <w:rFonts w:ascii="Arial" w:hAnsi="Arial" w:cs="Arial"/>
                <w:sz w:val="20"/>
                <w:szCs w:val="20"/>
              </w:rPr>
            </w:pPr>
            <w:r>
              <w:rPr>
                <w:rFonts w:ascii="Arial" w:hAnsi="Arial" w:cs="Arial"/>
                <w:sz w:val="20"/>
                <w:szCs w:val="20"/>
              </w:rPr>
              <w:t>200</w:t>
            </w:r>
          </w:p>
        </w:tc>
        <w:tc>
          <w:tcPr>
            <w:tcW w:w="3480" w:type="dxa"/>
            <w:tcBorders>
              <w:top w:val="nil"/>
              <w:left w:val="nil"/>
              <w:bottom w:val="single" w:sz="4" w:space="0" w:color="auto"/>
              <w:right w:val="single" w:sz="4" w:space="0" w:color="auto"/>
            </w:tcBorders>
            <w:shd w:val="clear" w:color="auto" w:fill="auto"/>
            <w:noWrap/>
            <w:vAlign w:val="bottom"/>
            <w:hideMark/>
          </w:tcPr>
          <w:p w14:paraId="109146B9" w14:textId="14BF6526" w:rsidR="008A58C0" w:rsidRDefault="008A58C0">
            <w:pPr>
              <w:jc w:val="right"/>
              <w:rPr>
                <w:rFonts w:ascii="Arial" w:hAnsi="Arial" w:cs="Arial"/>
                <w:sz w:val="20"/>
                <w:szCs w:val="20"/>
              </w:rPr>
            </w:pPr>
            <w:r>
              <w:rPr>
                <w:rFonts w:ascii="Arial" w:hAnsi="Arial" w:cs="Arial"/>
                <w:sz w:val="20"/>
                <w:szCs w:val="20"/>
              </w:rPr>
              <w:t>432</w:t>
            </w:r>
            <w:r w:rsidR="00D4415C">
              <w:rPr>
                <w:rFonts w:ascii="Arial" w:hAnsi="Arial" w:cs="Arial"/>
                <w:sz w:val="20"/>
                <w:szCs w:val="20"/>
              </w:rPr>
              <w:t>,</w:t>
            </w:r>
            <w:r>
              <w:rPr>
                <w:rFonts w:ascii="Arial" w:hAnsi="Arial" w:cs="Arial"/>
                <w:sz w:val="20"/>
                <w:szCs w:val="20"/>
              </w:rPr>
              <w:t>58</w:t>
            </w:r>
          </w:p>
        </w:tc>
      </w:tr>
      <w:tr w:rsidR="008A58C0" w14:paraId="7134DAE5"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4490C81"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3171A42E" w14:textId="77777777" w:rsidR="008A58C0" w:rsidRDefault="008A58C0">
            <w:pPr>
              <w:jc w:val="right"/>
              <w:rPr>
                <w:rFonts w:ascii="Arial" w:hAnsi="Arial" w:cs="Arial"/>
                <w:sz w:val="20"/>
                <w:szCs w:val="20"/>
              </w:rPr>
            </w:pPr>
            <w:r>
              <w:rPr>
                <w:rFonts w:ascii="Arial" w:hAnsi="Arial" w:cs="Arial"/>
                <w:sz w:val="20"/>
                <w:szCs w:val="20"/>
              </w:rPr>
              <w:t>197</w:t>
            </w:r>
          </w:p>
        </w:tc>
        <w:tc>
          <w:tcPr>
            <w:tcW w:w="3480" w:type="dxa"/>
            <w:tcBorders>
              <w:top w:val="nil"/>
              <w:left w:val="nil"/>
              <w:bottom w:val="single" w:sz="4" w:space="0" w:color="auto"/>
              <w:right w:val="single" w:sz="4" w:space="0" w:color="auto"/>
            </w:tcBorders>
            <w:shd w:val="clear" w:color="auto" w:fill="auto"/>
            <w:noWrap/>
            <w:vAlign w:val="bottom"/>
            <w:hideMark/>
          </w:tcPr>
          <w:p w14:paraId="6FB4412A" w14:textId="484A2BE4" w:rsidR="008A58C0" w:rsidRDefault="008A58C0">
            <w:pPr>
              <w:jc w:val="right"/>
              <w:rPr>
                <w:rFonts w:ascii="Arial" w:hAnsi="Arial" w:cs="Arial"/>
                <w:sz w:val="20"/>
                <w:szCs w:val="20"/>
              </w:rPr>
            </w:pPr>
            <w:r>
              <w:rPr>
                <w:rFonts w:ascii="Arial" w:hAnsi="Arial" w:cs="Arial"/>
                <w:sz w:val="20"/>
                <w:szCs w:val="20"/>
              </w:rPr>
              <w:t>591</w:t>
            </w:r>
            <w:r w:rsidR="00D4415C">
              <w:rPr>
                <w:rFonts w:ascii="Arial" w:hAnsi="Arial" w:cs="Arial"/>
                <w:sz w:val="20"/>
                <w:szCs w:val="20"/>
              </w:rPr>
              <w:t>,36</w:t>
            </w:r>
          </w:p>
        </w:tc>
      </w:tr>
    </w:tbl>
    <w:p w14:paraId="154DE99A" w14:textId="77777777" w:rsidR="008A58C0" w:rsidRDefault="008A58C0" w:rsidP="004A5A44">
      <w:pPr>
        <w:spacing w:after="120"/>
        <w:jc w:val="both"/>
      </w:pPr>
    </w:p>
    <w:p w14:paraId="13BE801A" w14:textId="0AAEF4DC" w:rsidR="008A58C0" w:rsidRDefault="008A58C0" w:rsidP="00A7005A">
      <w:pPr>
        <w:pStyle w:val="Heading4"/>
      </w:pPr>
      <w:bookmarkStart w:id="565" w:name="_Toc503189111"/>
      <w:r>
        <w:t>Test case 2 metrics</w:t>
      </w:r>
      <w:bookmarkEnd w:id="565"/>
    </w:p>
    <w:p w14:paraId="662E2E72" w14:textId="1B9EB786" w:rsidR="00B04CBF" w:rsidRDefault="00B04CBF" w:rsidP="00B04CBF">
      <w:pPr>
        <w:pStyle w:val="Caption"/>
        <w:keepNext/>
      </w:pPr>
      <w:bookmarkStart w:id="566" w:name="_Toc503189168"/>
      <w:r>
        <w:t xml:space="preserve">Table </w:t>
      </w:r>
      <w:r w:rsidR="00557FEC">
        <w:fldChar w:fldCharType="begin"/>
      </w:r>
      <w:r w:rsidR="00557FEC">
        <w:instrText xml:space="preserve"> SEQ Table \* ARABIC </w:instrText>
      </w:r>
      <w:r w:rsidR="00557FEC">
        <w:fldChar w:fldCharType="separate"/>
      </w:r>
      <w:r w:rsidR="00150CFD">
        <w:rPr>
          <w:noProof/>
        </w:rPr>
        <w:t>35</w:t>
      </w:r>
      <w:r w:rsidR="00557FEC">
        <w:fldChar w:fldCharType="end"/>
      </w:r>
      <w:r>
        <w:t xml:space="preserve"> </w:t>
      </w:r>
      <w:r w:rsidR="0072469A">
        <w:t>Quantum Espresso</w:t>
      </w:r>
      <w:r>
        <w:t xml:space="preserve"> test case 2</w:t>
      </w:r>
      <w:r w:rsidRPr="00513423">
        <w:t xml:space="preserve"> metrics on </w:t>
      </w:r>
      <w:proofErr w:type="spellStart"/>
      <w:r w:rsidR="003E28C8">
        <w:t>Frioul</w:t>
      </w:r>
      <w:proofErr w:type="spellEnd"/>
      <w:r w:rsidR="003E28C8">
        <w:t>-PCP</w:t>
      </w:r>
      <w:bookmarkEnd w:id="566"/>
    </w:p>
    <w:tbl>
      <w:tblPr>
        <w:tblW w:w="8840" w:type="dxa"/>
        <w:tblLook w:val="04A0" w:firstRow="1" w:lastRow="0" w:firstColumn="1" w:lastColumn="0" w:noHBand="0" w:noVBand="1"/>
      </w:tblPr>
      <w:tblGrid>
        <w:gridCol w:w="3180"/>
        <w:gridCol w:w="2720"/>
        <w:gridCol w:w="2940"/>
      </w:tblGrid>
      <w:tr w:rsidR="008A58C0" w14:paraId="791EF437"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9936" w14:textId="32F352BE" w:rsidR="008A58C0" w:rsidRDefault="008A58C0">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6A98627D"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73074640" w14:textId="65E1665E" w:rsidR="008A58C0" w:rsidRDefault="00916FE4">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436AA9A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38BE2A2" w14:textId="77777777" w:rsidR="008A58C0" w:rsidRDefault="008A58C0">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auto"/>
              <w:right w:val="single" w:sz="4" w:space="0" w:color="auto"/>
            </w:tcBorders>
            <w:shd w:val="clear" w:color="auto" w:fill="auto"/>
            <w:noWrap/>
            <w:vAlign w:val="bottom"/>
            <w:hideMark/>
          </w:tcPr>
          <w:p w14:paraId="1882360C" w14:textId="4305378B" w:rsidR="008A58C0" w:rsidRDefault="008A58C0">
            <w:pPr>
              <w:jc w:val="right"/>
              <w:rPr>
                <w:rFonts w:ascii="Arial" w:hAnsi="Arial" w:cs="Arial"/>
                <w:sz w:val="20"/>
                <w:szCs w:val="20"/>
              </w:rPr>
            </w:pPr>
            <w:r>
              <w:rPr>
                <w:rFonts w:ascii="Arial" w:hAnsi="Arial" w:cs="Arial"/>
                <w:sz w:val="20"/>
                <w:szCs w:val="20"/>
              </w:rPr>
              <w:t>5</w:t>
            </w:r>
            <w:r w:rsidR="005F6E39">
              <w:rPr>
                <w:rFonts w:ascii="Arial" w:hAnsi="Arial" w:cs="Arial"/>
                <w:sz w:val="20"/>
                <w:szCs w:val="20"/>
              </w:rPr>
              <w:t xml:space="preserve"> </w:t>
            </w:r>
            <w:r>
              <w:rPr>
                <w:rFonts w:ascii="Arial" w:hAnsi="Arial" w:cs="Arial"/>
                <w:sz w:val="20"/>
                <w:szCs w:val="20"/>
              </w:rPr>
              <w:t>916</w:t>
            </w:r>
          </w:p>
        </w:tc>
        <w:tc>
          <w:tcPr>
            <w:tcW w:w="2940" w:type="dxa"/>
            <w:tcBorders>
              <w:top w:val="nil"/>
              <w:left w:val="nil"/>
              <w:bottom w:val="single" w:sz="4" w:space="0" w:color="auto"/>
              <w:right w:val="single" w:sz="4" w:space="0" w:color="auto"/>
            </w:tcBorders>
            <w:shd w:val="clear" w:color="auto" w:fill="auto"/>
            <w:noWrap/>
            <w:vAlign w:val="bottom"/>
            <w:hideMark/>
          </w:tcPr>
          <w:p w14:paraId="566031FD" w14:textId="43DEFEC0" w:rsidR="008A58C0" w:rsidRDefault="00916FE4">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00</w:t>
            </w:r>
            <w:r>
              <w:rPr>
                <w:rFonts w:ascii="Arial" w:hAnsi="Arial" w:cs="Arial"/>
                <w:sz w:val="20"/>
                <w:szCs w:val="20"/>
              </w:rPr>
              <w:t>0</w:t>
            </w:r>
          </w:p>
        </w:tc>
      </w:tr>
      <w:tr w:rsidR="008A58C0" w14:paraId="1B2BE9D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FA3C7C" w14:textId="77777777" w:rsidR="008A58C0" w:rsidRDefault="008A58C0">
            <w:pPr>
              <w:jc w:val="right"/>
              <w:rPr>
                <w:rFonts w:ascii="Arial" w:hAnsi="Arial" w:cs="Arial"/>
                <w:sz w:val="20"/>
                <w:szCs w:val="20"/>
              </w:rPr>
            </w:pPr>
            <w:r>
              <w:rPr>
                <w:rFonts w:ascii="Arial" w:hAnsi="Arial" w:cs="Arial"/>
                <w:sz w:val="20"/>
                <w:szCs w:val="20"/>
              </w:rPr>
              <w:t>15</w:t>
            </w:r>
          </w:p>
        </w:tc>
        <w:tc>
          <w:tcPr>
            <w:tcW w:w="2720" w:type="dxa"/>
            <w:tcBorders>
              <w:top w:val="nil"/>
              <w:left w:val="nil"/>
              <w:bottom w:val="single" w:sz="4" w:space="0" w:color="auto"/>
              <w:right w:val="single" w:sz="4" w:space="0" w:color="auto"/>
            </w:tcBorders>
            <w:shd w:val="clear" w:color="auto" w:fill="auto"/>
            <w:noWrap/>
            <w:vAlign w:val="bottom"/>
            <w:hideMark/>
          </w:tcPr>
          <w:p w14:paraId="33EF4753" w14:textId="3A30A032"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549</w:t>
            </w:r>
          </w:p>
        </w:tc>
        <w:tc>
          <w:tcPr>
            <w:tcW w:w="2940" w:type="dxa"/>
            <w:tcBorders>
              <w:top w:val="nil"/>
              <w:left w:val="nil"/>
              <w:bottom w:val="single" w:sz="4" w:space="0" w:color="auto"/>
              <w:right w:val="single" w:sz="4" w:space="0" w:color="auto"/>
            </w:tcBorders>
            <w:shd w:val="clear" w:color="auto" w:fill="auto"/>
            <w:noWrap/>
            <w:vAlign w:val="bottom"/>
            <w:hideMark/>
          </w:tcPr>
          <w:p w14:paraId="7D9012BD" w14:textId="44DD531E" w:rsidR="008A58C0" w:rsidRDefault="00916FE4">
            <w:pPr>
              <w:jc w:val="right"/>
              <w:rPr>
                <w:rFonts w:ascii="Arial" w:hAnsi="Arial" w:cs="Arial"/>
                <w:sz w:val="20"/>
                <w:szCs w:val="20"/>
              </w:rPr>
            </w:pPr>
            <w:r>
              <w:rPr>
                <w:rFonts w:ascii="Arial" w:hAnsi="Arial" w:cs="Arial"/>
                <w:sz w:val="20"/>
                <w:szCs w:val="20"/>
              </w:rPr>
              <w:t xml:space="preserve">14 </w:t>
            </w:r>
            <w:r w:rsidR="008A58C0">
              <w:rPr>
                <w:rFonts w:ascii="Arial" w:hAnsi="Arial" w:cs="Arial"/>
                <w:sz w:val="20"/>
                <w:szCs w:val="20"/>
              </w:rPr>
              <w:t>90</w:t>
            </w:r>
            <w:r>
              <w:rPr>
                <w:rFonts w:ascii="Arial" w:hAnsi="Arial" w:cs="Arial"/>
                <w:sz w:val="20"/>
                <w:szCs w:val="20"/>
              </w:rPr>
              <w:t>0</w:t>
            </w:r>
          </w:p>
        </w:tc>
      </w:tr>
      <w:tr w:rsidR="008A58C0" w14:paraId="31D7D4B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EB62595" w14:textId="77777777" w:rsidR="008A58C0" w:rsidRDefault="008A58C0">
            <w:pPr>
              <w:jc w:val="right"/>
              <w:rPr>
                <w:rFonts w:ascii="Arial" w:hAnsi="Arial" w:cs="Arial"/>
                <w:sz w:val="20"/>
                <w:szCs w:val="20"/>
              </w:rPr>
            </w:pPr>
            <w:r>
              <w:rPr>
                <w:rFonts w:ascii="Arial" w:hAnsi="Arial" w:cs="Arial"/>
                <w:sz w:val="20"/>
                <w:szCs w:val="20"/>
              </w:rPr>
              <w:t>20</w:t>
            </w:r>
          </w:p>
        </w:tc>
        <w:tc>
          <w:tcPr>
            <w:tcW w:w="2720" w:type="dxa"/>
            <w:tcBorders>
              <w:top w:val="nil"/>
              <w:left w:val="nil"/>
              <w:bottom w:val="single" w:sz="4" w:space="0" w:color="auto"/>
              <w:right w:val="single" w:sz="4" w:space="0" w:color="auto"/>
            </w:tcBorders>
            <w:shd w:val="clear" w:color="auto" w:fill="auto"/>
            <w:noWrap/>
            <w:vAlign w:val="bottom"/>
            <w:hideMark/>
          </w:tcPr>
          <w:p w14:paraId="2CCCAE7B" w14:textId="767E69B0"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886</w:t>
            </w:r>
          </w:p>
        </w:tc>
        <w:tc>
          <w:tcPr>
            <w:tcW w:w="2940" w:type="dxa"/>
            <w:tcBorders>
              <w:top w:val="nil"/>
              <w:left w:val="nil"/>
              <w:bottom w:val="single" w:sz="4" w:space="0" w:color="auto"/>
              <w:right w:val="single" w:sz="4" w:space="0" w:color="auto"/>
            </w:tcBorders>
            <w:shd w:val="clear" w:color="auto" w:fill="auto"/>
            <w:noWrap/>
            <w:vAlign w:val="bottom"/>
            <w:hideMark/>
          </w:tcPr>
          <w:p w14:paraId="434E6725" w14:textId="12622186" w:rsidR="008A58C0" w:rsidRDefault="00916FE4">
            <w:pPr>
              <w:jc w:val="right"/>
              <w:rPr>
                <w:rFonts w:ascii="Arial" w:hAnsi="Arial" w:cs="Arial"/>
                <w:sz w:val="20"/>
                <w:szCs w:val="20"/>
              </w:rPr>
            </w:pPr>
            <w:r>
              <w:rPr>
                <w:rFonts w:ascii="Arial" w:hAnsi="Arial" w:cs="Arial"/>
                <w:sz w:val="20"/>
                <w:szCs w:val="20"/>
              </w:rPr>
              <w:t xml:space="preserve">20 </w:t>
            </w:r>
            <w:r w:rsidR="008A58C0">
              <w:rPr>
                <w:rFonts w:ascii="Arial" w:hAnsi="Arial" w:cs="Arial"/>
                <w:sz w:val="20"/>
                <w:szCs w:val="20"/>
              </w:rPr>
              <w:t>00</w:t>
            </w:r>
            <w:r>
              <w:rPr>
                <w:rFonts w:ascii="Arial" w:hAnsi="Arial" w:cs="Arial"/>
                <w:sz w:val="20"/>
                <w:szCs w:val="20"/>
              </w:rPr>
              <w:t>0</w:t>
            </w:r>
          </w:p>
        </w:tc>
      </w:tr>
      <w:tr w:rsidR="008A58C0" w14:paraId="1A63F441"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007C433" w14:textId="77777777" w:rsidR="008A58C0" w:rsidRDefault="008A58C0">
            <w:pPr>
              <w:jc w:val="right"/>
              <w:rPr>
                <w:rFonts w:ascii="Arial" w:hAnsi="Arial" w:cs="Arial"/>
                <w:sz w:val="20"/>
                <w:szCs w:val="20"/>
              </w:rPr>
            </w:pPr>
            <w:r>
              <w:rPr>
                <w:rFonts w:ascii="Arial" w:hAnsi="Arial" w:cs="Arial"/>
                <w:sz w:val="20"/>
                <w:szCs w:val="20"/>
              </w:rPr>
              <w:t>30</w:t>
            </w:r>
          </w:p>
        </w:tc>
        <w:tc>
          <w:tcPr>
            <w:tcW w:w="2720" w:type="dxa"/>
            <w:tcBorders>
              <w:top w:val="nil"/>
              <w:left w:val="nil"/>
              <w:bottom w:val="single" w:sz="4" w:space="0" w:color="auto"/>
              <w:right w:val="single" w:sz="4" w:space="0" w:color="auto"/>
            </w:tcBorders>
            <w:shd w:val="clear" w:color="auto" w:fill="auto"/>
            <w:noWrap/>
            <w:vAlign w:val="bottom"/>
            <w:hideMark/>
          </w:tcPr>
          <w:p w14:paraId="04FEA4F5" w14:textId="5625B96F"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539</w:t>
            </w:r>
          </w:p>
        </w:tc>
        <w:tc>
          <w:tcPr>
            <w:tcW w:w="2940" w:type="dxa"/>
            <w:tcBorders>
              <w:top w:val="nil"/>
              <w:left w:val="nil"/>
              <w:bottom w:val="single" w:sz="4" w:space="0" w:color="auto"/>
              <w:right w:val="single" w:sz="4" w:space="0" w:color="auto"/>
            </w:tcBorders>
            <w:shd w:val="clear" w:color="auto" w:fill="auto"/>
            <w:noWrap/>
            <w:vAlign w:val="bottom"/>
            <w:hideMark/>
          </w:tcPr>
          <w:p w14:paraId="380B08F8" w14:textId="44D10A12" w:rsidR="008A58C0" w:rsidRDefault="00916FE4">
            <w:pPr>
              <w:jc w:val="right"/>
              <w:rPr>
                <w:rFonts w:ascii="Arial" w:hAnsi="Arial" w:cs="Arial"/>
                <w:sz w:val="20"/>
                <w:szCs w:val="20"/>
              </w:rPr>
            </w:pPr>
            <w:r>
              <w:rPr>
                <w:rFonts w:ascii="Arial" w:hAnsi="Arial" w:cs="Arial"/>
                <w:sz w:val="20"/>
                <w:szCs w:val="20"/>
              </w:rPr>
              <w:t xml:space="preserve">29 </w:t>
            </w:r>
            <w:r w:rsidR="008A58C0">
              <w:rPr>
                <w:rFonts w:ascii="Arial" w:hAnsi="Arial" w:cs="Arial"/>
                <w:sz w:val="20"/>
                <w:szCs w:val="20"/>
              </w:rPr>
              <w:t>20</w:t>
            </w:r>
            <w:r>
              <w:rPr>
                <w:rFonts w:ascii="Arial" w:hAnsi="Arial" w:cs="Arial"/>
                <w:sz w:val="20"/>
                <w:szCs w:val="20"/>
              </w:rPr>
              <w:t>0</w:t>
            </w:r>
          </w:p>
        </w:tc>
      </w:tr>
    </w:tbl>
    <w:p w14:paraId="0E451122" w14:textId="77777777" w:rsidR="008A58C0" w:rsidRDefault="008A58C0" w:rsidP="004A5A44">
      <w:pPr>
        <w:spacing w:after="120"/>
        <w:jc w:val="both"/>
      </w:pPr>
    </w:p>
    <w:p w14:paraId="2AADD786" w14:textId="3BBA0C4E" w:rsidR="00B04CBF" w:rsidRDefault="00B04CBF" w:rsidP="00B04CBF">
      <w:pPr>
        <w:pStyle w:val="Caption"/>
        <w:keepNext/>
      </w:pPr>
      <w:bookmarkStart w:id="567" w:name="_Toc503189169"/>
      <w:r>
        <w:t xml:space="preserve">Table </w:t>
      </w:r>
      <w:r w:rsidR="00557FEC">
        <w:fldChar w:fldCharType="begin"/>
      </w:r>
      <w:r w:rsidR="00557FEC">
        <w:instrText xml:space="preserve"> SEQ Table \* ARABIC </w:instrText>
      </w:r>
      <w:r w:rsidR="00557FEC">
        <w:fldChar w:fldCharType="separate"/>
      </w:r>
      <w:r w:rsidR="00150CFD">
        <w:rPr>
          <w:noProof/>
        </w:rPr>
        <w:t>36</w:t>
      </w:r>
      <w:r w:rsidR="00557FEC">
        <w:fldChar w:fldCharType="end"/>
      </w:r>
      <w:r>
        <w:t xml:space="preserve"> </w:t>
      </w:r>
      <w:r w:rsidR="0072469A">
        <w:t xml:space="preserve">Quantum Espresso </w:t>
      </w:r>
      <w:r>
        <w:t>test case 2</w:t>
      </w:r>
      <w:r w:rsidRPr="0017375B">
        <w:t xml:space="preserve"> metrics on </w:t>
      </w:r>
      <w:r>
        <w:t>DAVIDE</w:t>
      </w:r>
      <w:bookmarkEnd w:id="567"/>
    </w:p>
    <w:tbl>
      <w:tblPr>
        <w:tblW w:w="9580" w:type="dxa"/>
        <w:tblLook w:val="04A0" w:firstRow="1" w:lastRow="0" w:firstColumn="1" w:lastColumn="0" w:noHBand="0" w:noVBand="1"/>
      </w:tblPr>
      <w:tblGrid>
        <w:gridCol w:w="3360"/>
        <w:gridCol w:w="2740"/>
        <w:gridCol w:w="3480"/>
      </w:tblGrid>
      <w:tr w:rsidR="008A58C0" w14:paraId="3AB867B1"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1391" w14:textId="6B76D889"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4B7987BA"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1058D38C"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78D5B14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F6ED63B"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1D629C" w14:textId="0047B6C9"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337</w:t>
            </w:r>
          </w:p>
        </w:tc>
        <w:tc>
          <w:tcPr>
            <w:tcW w:w="3480" w:type="dxa"/>
            <w:tcBorders>
              <w:top w:val="nil"/>
              <w:left w:val="nil"/>
              <w:bottom w:val="single" w:sz="4" w:space="0" w:color="auto"/>
              <w:right w:val="single" w:sz="4" w:space="0" w:color="auto"/>
            </w:tcBorders>
            <w:shd w:val="clear" w:color="auto" w:fill="auto"/>
            <w:noWrap/>
            <w:vAlign w:val="bottom"/>
            <w:hideMark/>
          </w:tcPr>
          <w:p w14:paraId="045CD7F6" w14:textId="7C28CD28" w:rsidR="008A58C0" w:rsidRDefault="00414FA7">
            <w:pPr>
              <w:jc w:val="right"/>
              <w:rPr>
                <w:rFonts w:ascii="Arial" w:hAnsi="Arial" w:cs="Arial"/>
                <w:sz w:val="20"/>
                <w:szCs w:val="20"/>
              </w:rPr>
            </w:pPr>
            <w:r>
              <w:rPr>
                <w:rFonts w:ascii="Arial" w:hAnsi="Arial" w:cs="Arial"/>
                <w:sz w:val="20"/>
                <w:szCs w:val="20"/>
              </w:rPr>
              <w:t xml:space="preserve">3 </w:t>
            </w:r>
            <w:r w:rsidR="008A58C0">
              <w:rPr>
                <w:rFonts w:ascii="Arial" w:hAnsi="Arial" w:cs="Arial"/>
                <w:sz w:val="20"/>
                <w:szCs w:val="20"/>
              </w:rPr>
              <w:t>920</w:t>
            </w:r>
            <w:r>
              <w:rPr>
                <w:rFonts w:ascii="Arial" w:hAnsi="Arial" w:cs="Arial"/>
                <w:sz w:val="20"/>
                <w:szCs w:val="20"/>
              </w:rPr>
              <w:t>,</w:t>
            </w:r>
            <w:r w:rsidR="008A58C0">
              <w:rPr>
                <w:rFonts w:ascii="Arial" w:hAnsi="Arial" w:cs="Arial"/>
                <w:sz w:val="20"/>
                <w:szCs w:val="20"/>
              </w:rPr>
              <w:t>86</w:t>
            </w:r>
          </w:p>
        </w:tc>
      </w:tr>
      <w:tr w:rsidR="008A58C0" w14:paraId="380D55D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90025B3"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55B3238F" w14:textId="5A3C003B"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511</w:t>
            </w:r>
          </w:p>
        </w:tc>
        <w:tc>
          <w:tcPr>
            <w:tcW w:w="3480" w:type="dxa"/>
            <w:tcBorders>
              <w:top w:val="nil"/>
              <w:left w:val="nil"/>
              <w:bottom w:val="single" w:sz="4" w:space="0" w:color="auto"/>
              <w:right w:val="single" w:sz="4" w:space="0" w:color="auto"/>
            </w:tcBorders>
            <w:shd w:val="clear" w:color="auto" w:fill="auto"/>
            <w:noWrap/>
            <w:vAlign w:val="bottom"/>
            <w:hideMark/>
          </w:tcPr>
          <w:p w14:paraId="5468157E" w14:textId="19B68E00" w:rsidR="008A58C0" w:rsidRDefault="00414FA7">
            <w:pPr>
              <w:jc w:val="right"/>
              <w:rPr>
                <w:rFonts w:ascii="Arial" w:hAnsi="Arial" w:cs="Arial"/>
                <w:sz w:val="20"/>
                <w:szCs w:val="20"/>
              </w:rPr>
            </w:pPr>
            <w:r>
              <w:rPr>
                <w:rFonts w:ascii="Arial" w:hAnsi="Arial" w:cs="Arial"/>
                <w:sz w:val="20"/>
                <w:szCs w:val="20"/>
              </w:rPr>
              <w:t xml:space="preserve">4 </w:t>
            </w:r>
            <w:r w:rsidR="008A58C0">
              <w:rPr>
                <w:rFonts w:ascii="Arial" w:hAnsi="Arial" w:cs="Arial"/>
                <w:sz w:val="20"/>
                <w:szCs w:val="20"/>
              </w:rPr>
              <w:t>842</w:t>
            </w:r>
            <w:r>
              <w:rPr>
                <w:rFonts w:ascii="Arial" w:hAnsi="Arial" w:cs="Arial"/>
                <w:sz w:val="20"/>
                <w:szCs w:val="20"/>
              </w:rPr>
              <w:t>,34</w:t>
            </w:r>
          </w:p>
        </w:tc>
      </w:tr>
      <w:tr w:rsidR="008A58C0" w14:paraId="09173E8A"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2A41058" w14:textId="77777777" w:rsidR="008A58C0" w:rsidRDefault="008A58C0">
            <w:pPr>
              <w:jc w:val="right"/>
              <w:rPr>
                <w:rFonts w:ascii="Arial" w:hAnsi="Arial" w:cs="Arial"/>
                <w:sz w:val="20"/>
                <w:szCs w:val="20"/>
              </w:rPr>
            </w:pPr>
            <w:r>
              <w:rPr>
                <w:rFonts w:ascii="Arial" w:hAnsi="Arial" w:cs="Arial"/>
                <w:sz w:val="20"/>
                <w:szCs w:val="20"/>
              </w:rPr>
              <w:t>5</w:t>
            </w:r>
          </w:p>
        </w:tc>
        <w:tc>
          <w:tcPr>
            <w:tcW w:w="2740" w:type="dxa"/>
            <w:tcBorders>
              <w:top w:val="nil"/>
              <w:left w:val="nil"/>
              <w:bottom w:val="single" w:sz="4" w:space="0" w:color="auto"/>
              <w:right w:val="single" w:sz="4" w:space="0" w:color="auto"/>
            </w:tcBorders>
            <w:shd w:val="clear" w:color="auto" w:fill="auto"/>
            <w:noWrap/>
            <w:vAlign w:val="bottom"/>
            <w:hideMark/>
          </w:tcPr>
          <w:p w14:paraId="1B13F2FC" w14:textId="4AE1AEA7"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470</w:t>
            </w:r>
          </w:p>
        </w:tc>
        <w:tc>
          <w:tcPr>
            <w:tcW w:w="3480" w:type="dxa"/>
            <w:tcBorders>
              <w:top w:val="nil"/>
              <w:left w:val="nil"/>
              <w:bottom w:val="single" w:sz="4" w:space="0" w:color="auto"/>
              <w:right w:val="single" w:sz="4" w:space="0" w:color="auto"/>
            </w:tcBorders>
            <w:shd w:val="clear" w:color="auto" w:fill="auto"/>
            <w:noWrap/>
            <w:vAlign w:val="bottom"/>
            <w:hideMark/>
          </w:tcPr>
          <w:p w14:paraId="675D807E" w14:textId="4CEF0A6A"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835</w:t>
            </w:r>
            <w:r>
              <w:rPr>
                <w:rFonts w:ascii="Arial" w:hAnsi="Arial" w:cs="Arial"/>
                <w:sz w:val="20"/>
                <w:szCs w:val="20"/>
              </w:rPr>
              <w:t>,58</w:t>
            </w:r>
          </w:p>
        </w:tc>
      </w:tr>
      <w:tr w:rsidR="008A58C0" w14:paraId="61E8F45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BC6E2A9" w14:textId="77777777" w:rsidR="008A58C0" w:rsidRDefault="008A58C0">
            <w:pPr>
              <w:jc w:val="right"/>
              <w:rPr>
                <w:rFonts w:ascii="Arial" w:hAnsi="Arial" w:cs="Arial"/>
                <w:sz w:val="20"/>
                <w:szCs w:val="20"/>
              </w:rPr>
            </w:pPr>
            <w:r>
              <w:rPr>
                <w:rFonts w:ascii="Arial" w:hAnsi="Arial" w:cs="Arial"/>
                <w:sz w:val="20"/>
                <w:szCs w:val="20"/>
              </w:rPr>
              <w:t>6</w:t>
            </w:r>
          </w:p>
        </w:tc>
        <w:tc>
          <w:tcPr>
            <w:tcW w:w="2740" w:type="dxa"/>
            <w:tcBorders>
              <w:top w:val="nil"/>
              <w:left w:val="nil"/>
              <w:bottom w:val="single" w:sz="4" w:space="0" w:color="auto"/>
              <w:right w:val="single" w:sz="4" w:space="0" w:color="auto"/>
            </w:tcBorders>
            <w:shd w:val="clear" w:color="auto" w:fill="auto"/>
            <w:noWrap/>
            <w:vAlign w:val="bottom"/>
            <w:hideMark/>
          </w:tcPr>
          <w:p w14:paraId="77F265E0" w14:textId="4EF60F03"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324</w:t>
            </w:r>
          </w:p>
        </w:tc>
        <w:tc>
          <w:tcPr>
            <w:tcW w:w="3480" w:type="dxa"/>
            <w:tcBorders>
              <w:top w:val="nil"/>
              <w:left w:val="nil"/>
              <w:bottom w:val="single" w:sz="4" w:space="0" w:color="auto"/>
              <w:right w:val="single" w:sz="4" w:space="0" w:color="auto"/>
            </w:tcBorders>
            <w:shd w:val="clear" w:color="auto" w:fill="auto"/>
            <w:noWrap/>
            <w:vAlign w:val="bottom"/>
            <w:hideMark/>
          </w:tcPr>
          <w:p w14:paraId="293B4593" w14:textId="1026BEAF" w:rsidR="008A58C0" w:rsidRDefault="00414FA7">
            <w:pPr>
              <w:jc w:val="right"/>
              <w:rPr>
                <w:rFonts w:ascii="Arial" w:hAnsi="Arial" w:cs="Arial"/>
                <w:sz w:val="20"/>
                <w:szCs w:val="20"/>
              </w:rPr>
            </w:pPr>
            <w:r>
              <w:rPr>
                <w:rFonts w:ascii="Arial" w:hAnsi="Arial" w:cs="Arial"/>
                <w:sz w:val="20"/>
                <w:szCs w:val="20"/>
              </w:rPr>
              <w:t xml:space="preserve">6 </w:t>
            </w:r>
            <w:r w:rsidR="008A58C0">
              <w:rPr>
                <w:rFonts w:ascii="Arial" w:hAnsi="Arial" w:cs="Arial"/>
                <w:sz w:val="20"/>
                <w:szCs w:val="20"/>
              </w:rPr>
              <w:t>126</w:t>
            </w:r>
            <w:r>
              <w:rPr>
                <w:rFonts w:ascii="Arial" w:hAnsi="Arial" w:cs="Arial"/>
                <w:sz w:val="20"/>
                <w:szCs w:val="20"/>
              </w:rPr>
              <w:t>,43</w:t>
            </w:r>
          </w:p>
        </w:tc>
      </w:tr>
      <w:tr w:rsidR="008A58C0" w14:paraId="395093A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0F28293" w14:textId="77777777" w:rsidR="008A58C0" w:rsidRDefault="008A58C0">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32881A7E" w14:textId="50AAD7D5" w:rsidR="008A58C0" w:rsidRDefault="005F6E39">
            <w:pPr>
              <w:jc w:val="right"/>
              <w:rPr>
                <w:rFonts w:ascii="Arial" w:hAnsi="Arial" w:cs="Arial"/>
                <w:sz w:val="20"/>
                <w:szCs w:val="20"/>
              </w:rPr>
            </w:pPr>
            <w:r>
              <w:rPr>
                <w:rFonts w:ascii="Arial" w:hAnsi="Arial" w:cs="Arial"/>
                <w:sz w:val="20"/>
                <w:szCs w:val="20"/>
              </w:rPr>
              <w:t xml:space="preserve"> </w:t>
            </w:r>
            <w:r w:rsidR="008A58C0">
              <w:rPr>
                <w:rFonts w:ascii="Arial" w:hAnsi="Arial" w:cs="Arial"/>
                <w:sz w:val="20"/>
                <w:szCs w:val="20"/>
              </w:rPr>
              <w:t>995</w:t>
            </w:r>
          </w:p>
        </w:tc>
        <w:tc>
          <w:tcPr>
            <w:tcW w:w="3480" w:type="dxa"/>
            <w:tcBorders>
              <w:top w:val="nil"/>
              <w:left w:val="nil"/>
              <w:bottom w:val="single" w:sz="4" w:space="0" w:color="auto"/>
              <w:right w:val="single" w:sz="4" w:space="0" w:color="auto"/>
            </w:tcBorders>
            <w:shd w:val="clear" w:color="auto" w:fill="auto"/>
            <w:noWrap/>
            <w:vAlign w:val="bottom"/>
            <w:hideMark/>
          </w:tcPr>
          <w:p w14:paraId="2A6D2C7D" w14:textId="172001BB"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982</w:t>
            </w:r>
            <w:r>
              <w:rPr>
                <w:rFonts w:ascii="Arial" w:hAnsi="Arial" w:cs="Arial"/>
                <w:sz w:val="20"/>
                <w:szCs w:val="20"/>
              </w:rPr>
              <w:t>,44</w:t>
            </w:r>
          </w:p>
        </w:tc>
      </w:tr>
      <w:tr w:rsidR="008A58C0" w14:paraId="71A68FC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3D11C8" w14:textId="77777777" w:rsidR="008A58C0" w:rsidRDefault="008A58C0">
            <w:pPr>
              <w:jc w:val="right"/>
              <w:rPr>
                <w:rFonts w:ascii="Arial" w:hAnsi="Arial" w:cs="Arial"/>
                <w:sz w:val="20"/>
                <w:szCs w:val="20"/>
              </w:rPr>
            </w:pPr>
            <w:r>
              <w:rPr>
                <w:rFonts w:ascii="Arial" w:hAnsi="Arial" w:cs="Arial"/>
                <w:sz w:val="20"/>
                <w:szCs w:val="20"/>
              </w:rPr>
              <w:t>10</w:t>
            </w:r>
          </w:p>
        </w:tc>
        <w:tc>
          <w:tcPr>
            <w:tcW w:w="2740" w:type="dxa"/>
            <w:tcBorders>
              <w:top w:val="nil"/>
              <w:left w:val="nil"/>
              <w:bottom w:val="single" w:sz="4" w:space="0" w:color="auto"/>
              <w:right w:val="single" w:sz="4" w:space="0" w:color="auto"/>
            </w:tcBorders>
            <w:shd w:val="clear" w:color="auto" w:fill="auto"/>
            <w:noWrap/>
            <w:vAlign w:val="bottom"/>
            <w:hideMark/>
          </w:tcPr>
          <w:p w14:paraId="38E014A0" w14:textId="7A565D0E"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041</w:t>
            </w:r>
          </w:p>
        </w:tc>
        <w:tc>
          <w:tcPr>
            <w:tcW w:w="3480" w:type="dxa"/>
            <w:tcBorders>
              <w:top w:val="nil"/>
              <w:left w:val="nil"/>
              <w:bottom w:val="single" w:sz="4" w:space="0" w:color="auto"/>
              <w:right w:val="single" w:sz="4" w:space="0" w:color="auto"/>
            </w:tcBorders>
            <w:shd w:val="clear" w:color="auto" w:fill="auto"/>
            <w:noWrap/>
            <w:vAlign w:val="bottom"/>
            <w:hideMark/>
          </w:tcPr>
          <w:p w14:paraId="07841858" w14:textId="169C78F1" w:rsidR="008A58C0" w:rsidRDefault="00414FA7">
            <w:pPr>
              <w:jc w:val="right"/>
              <w:rPr>
                <w:rFonts w:ascii="Arial" w:hAnsi="Arial" w:cs="Arial"/>
                <w:sz w:val="20"/>
                <w:szCs w:val="20"/>
              </w:rPr>
            </w:pPr>
            <w:r>
              <w:rPr>
                <w:rFonts w:ascii="Arial" w:hAnsi="Arial" w:cs="Arial"/>
                <w:sz w:val="20"/>
                <w:szCs w:val="20"/>
              </w:rPr>
              <w:t xml:space="preserve">8 </w:t>
            </w:r>
            <w:r w:rsidR="008A58C0">
              <w:rPr>
                <w:rFonts w:ascii="Arial" w:hAnsi="Arial" w:cs="Arial"/>
                <w:sz w:val="20"/>
                <w:szCs w:val="20"/>
              </w:rPr>
              <w:t>005</w:t>
            </w:r>
            <w:r>
              <w:rPr>
                <w:rFonts w:ascii="Arial" w:hAnsi="Arial" w:cs="Arial"/>
                <w:sz w:val="20"/>
                <w:szCs w:val="20"/>
              </w:rPr>
              <w:t>,33</w:t>
            </w:r>
          </w:p>
        </w:tc>
      </w:tr>
      <w:tr w:rsidR="008A58C0" w14:paraId="1BADAAF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DE5CA43" w14:textId="77777777" w:rsidR="008A58C0" w:rsidRDefault="008A58C0">
            <w:pPr>
              <w:jc w:val="right"/>
              <w:rPr>
                <w:rFonts w:ascii="Arial" w:hAnsi="Arial" w:cs="Arial"/>
                <w:sz w:val="20"/>
                <w:szCs w:val="20"/>
              </w:rPr>
            </w:pPr>
            <w:r>
              <w:rPr>
                <w:rFonts w:ascii="Arial" w:hAnsi="Arial" w:cs="Arial"/>
                <w:sz w:val="20"/>
                <w:szCs w:val="20"/>
              </w:rPr>
              <w:t>20</w:t>
            </w:r>
          </w:p>
        </w:tc>
        <w:tc>
          <w:tcPr>
            <w:tcW w:w="2740" w:type="dxa"/>
            <w:tcBorders>
              <w:top w:val="nil"/>
              <w:left w:val="nil"/>
              <w:bottom w:val="single" w:sz="4" w:space="0" w:color="auto"/>
              <w:right w:val="single" w:sz="4" w:space="0" w:color="auto"/>
            </w:tcBorders>
            <w:shd w:val="clear" w:color="auto" w:fill="auto"/>
            <w:noWrap/>
            <w:vAlign w:val="bottom"/>
            <w:hideMark/>
          </w:tcPr>
          <w:p w14:paraId="138D3C97" w14:textId="139B6046"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189</w:t>
            </w:r>
          </w:p>
        </w:tc>
        <w:tc>
          <w:tcPr>
            <w:tcW w:w="3480" w:type="dxa"/>
            <w:tcBorders>
              <w:top w:val="nil"/>
              <w:left w:val="nil"/>
              <w:bottom w:val="single" w:sz="4" w:space="0" w:color="auto"/>
              <w:right w:val="single" w:sz="4" w:space="0" w:color="auto"/>
            </w:tcBorders>
            <w:shd w:val="clear" w:color="auto" w:fill="auto"/>
            <w:noWrap/>
            <w:vAlign w:val="bottom"/>
            <w:hideMark/>
          </w:tcPr>
          <w:p w14:paraId="2C5A34F0" w14:textId="223C11EE" w:rsidR="008A58C0" w:rsidRDefault="00414FA7">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107</w:t>
            </w:r>
            <w:r>
              <w:rPr>
                <w:rFonts w:ascii="Arial" w:hAnsi="Arial" w:cs="Arial"/>
                <w:sz w:val="20"/>
                <w:szCs w:val="20"/>
              </w:rPr>
              <w:t>,56</w:t>
            </w:r>
          </w:p>
        </w:tc>
      </w:tr>
    </w:tbl>
    <w:p w14:paraId="079E1325" w14:textId="77777777" w:rsidR="008A58C0" w:rsidRDefault="008A58C0" w:rsidP="004A5A44">
      <w:pPr>
        <w:spacing w:after="120"/>
        <w:jc w:val="both"/>
      </w:pPr>
    </w:p>
    <w:p w14:paraId="7A9AE49E" w14:textId="77777777" w:rsidR="00E8086D" w:rsidRDefault="00E8086D" w:rsidP="00E8086D">
      <w:pPr>
        <w:spacing w:after="120"/>
        <w:jc w:val="both"/>
      </w:pPr>
      <w:r>
        <w:t xml:space="preserve">The times to solution required for both inputs on the </w:t>
      </w:r>
      <w:proofErr w:type="spellStart"/>
      <w:r>
        <w:t>Frioul</w:t>
      </w:r>
      <w:proofErr w:type="spellEnd"/>
      <w:r>
        <w:t xml:space="preserve">-PCP scale as expected for KNL even though the absolute values are higher when compared to similar architectures, such as, for example, the KNL partition of Marconi (CINECA). One reason may be </w:t>
      </w:r>
      <w:proofErr w:type="gramStart"/>
      <w:r>
        <w:t>due to the fact that</w:t>
      </w:r>
      <w:proofErr w:type="gramEnd"/>
      <w:r>
        <w:t xml:space="preserve"> the default mode on Marconi is cache mode, while on the </w:t>
      </w:r>
      <w:proofErr w:type="spellStart"/>
      <w:r>
        <w:t>Frioul</w:t>
      </w:r>
      <w:proofErr w:type="spellEnd"/>
      <w:r>
        <w:t xml:space="preserve">-PCP it is flat. Unfortunately, it was not possible to try cache mode on the </w:t>
      </w:r>
      <w:proofErr w:type="spellStart"/>
      <w:r>
        <w:t>Frioul</w:t>
      </w:r>
      <w:proofErr w:type="spellEnd"/>
      <w:r>
        <w:t>-PCP to test this.</w:t>
      </w:r>
    </w:p>
    <w:p w14:paraId="55AD8DB8" w14:textId="52299C0D" w:rsidR="00E8086D" w:rsidRPr="004A5A44" w:rsidRDefault="00E8086D" w:rsidP="004A5A44">
      <w:pPr>
        <w:spacing w:after="120"/>
        <w:jc w:val="both"/>
      </w:pPr>
      <w:r>
        <w:t xml:space="preserve">The DAVIDE GPU times to solution are much lower, exhibiting speedups of between 3 and 6 times when compared to the KNLs. The energy to solution results exhibit reasonable trends, the increase due to increasing number of nodes attenuated by decreasing wall times until the scaling limit. The GPU energies are much smaller than those of the KNLs, although we should emphasise that due to time constraints it was not possible to optimise the calculations for KNL using, for example, cache mode, </w:t>
      </w:r>
      <w:proofErr w:type="spellStart"/>
      <w:r>
        <w:t>OpenMP</w:t>
      </w:r>
      <w:proofErr w:type="spellEnd"/>
      <w:r>
        <w:t xml:space="preserve"> threads or QE runtime options.</w:t>
      </w:r>
    </w:p>
    <w:p w14:paraId="65D1228E" w14:textId="77777777" w:rsidR="004A5A44" w:rsidRPr="004A5A44" w:rsidRDefault="004A5A44" w:rsidP="004A5A44">
      <w:pPr>
        <w:pStyle w:val="Heading3"/>
      </w:pPr>
      <w:bookmarkStart w:id="568" w:name="_Toc503189112"/>
      <w:r w:rsidRPr="004A5A44">
        <w:t>SHOC</w:t>
      </w:r>
      <w:bookmarkEnd w:id="568"/>
    </w:p>
    <w:p w14:paraId="3E43846C" w14:textId="3BC03C1F" w:rsidR="004A5A44" w:rsidRDefault="001F63DB" w:rsidP="004A5A44">
      <w:pPr>
        <w:spacing w:after="120"/>
        <w:jc w:val="both"/>
      </w:pPr>
      <w:r w:rsidRPr="001F63DB">
        <w:t>The Accelerator Benchmark Suite will also include a series of synthetic benchmarks</w:t>
      </w:r>
      <w:r w:rsidR="00CB3B04">
        <w:t>.</w:t>
      </w:r>
    </w:p>
    <w:p w14:paraId="34E0E9F3" w14:textId="785959B6" w:rsidR="00BC3BB4" w:rsidRDefault="00C04DFE" w:rsidP="004A5A44">
      <w:pPr>
        <w:spacing w:after="120"/>
        <w:jc w:val="both"/>
      </w:pPr>
      <w:r>
        <w:t>SHOC is written in C++</w:t>
      </w:r>
      <w:r w:rsidR="00BC09CF">
        <w:t xml:space="preserve"> </w:t>
      </w:r>
      <w:r w:rsidR="008F772D">
        <w:t xml:space="preserve">and </w:t>
      </w:r>
      <w:r w:rsidR="00BF3F92">
        <w:t>is</w:t>
      </w:r>
      <w:r w:rsidR="00BC09CF">
        <w:t xml:space="preserve"> MPI-</w:t>
      </w:r>
      <w:r w:rsidR="00612395">
        <w:t xml:space="preserve">based. </w:t>
      </w:r>
      <w:r w:rsidR="00612395" w:rsidRPr="00612395">
        <w:t>Offloading for accelerators is implemented through CUDA and OpenCL for GPU</w:t>
      </w:r>
      <w:r w:rsidR="008F772D">
        <w:t>s</w:t>
      </w:r>
      <w:r w:rsidR="00612395">
        <w:t>.</w:t>
      </w:r>
    </w:p>
    <w:p w14:paraId="30536E7E" w14:textId="7C9C71F0" w:rsidR="00D23774" w:rsidRDefault="008C4B0C" w:rsidP="004A5A44">
      <w:pPr>
        <w:spacing w:after="120"/>
        <w:jc w:val="both"/>
      </w:pPr>
      <w:r w:rsidRPr="008C4B0C">
        <w:lastRenderedPageBreak/>
        <w:t xml:space="preserve">Being a synthetic benchmark, SHOC </w:t>
      </w:r>
      <w:r w:rsidR="00462794">
        <w:t xml:space="preserve">does not really fit the time </w:t>
      </w:r>
      <w:r w:rsidRPr="008C4B0C">
        <w:t xml:space="preserve">and energy to solution paradigm as the other scientific benchmarks. However, </w:t>
      </w:r>
      <w:r w:rsidR="00462794">
        <w:t>it</w:t>
      </w:r>
      <w:r w:rsidRPr="008C4B0C">
        <w:t xml:space="preserve"> </w:t>
      </w:r>
      <w:r w:rsidR="00474E57">
        <w:t>has been included</w:t>
      </w:r>
      <w:r w:rsidRPr="008C4B0C">
        <w:t xml:space="preserve"> for complet</w:t>
      </w:r>
      <w:r w:rsidR="008F772D">
        <w:t>eness</w:t>
      </w:r>
      <w:r w:rsidRPr="008C4B0C">
        <w:t xml:space="preserve"> (although “solution” does not represent much in this case)</w:t>
      </w:r>
      <w:r w:rsidR="00462794">
        <w:t xml:space="preserve"> on </w:t>
      </w:r>
      <w:r w:rsidR="00462794" w:rsidRPr="00462794">
        <w:t>some representative benchmarks</w:t>
      </w:r>
      <w:r w:rsidRPr="008C4B0C">
        <w:t>.</w:t>
      </w:r>
    </w:p>
    <w:p w14:paraId="19B39347" w14:textId="01898F27" w:rsidR="00462794" w:rsidRDefault="00462794" w:rsidP="004A5A44">
      <w:pPr>
        <w:spacing w:after="120"/>
        <w:jc w:val="both"/>
      </w:pPr>
      <w:r w:rsidRPr="00462794">
        <w:t>As an interesting note, all compute-bound workloads draw around 1200W on average, whereas the memory-bound ones only around 750W.</w:t>
      </w:r>
    </w:p>
    <w:p w14:paraId="337BF09C" w14:textId="4E46ABCE" w:rsidR="00BC3BB4" w:rsidRDefault="00BC3BB4" w:rsidP="00A7005A">
      <w:pPr>
        <w:pStyle w:val="Heading4"/>
      </w:pPr>
      <w:bookmarkStart w:id="569" w:name="_Toc503189113"/>
      <w:r>
        <w:t>Test case</w:t>
      </w:r>
      <w:r w:rsidR="00427FBB">
        <w:t xml:space="preserve"> 1,</w:t>
      </w:r>
      <w:r>
        <w:t xml:space="preserve"> </w:t>
      </w:r>
      <w:r w:rsidR="00C7548B" w:rsidRPr="00C7548B">
        <w:t>GEMM</w:t>
      </w:r>
      <w:bookmarkEnd w:id="569"/>
    </w:p>
    <w:p w14:paraId="51D6289A" w14:textId="28262140" w:rsidR="002E0751" w:rsidRDefault="002E0751" w:rsidP="002E0751">
      <w:pPr>
        <w:pStyle w:val="Caption"/>
        <w:keepNext/>
      </w:pPr>
      <w:bookmarkStart w:id="570" w:name="_Toc503189170"/>
      <w:r>
        <w:t xml:space="preserve">Table </w:t>
      </w:r>
      <w:r w:rsidR="00557FEC">
        <w:fldChar w:fldCharType="begin"/>
      </w:r>
      <w:r w:rsidR="00557FEC">
        <w:instrText xml:space="preserve"> SEQ Table \* ARABIC </w:instrText>
      </w:r>
      <w:r w:rsidR="00557FEC">
        <w:fldChar w:fldCharType="separate"/>
      </w:r>
      <w:r w:rsidR="00150CFD">
        <w:rPr>
          <w:noProof/>
        </w:rPr>
        <w:t>37</w:t>
      </w:r>
      <w:r w:rsidR="00557FEC">
        <w:fldChar w:fldCharType="end"/>
      </w:r>
      <w:r>
        <w:t xml:space="preserve"> SHOC metrics test case GEMM on DAVIDE</w:t>
      </w:r>
      <w:bookmarkEnd w:id="570"/>
    </w:p>
    <w:tbl>
      <w:tblPr>
        <w:tblW w:w="9520" w:type="dxa"/>
        <w:tblLook w:val="04A0" w:firstRow="1" w:lastRow="0" w:firstColumn="1" w:lastColumn="0" w:noHBand="0" w:noVBand="1"/>
      </w:tblPr>
      <w:tblGrid>
        <w:gridCol w:w="2840"/>
        <w:gridCol w:w="1960"/>
        <w:gridCol w:w="2460"/>
        <w:gridCol w:w="2260"/>
      </w:tblGrid>
      <w:tr w:rsidR="00A6443D" w14:paraId="546300D7" w14:textId="77777777" w:rsidTr="00A6443D">
        <w:trPr>
          <w:trHeight w:val="42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3E75F7" w14:textId="59D656B6"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1F406910"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050B469C"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1CA08034"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36E04B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524098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28F5113" w14:textId="77777777" w:rsidR="00A6443D" w:rsidRDefault="00A6443D">
            <w:pPr>
              <w:jc w:val="right"/>
              <w:rPr>
                <w:rFonts w:ascii="Arial" w:hAnsi="Arial" w:cs="Arial"/>
                <w:sz w:val="20"/>
                <w:szCs w:val="20"/>
              </w:rPr>
            </w:pPr>
            <w:r>
              <w:rPr>
                <w:rFonts w:ascii="Arial" w:hAnsi="Arial" w:cs="Arial"/>
                <w:sz w:val="20"/>
                <w:szCs w:val="20"/>
              </w:rPr>
              <w:t>193</w:t>
            </w:r>
          </w:p>
        </w:tc>
        <w:tc>
          <w:tcPr>
            <w:tcW w:w="2460" w:type="dxa"/>
            <w:tcBorders>
              <w:top w:val="nil"/>
              <w:left w:val="nil"/>
              <w:bottom w:val="single" w:sz="4" w:space="0" w:color="000000"/>
              <w:right w:val="single" w:sz="4" w:space="0" w:color="000000"/>
            </w:tcBorders>
            <w:shd w:val="clear" w:color="auto" w:fill="auto"/>
            <w:noWrap/>
            <w:vAlign w:val="bottom"/>
            <w:hideMark/>
          </w:tcPr>
          <w:p w14:paraId="4F25FA47" w14:textId="77777777" w:rsidR="00A6443D" w:rsidRDefault="00A6443D">
            <w:pPr>
              <w:rPr>
                <w:rFonts w:ascii="Arial" w:hAnsi="Arial" w:cs="Arial"/>
                <w:sz w:val="20"/>
                <w:szCs w:val="20"/>
              </w:rPr>
            </w:pPr>
            <w:r>
              <w:rPr>
                <w:rFonts w:ascii="Arial" w:hAnsi="Arial" w:cs="Arial"/>
                <w:sz w:val="20"/>
                <w:szCs w:val="20"/>
              </w:rPr>
              <w:t>8901/4202</w:t>
            </w:r>
          </w:p>
        </w:tc>
        <w:tc>
          <w:tcPr>
            <w:tcW w:w="2260" w:type="dxa"/>
            <w:tcBorders>
              <w:top w:val="nil"/>
              <w:left w:val="nil"/>
              <w:bottom w:val="single" w:sz="4" w:space="0" w:color="000000"/>
              <w:right w:val="single" w:sz="4" w:space="0" w:color="000000"/>
            </w:tcBorders>
            <w:shd w:val="clear" w:color="auto" w:fill="auto"/>
            <w:noWrap/>
            <w:vAlign w:val="bottom"/>
            <w:hideMark/>
          </w:tcPr>
          <w:p w14:paraId="7EFF4E5B" w14:textId="77777777" w:rsidR="00A6443D" w:rsidRDefault="00A6443D">
            <w:pPr>
              <w:jc w:val="right"/>
              <w:rPr>
                <w:rFonts w:ascii="Arial" w:hAnsi="Arial" w:cs="Arial"/>
                <w:sz w:val="20"/>
                <w:szCs w:val="20"/>
              </w:rPr>
            </w:pPr>
            <w:r>
              <w:rPr>
                <w:rFonts w:ascii="Arial" w:hAnsi="Arial" w:cs="Arial"/>
                <w:sz w:val="20"/>
                <w:szCs w:val="20"/>
              </w:rPr>
              <w:t>140</w:t>
            </w:r>
          </w:p>
        </w:tc>
      </w:tr>
      <w:tr w:rsidR="00A6443D" w14:paraId="20E0E8B9"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EB81D39"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84602C1" w14:textId="77777777" w:rsidR="00A6443D" w:rsidRDefault="00A6443D">
            <w:pPr>
              <w:jc w:val="right"/>
              <w:rPr>
                <w:rFonts w:ascii="Arial" w:hAnsi="Arial" w:cs="Arial"/>
                <w:sz w:val="20"/>
                <w:szCs w:val="20"/>
              </w:rPr>
            </w:pPr>
            <w:r>
              <w:rPr>
                <w:rFonts w:ascii="Arial" w:hAnsi="Arial" w:cs="Arial"/>
                <w:sz w:val="20"/>
                <w:szCs w:val="20"/>
              </w:rPr>
              <w:t>226</w:t>
            </w:r>
          </w:p>
        </w:tc>
        <w:tc>
          <w:tcPr>
            <w:tcW w:w="2460" w:type="dxa"/>
            <w:tcBorders>
              <w:top w:val="nil"/>
              <w:left w:val="nil"/>
              <w:bottom w:val="single" w:sz="4" w:space="0" w:color="000000"/>
              <w:right w:val="single" w:sz="4" w:space="0" w:color="000000"/>
            </w:tcBorders>
            <w:shd w:val="clear" w:color="auto" w:fill="auto"/>
            <w:noWrap/>
            <w:vAlign w:val="bottom"/>
            <w:hideMark/>
          </w:tcPr>
          <w:p w14:paraId="00E460F0" w14:textId="77777777" w:rsidR="00A6443D" w:rsidRDefault="00A6443D">
            <w:pPr>
              <w:rPr>
                <w:rFonts w:ascii="Arial" w:hAnsi="Arial" w:cs="Arial"/>
                <w:sz w:val="20"/>
                <w:szCs w:val="20"/>
              </w:rPr>
            </w:pPr>
            <w:r>
              <w:rPr>
                <w:rFonts w:ascii="Arial" w:hAnsi="Arial" w:cs="Arial"/>
                <w:sz w:val="20"/>
                <w:szCs w:val="20"/>
              </w:rPr>
              <w:t>35320/17276</w:t>
            </w:r>
          </w:p>
        </w:tc>
        <w:tc>
          <w:tcPr>
            <w:tcW w:w="2260" w:type="dxa"/>
            <w:tcBorders>
              <w:top w:val="nil"/>
              <w:left w:val="nil"/>
              <w:bottom w:val="single" w:sz="4" w:space="0" w:color="000000"/>
              <w:right w:val="single" w:sz="4" w:space="0" w:color="000000"/>
            </w:tcBorders>
            <w:shd w:val="clear" w:color="auto" w:fill="auto"/>
            <w:noWrap/>
            <w:vAlign w:val="bottom"/>
            <w:hideMark/>
          </w:tcPr>
          <w:p w14:paraId="54677ADA" w14:textId="77777777" w:rsidR="00A6443D" w:rsidRDefault="00A6443D">
            <w:pPr>
              <w:jc w:val="right"/>
              <w:rPr>
                <w:rFonts w:ascii="Arial" w:hAnsi="Arial" w:cs="Arial"/>
                <w:sz w:val="20"/>
                <w:szCs w:val="20"/>
              </w:rPr>
            </w:pPr>
            <w:r>
              <w:rPr>
                <w:rFonts w:ascii="Arial" w:hAnsi="Arial" w:cs="Arial"/>
                <w:sz w:val="20"/>
                <w:szCs w:val="20"/>
              </w:rPr>
              <w:t>289</w:t>
            </w:r>
          </w:p>
        </w:tc>
      </w:tr>
    </w:tbl>
    <w:p w14:paraId="7B418D76" w14:textId="77777777" w:rsidR="00BC3BB4" w:rsidRDefault="00BC3BB4" w:rsidP="004A5A44">
      <w:pPr>
        <w:spacing w:after="120"/>
        <w:jc w:val="both"/>
      </w:pPr>
    </w:p>
    <w:p w14:paraId="6F4CB2E2" w14:textId="0839ED7C" w:rsidR="00A6443D" w:rsidRDefault="00A6443D" w:rsidP="00A7005A">
      <w:pPr>
        <w:pStyle w:val="Heading4"/>
      </w:pPr>
      <w:bookmarkStart w:id="571" w:name="_Toc503189114"/>
      <w:r>
        <w:t>Test case</w:t>
      </w:r>
      <w:r w:rsidR="00427FBB">
        <w:t xml:space="preserve"> 2,</w:t>
      </w:r>
      <w:r>
        <w:t xml:space="preserve"> </w:t>
      </w:r>
      <w:r w:rsidR="00C7548B">
        <w:t>FFT</w:t>
      </w:r>
      <w:bookmarkEnd w:id="571"/>
    </w:p>
    <w:p w14:paraId="371F92BE" w14:textId="75C05AA1" w:rsidR="002E0751" w:rsidRDefault="002E0751" w:rsidP="002E0751">
      <w:pPr>
        <w:pStyle w:val="Caption"/>
        <w:keepNext/>
      </w:pPr>
      <w:bookmarkStart w:id="572" w:name="_Toc503189171"/>
      <w:r>
        <w:t xml:space="preserve">Table </w:t>
      </w:r>
      <w:r w:rsidR="00557FEC">
        <w:fldChar w:fldCharType="begin"/>
      </w:r>
      <w:r w:rsidR="00557FEC">
        <w:instrText xml:space="preserve"> SEQ Table \* ARABIC </w:instrText>
      </w:r>
      <w:r w:rsidR="00557FEC">
        <w:fldChar w:fldCharType="separate"/>
      </w:r>
      <w:r w:rsidR="00150CFD">
        <w:rPr>
          <w:noProof/>
        </w:rPr>
        <w:t>38</w:t>
      </w:r>
      <w:r w:rsidR="00557FEC">
        <w:fldChar w:fldCharType="end"/>
      </w:r>
      <w:r w:rsidRPr="0094601D">
        <w:t xml:space="preserve"> SHOC metrics test case </w:t>
      </w:r>
      <w:r>
        <w:t>FFT</w:t>
      </w:r>
      <w:r w:rsidRPr="0094601D">
        <w:t xml:space="preserve"> on DAVIDE</w:t>
      </w:r>
      <w:bookmarkEnd w:id="572"/>
    </w:p>
    <w:tbl>
      <w:tblPr>
        <w:tblW w:w="9520" w:type="dxa"/>
        <w:tblLook w:val="04A0" w:firstRow="1" w:lastRow="0" w:firstColumn="1" w:lastColumn="0" w:noHBand="0" w:noVBand="1"/>
      </w:tblPr>
      <w:tblGrid>
        <w:gridCol w:w="2840"/>
        <w:gridCol w:w="1960"/>
        <w:gridCol w:w="2460"/>
        <w:gridCol w:w="2260"/>
      </w:tblGrid>
      <w:tr w:rsidR="00A6443D" w14:paraId="5DA5198C"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030AE3" w14:textId="6F61C128"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3BC55598"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C718BBA"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0A1A70"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7C89CB7"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21D1E80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CC00C8C" w14:textId="77777777" w:rsidR="00A6443D" w:rsidRDefault="00A6443D">
            <w:pPr>
              <w:jc w:val="right"/>
              <w:rPr>
                <w:rFonts w:ascii="Arial" w:hAnsi="Arial" w:cs="Arial"/>
                <w:sz w:val="20"/>
                <w:szCs w:val="20"/>
              </w:rPr>
            </w:pPr>
            <w:r>
              <w:rPr>
                <w:rFonts w:ascii="Arial" w:hAnsi="Arial" w:cs="Arial"/>
                <w:sz w:val="20"/>
                <w:szCs w:val="20"/>
              </w:rPr>
              <w:t>54</w:t>
            </w:r>
          </w:p>
        </w:tc>
        <w:tc>
          <w:tcPr>
            <w:tcW w:w="2460" w:type="dxa"/>
            <w:tcBorders>
              <w:top w:val="nil"/>
              <w:left w:val="nil"/>
              <w:bottom w:val="single" w:sz="4" w:space="0" w:color="000000"/>
              <w:right w:val="single" w:sz="4" w:space="0" w:color="000000"/>
            </w:tcBorders>
            <w:shd w:val="clear" w:color="auto" w:fill="auto"/>
            <w:noWrap/>
            <w:vAlign w:val="bottom"/>
            <w:hideMark/>
          </w:tcPr>
          <w:p w14:paraId="3EAE17D3" w14:textId="77777777" w:rsidR="00A6443D" w:rsidRDefault="00A6443D">
            <w:pPr>
              <w:rPr>
                <w:rFonts w:ascii="Arial" w:hAnsi="Arial" w:cs="Arial"/>
                <w:sz w:val="20"/>
                <w:szCs w:val="20"/>
              </w:rPr>
            </w:pPr>
            <w:r>
              <w:rPr>
                <w:rFonts w:ascii="Arial" w:hAnsi="Arial" w:cs="Arial"/>
                <w:sz w:val="20"/>
                <w:szCs w:val="20"/>
              </w:rPr>
              <w:t>1467/734</w:t>
            </w:r>
          </w:p>
        </w:tc>
        <w:tc>
          <w:tcPr>
            <w:tcW w:w="2260" w:type="dxa"/>
            <w:tcBorders>
              <w:top w:val="nil"/>
              <w:left w:val="nil"/>
              <w:bottom w:val="single" w:sz="4" w:space="0" w:color="000000"/>
              <w:right w:val="single" w:sz="4" w:space="0" w:color="000000"/>
            </w:tcBorders>
            <w:shd w:val="clear" w:color="auto" w:fill="auto"/>
            <w:noWrap/>
            <w:vAlign w:val="bottom"/>
            <w:hideMark/>
          </w:tcPr>
          <w:p w14:paraId="37D4BFA3" w14:textId="77777777" w:rsidR="00A6443D" w:rsidRDefault="00A6443D">
            <w:pPr>
              <w:rPr>
                <w:rFonts w:ascii="Arial" w:hAnsi="Arial" w:cs="Arial"/>
                <w:sz w:val="20"/>
                <w:szCs w:val="20"/>
              </w:rPr>
            </w:pPr>
            <w:r>
              <w:rPr>
                <w:rFonts w:ascii="Arial" w:hAnsi="Arial" w:cs="Arial"/>
                <w:sz w:val="20"/>
                <w:szCs w:val="20"/>
              </w:rPr>
              <w:t>34.7</w:t>
            </w:r>
          </w:p>
        </w:tc>
      </w:tr>
      <w:tr w:rsidR="00A6443D" w14:paraId="6B6D323B"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63103C7"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6AC755" w14:textId="77777777" w:rsidR="00A6443D" w:rsidRDefault="00A6443D">
            <w:pPr>
              <w:jc w:val="right"/>
              <w:rPr>
                <w:rFonts w:ascii="Arial" w:hAnsi="Arial" w:cs="Arial"/>
                <w:sz w:val="20"/>
                <w:szCs w:val="20"/>
              </w:rPr>
            </w:pPr>
            <w:r>
              <w:rPr>
                <w:rFonts w:ascii="Arial" w:hAnsi="Arial" w:cs="Arial"/>
                <w:sz w:val="20"/>
                <w:szCs w:val="20"/>
              </w:rPr>
              <w:t>166</w:t>
            </w:r>
          </w:p>
        </w:tc>
        <w:tc>
          <w:tcPr>
            <w:tcW w:w="2460" w:type="dxa"/>
            <w:tcBorders>
              <w:top w:val="nil"/>
              <w:left w:val="nil"/>
              <w:bottom w:val="single" w:sz="4" w:space="0" w:color="000000"/>
              <w:right w:val="single" w:sz="4" w:space="0" w:color="000000"/>
            </w:tcBorders>
            <w:shd w:val="clear" w:color="auto" w:fill="auto"/>
            <w:noWrap/>
            <w:vAlign w:val="bottom"/>
            <w:hideMark/>
          </w:tcPr>
          <w:p w14:paraId="786DB9C7" w14:textId="77777777" w:rsidR="00A6443D" w:rsidRDefault="00A6443D">
            <w:pPr>
              <w:rPr>
                <w:rFonts w:ascii="Arial" w:hAnsi="Arial" w:cs="Arial"/>
                <w:sz w:val="20"/>
                <w:szCs w:val="20"/>
              </w:rPr>
            </w:pPr>
            <w:r>
              <w:rPr>
                <w:rFonts w:ascii="Arial" w:hAnsi="Arial" w:cs="Arial"/>
                <w:sz w:val="20"/>
                <w:szCs w:val="20"/>
              </w:rPr>
              <w:t>5900/2940</w:t>
            </w:r>
          </w:p>
        </w:tc>
        <w:tc>
          <w:tcPr>
            <w:tcW w:w="2260" w:type="dxa"/>
            <w:tcBorders>
              <w:top w:val="nil"/>
              <w:left w:val="nil"/>
              <w:bottom w:val="single" w:sz="4" w:space="0" w:color="000000"/>
              <w:right w:val="single" w:sz="4" w:space="0" w:color="000000"/>
            </w:tcBorders>
            <w:shd w:val="clear" w:color="auto" w:fill="auto"/>
            <w:noWrap/>
            <w:vAlign w:val="bottom"/>
            <w:hideMark/>
          </w:tcPr>
          <w:p w14:paraId="247D0673" w14:textId="77777777" w:rsidR="00A6443D" w:rsidRDefault="00A6443D">
            <w:pPr>
              <w:jc w:val="right"/>
              <w:rPr>
                <w:rFonts w:ascii="Arial" w:hAnsi="Arial" w:cs="Arial"/>
                <w:sz w:val="20"/>
                <w:szCs w:val="20"/>
              </w:rPr>
            </w:pPr>
            <w:r>
              <w:rPr>
                <w:rFonts w:ascii="Arial" w:hAnsi="Arial" w:cs="Arial"/>
                <w:sz w:val="20"/>
                <w:szCs w:val="20"/>
              </w:rPr>
              <w:t>126</w:t>
            </w:r>
          </w:p>
        </w:tc>
      </w:tr>
    </w:tbl>
    <w:p w14:paraId="6C777259" w14:textId="77777777" w:rsidR="00A6443D" w:rsidRDefault="00A6443D" w:rsidP="004A5A44">
      <w:pPr>
        <w:spacing w:after="120"/>
        <w:jc w:val="both"/>
      </w:pPr>
    </w:p>
    <w:p w14:paraId="572CF413" w14:textId="31585F5A" w:rsidR="00A6443D" w:rsidRDefault="00C7548B" w:rsidP="00A7005A">
      <w:pPr>
        <w:pStyle w:val="Heading4"/>
      </w:pPr>
      <w:bookmarkStart w:id="573" w:name="_Toc503189115"/>
      <w:r>
        <w:t>Test case</w:t>
      </w:r>
      <w:r w:rsidR="00427FBB">
        <w:t xml:space="preserve"> 3,</w:t>
      </w:r>
      <w:r>
        <w:t xml:space="preserve"> </w:t>
      </w:r>
      <w:proofErr w:type="spellStart"/>
      <w:r>
        <w:t>MaxFlops</w:t>
      </w:r>
      <w:bookmarkEnd w:id="573"/>
      <w:proofErr w:type="spellEnd"/>
    </w:p>
    <w:p w14:paraId="4985D9A1" w14:textId="143C0050" w:rsidR="002E0751" w:rsidRDefault="002E0751" w:rsidP="002E0751">
      <w:pPr>
        <w:pStyle w:val="Caption"/>
        <w:keepNext/>
      </w:pPr>
      <w:bookmarkStart w:id="574" w:name="_Toc503189172"/>
      <w:r>
        <w:t xml:space="preserve">Table </w:t>
      </w:r>
      <w:r w:rsidR="00557FEC">
        <w:fldChar w:fldCharType="begin"/>
      </w:r>
      <w:r w:rsidR="00557FEC">
        <w:instrText xml:space="preserve"> SEQ Table \* ARABIC </w:instrText>
      </w:r>
      <w:r w:rsidR="00557FEC">
        <w:fldChar w:fldCharType="separate"/>
      </w:r>
      <w:r w:rsidR="00150CFD">
        <w:rPr>
          <w:noProof/>
        </w:rPr>
        <w:t>39</w:t>
      </w:r>
      <w:r w:rsidR="00557FEC">
        <w:fldChar w:fldCharType="end"/>
      </w:r>
      <w:r w:rsidRPr="00C122D8">
        <w:t xml:space="preserve"> SHOC metrics test case </w:t>
      </w:r>
      <w:proofErr w:type="spellStart"/>
      <w:r>
        <w:t>MaxFlops</w:t>
      </w:r>
      <w:proofErr w:type="spellEnd"/>
      <w:r w:rsidRPr="00C122D8">
        <w:t xml:space="preserve"> on DAVIDE</w:t>
      </w:r>
      <w:bookmarkEnd w:id="574"/>
    </w:p>
    <w:tbl>
      <w:tblPr>
        <w:tblW w:w="9520" w:type="dxa"/>
        <w:tblLook w:val="04A0" w:firstRow="1" w:lastRow="0" w:firstColumn="1" w:lastColumn="0" w:noHBand="0" w:noVBand="1"/>
      </w:tblPr>
      <w:tblGrid>
        <w:gridCol w:w="2840"/>
        <w:gridCol w:w="1960"/>
        <w:gridCol w:w="2460"/>
        <w:gridCol w:w="2260"/>
      </w:tblGrid>
      <w:tr w:rsidR="00A6443D" w14:paraId="540AEF56"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6E6CC" w14:textId="4E1B9B5F"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7390E02C"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7F4DD71"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27DFE96E"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AECB41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28C8FEE"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257A8790" w14:textId="77777777" w:rsidR="00A6443D" w:rsidRDefault="00A6443D">
            <w:pPr>
              <w:jc w:val="right"/>
              <w:rPr>
                <w:rFonts w:ascii="Arial" w:hAnsi="Arial" w:cs="Arial"/>
                <w:sz w:val="20"/>
                <w:szCs w:val="20"/>
              </w:rPr>
            </w:pPr>
            <w:r>
              <w:rPr>
                <w:rFonts w:ascii="Arial" w:hAnsi="Arial" w:cs="Arial"/>
                <w:sz w:val="20"/>
                <w:szCs w:val="20"/>
              </w:rPr>
              <w:t>43</w:t>
            </w:r>
          </w:p>
        </w:tc>
        <w:tc>
          <w:tcPr>
            <w:tcW w:w="2460" w:type="dxa"/>
            <w:tcBorders>
              <w:top w:val="nil"/>
              <w:left w:val="nil"/>
              <w:bottom w:val="single" w:sz="4" w:space="0" w:color="000000"/>
              <w:right w:val="single" w:sz="4" w:space="0" w:color="000000"/>
            </w:tcBorders>
            <w:shd w:val="clear" w:color="auto" w:fill="auto"/>
            <w:noWrap/>
            <w:vAlign w:val="bottom"/>
            <w:hideMark/>
          </w:tcPr>
          <w:p w14:paraId="68AF5A94" w14:textId="77777777" w:rsidR="00A6443D" w:rsidRDefault="00A6443D">
            <w:pPr>
              <w:rPr>
                <w:rFonts w:ascii="Arial" w:hAnsi="Arial" w:cs="Arial"/>
                <w:sz w:val="20"/>
                <w:szCs w:val="20"/>
              </w:rPr>
            </w:pPr>
            <w:r>
              <w:rPr>
                <w:rFonts w:ascii="Arial" w:hAnsi="Arial" w:cs="Arial"/>
                <w:sz w:val="20"/>
                <w:szCs w:val="20"/>
              </w:rPr>
              <w:t>10475/5318</w:t>
            </w:r>
          </w:p>
        </w:tc>
        <w:tc>
          <w:tcPr>
            <w:tcW w:w="2260" w:type="dxa"/>
            <w:tcBorders>
              <w:top w:val="nil"/>
              <w:left w:val="nil"/>
              <w:bottom w:val="single" w:sz="4" w:space="0" w:color="000000"/>
              <w:right w:val="single" w:sz="4" w:space="0" w:color="000000"/>
            </w:tcBorders>
            <w:shd w:val="clear" w:color="auto" w:fill="auto"/>
            <w:noWrap/>
            <w:vAlign w:val="bottom"/>
            <w:hideMark/>
          </w:tcPr>
          <w:p w14:paraId="2A32D39B" w14:textId="77777777" w:rsidR="00A6443D" w:rsidRDefault="00A6443D">
            <w:pPr>
              <w:rPr>
                <w:rFonts w:ascii="Arial" w:hAnsi="Arial" w:cs="Arial"/>
                <w:sz w:val="20"/>
                <w:szCs w:val="20"/>
              </w:rPr>
            </w:pPr>
            <w:r>
              <w:rPr>
                <w:rFonts w:ascii="Arial" w:hAnsi="Arial" w:cs="Arial"/>
                <w:sz w:val="20"/>
                <w:szCs w:val="20"/>
              </w:rPr>
              <w:t>37.2</w:t>
            </w:r>
          </w:p>
        </w:tc>
      </w:tr>
      <w:tr w:rsidR="00A6443D" w14:paraId="483C997A" w14:textId="77777777" w:rsidTr="00200209">
        <w:trPr>
          <w:trHeight w:val="221"/>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5C63EA2"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5DA9FE" w14:textId="77777777" w:rsidR="00A6443D" w:rsidRDefault="00A6443D">
            <w:pPr>
              <w:jc w:val="right"/>
              <w:rPr>
                <w:rFonts w:ascii="Arial" w:hAnsi="Arial" w:cs="Arial"/>
                <w:sz w:val="20"/>
                <w:szCs w:val="20"/>
              </w:rPr>
            </w:pPr>
            <w:r>
              <w:rPr>
                <w:rFonts w:ascii="Arial" w:hAnsi="Arial" w:cs="Arial"/>
                <w:sz w:val="20"/>
                <w:szCs w:val="20"/>
              </w:rPr>
              <w:t>22</w:t>
            </w:r>
          </w:p>
        </w:tc>
        <w:tc>
          <w:tcPr>
            <w:tcW w:w="2460" w:type="dxa"/>
            <w:tcBorders>
              <w:top w:val="nil"/>
              <w:left w:val="nil"/>
              <w:bottom w:val="single" w:sz="4" w:space="0" w:color="000000"/>
              <w:right w:val="single" w:sz="4" w:space="0" w:color="000000"/>
            </w:tcBorders>
            <w:shd w:val="clear" w:color="auto" w:fill="auto"/>
            <w:noWrap/>
            <w:vAlign w:val="bottom"/>
            <w:hideMark/>
          </w:tcPr>
          <w:p w14:paraId="014F2049" w14:textId="77777777" w:rsidR="00A6443D" w:rsidRDefault="00A6443D">
            <w:pPr>
              <w:rPr>
                <w:rFonts w:ascii="Arial" w:hAnsi="Arial" w:cs="Arial"/>
                <w:sz w:val="20"/>
                <w:szCs w:val="20"/>
              </w:rPr>
            </w:pPr>
            <w:r>
              <w:rPr>
                <w:rFonts w:ascii="Arial" w:hAnsi="Arial" w:cs="Arial"/>
                <w:sz w:val="20"/>
                <w:szCs w:val="20"/>
              </w:rPr>
              <w:t>41904/21276</w:t>
            </w:r>
          </w:p>
        </w:tc>
        <w:tc>
          <w:tcPr>
            <w:tcW w:w="2260" w:type="dxa"/>
            <w:tcBorders>
              <w:top w:val="nil"/>
              <w:left w:val="nil"/>
              <w:bottom w:val="single" w:sz="4" w:space="0" w:color="000000"/>
              <w:right w:val="single" w:sz="4" w:space="0" w:color="000000"/>
            </w:tcBorders>
            <w:shd w:val="clear" w:color="auto" w:fill="auto"/>
            <w:noWrap/>
            <w:vAlign w:val="bottom"/>
            <w:hideMark/>
          </w:tcPr>
          <w:p w14:paraId="53964E09" w14:textId="77777777" w:rsidR="00A6443D" w:rsidRDefault="00A6443D">
            <w:pPr>
              <w:rPr>
                <w:rFonts w:ascii="Arial" w:hAnsi="Arial" w:cs="Arial"/>
                <w:sz w:val="20"/>
                <w:szCs w:val="20"/>
              </w:rPr>
            </w:pPr>
            <w:r>
              <w:rPr>
                <w:rFonts w:ascii="Arial" w:hAnsi="Arial" w:cs="Arial"/>
                <w:sz w:val="20"/>
                <w:szCs w:val="20"/>
              </w:rPr>
              <w:t>51.6</w:t>
            </w:r>
          </w:p>
        </w:tc>
      </w:tr>
    </w:tbl>
    <w:p w14:paraId="3846BB04" w14:textId="77777777" w:rsidR="00A6443D" w:rsidRDefault="00A6443D" w:rsidP="004A5A44">
      <w:pPr>
        <w:spacing w:after="120"/>
        <w:jc w:val="both"/>
      </w:pPr>
    </w:p>
    <w:p w14:paraId="57D8C59F" w14:textId="264EC71B" w:rsidR="00A6443D" w:rsidRDefault="00A6443D" w:rsidP="00A7005A">
      <w:pPr>
        <w:pStyle w:val="Heading4"/>
      </w:pPr>
      <w:bookmarkStart w:id="575" w:name="_Toc503189116"/>
      <w:r>
        <w:t>Test case</w:t>
      </w:r>
      <w:r w:rsidR="00427FBB">
        <w:t xml:space="preserve"> 4,</w:t>
      </w:r>
      <w:r>
        <w:t xml:space="preserve"> </w:t>
      </w:r>
      <w:r w:rsidR="00C7548B">
        <w:t>Triad</w:t>
      </w:r>
      <w:bookmarkEnd w:id="575"/>
    </w:p>
    <w:p w14:paraId="418FFA70" w14:textId="142465F4" w:rsidR="002E0751" w:rsidRDefault="002E0751" w:rsidP="002E0751">
      <w:pPr>
        <w:pStyle w:val="Caption"/>
        <w:keepNext/>
      </w:pPr>
      <w:bookmarkStart w:id="576" w:name="_Toc503189173"/>
      <w:r>
        <w:t xml:space="preserve">Table </w:t>
      </w:r>
      <w:r w:rsidR="00557FEC">
        <w:fldChar w:fldCharType="begin"/>
      </w:r>
      <w:r w:rsidR="00557FEC">
        <w:instrText xml:space="preserve"> SEQ Table \* ARABIC </w:instrText>
      </w:r>
      <w:r w:rsidR="00557FEC">
        <w:fldChar w:fldCharType="separate"/>
      </w:r>
      <w:r w:rsidR="00150CFD">
        <w:rPr>
          <w:noProof/>
        </w:rPr>
        <w:t>40</w:t>
      </w:r>
      <w:r w:rsidR="00557FEC">
        <w:fldChar w:fldCharType="end"/>
      </w:r>
      <w:r w:rsidRPr="00887714">
        <w:t xml:space="preserve"> SHOC metrics test case </w:t>
      </w:r>
      <w:r>
        <w:t>Triad</w:t>
      </w:r>
      <w:r w:rsidRPr="00887714">
        <w:t xml:space="preserve"> on DAVIDE</w:t>
      </w:r>
      <w:bookmarkEnd w:id="576"/>
    </w:p>
    <w:tbl>
      <w:tblPr>
        <w:tblW w:w="9520" w:type="dxa"/>
        <w:tblLook w:val="04A0" w:firstRow="1" w:lastRow="0" w:firstColumn="1" w:lastColumn="0" w:noHBand="0" w:noVBand="1"/>
      </w:tblPr>
      <w:tblGrid>
        <w:gridCol w:w="2840"/>
        <w:gridCol w:w="1960"/>
        <w:gridCol w:w="2460"/>
        <w:gridCol w:w="2260"/>
      </w:tblGrid>
      <w:tr w:rsidR="00A6443D" w14:paraId="2FBD897C" w14:textId="77777777" w:rsidTr="00A6443D">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CD549" w14:textId="5367FE55"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25F3326"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auto"/>
              <w:left w:val="nil"/>
              <w:bottom w:val="single" w:sz="4" w:space="0" w:color="auto"/>
              <w:right w:val="single" w:sz="4" w:space="0" w:color="auto"/>
            </w:tcBorders>
            <w:shd w:val="clear" w:color="auto" w:fill="auto"/>
            <w:noWrap/>
            <w:vAlign w:val="bottom"/>
            <w:hideMark/>
          </w:tcPr>
          <w:p w14:paraId="293A2CA5" w14:textId="77777777" w:rsidR="00A6443D" w:rsidRDefault="00A6443D">
            <w:pPr>
              <w:rPr>
                <w:rFonts w:ascii="Arial" w:hAnsi="Arial" w:cs="Arial"/>
                <w:b/>
                <w:bCs/>
                <w:sz w:val="20"/>
                <w:szCs w:val="20"/>
              </w:rPr>
            </w:pPr>
            <w:r>
              <w:rPr>
                <w:rFonts w:ascii="Arial" w:hAnsi="Arial" w:cs="Arial"/>
                <w:b/>
                <w:bCs/>
                <w:sz w:val="20"/>
                <w:szCs w:val="20"/>
              </w:rPr>
              <w:t>Optional metric (GB/s)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7CF88BD"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5340443"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5503730"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auto"/>
              <w:right w:val="single" w:sz="4" w:space="0" w:color="auto"/>
            </w:tcBorders>
            <w:shd w:val="clear" w:color="auto" w:fill="auto"/>
            <w:noWrap/>
            <w:vAlign w:val="bottom"/>
            <w:hideMark/>
          </w:tcPr>
          <w:p w14:paraId="4161D772" w14:textId="77777777" w:rsidR="00A6443D" w:rsidRDefault="00A6443D">
            <w:pPr>
              <w:jc w:val="right"/>
              <w:rPr>
                <w:rFonts w:ascii="Arial" w:hAnsi="Arial" w:cs="Arial"/>
                <w:sz w:val="20"/>
                <w:szCs w:val="20"/>
              </w:rPr>
            </w:pPr>
            <w:r>
              <w:rPr>
                <w:rFonts w:ascii="Arial" w:hAnsi="Arial" w:cs="Arial"/>
                <w:sz w:val="20"/>
                <w:szCs w:val="20"/>
              </w:rPr>
              <w:t>37</w:t>
            </w:r>
          </w:p>
        </w:tc>
        <w:tc>
          <w:tcPr>
            <w:tcW w:w="2460" w:type="dxa"/>
            <w:tcBorders>
              <w:top w:val="nil"/>
              <w:left w:val="nil"/>
              <w:bottom w:val="single" w:sz="4" w:space="0" w:color="auto"/>
              <w:right w:val="single" w:sz="4" w:space="0" w:color="auto"/>
            </w:tcBorders>
            <w:shd w:val="clear" w:color="auto" w:fill="auto"/>
            <w:noWrap/>
            <w:vAlign w:val="bottom"/>
            <w:hideMark/>
          </w:tcPr>
          <w:p w14:paraId="6193144B" w14:textId="77777777" w:rsidR="00A6443D" w:rsidRDefault="00A6443D">
            <w:pPr>
              <w:rPr>
                <w:rFonts w:ascii="Arial" w:hAnsi="Arial" w:cs="Arial"/>
                <w:sz w:val="20"/>
                <w:szCs w:val="20"/>
              </w:rPr>
            </w:pPr>
            <w:r>
              <w:rPr>
                <w:rFonts w:ascii="Arial" w:hAnsi="Arial" w:cs="Arial"/>
                <w:sz w:val="20"/>
                <w:szCs w:val="20"/>
              </w:rPr>
              <w:t>41.3</w:t>
            </w:r>
          </w:p>
        </w:tc>
        <w:tc>
          <w:tcPr>
            <w:tcW w:w="2260" w:type="dxa"/>
            <w:tcBorders>
              <w:top w:val="nil"/>
              <w:left w:val="nil"/>
              <w:bottom w:val="single" w:sz="4" w:space="0" w:color="auto"/>
              <w:right w:val="single" w:sz="4" w:space="0" w:color="auto"/>
            </w:tcBorders>
            <w:shd w:val="clear" w:color="auto" w:fill="auto"/>
            <w:noWrap/>
            <w:vAlign w:val="bottom"/>
            <w:hideMark/>
          </w:tcPr>
          <w:p w14:paraId="627E5FF4" w14:textId="77777777" w:rsidR="00A6443D" w:rsidRDefault="00A6443D">
            <w:pPr>
              <w:jc w:val="right"/>
              <w:rPr>
                <w:rFonts w:ascii="Arial" w:hAnsi="Arial" w:cs="Arial"/>
                <w:sz w:val="20"/>
                <w:szCs w:val="20"/>
              </w:rPr>
            </w:pPr>
            <w:r>
              <w:rPr>
                <w:rFonts w:ascii="Arial" w:hAnsi="Arial" w:cs="Arial"/>
                <w:sz w:val="20"/>
                <w:szCs w:val="20"/>
              </w:rPr>
              <w:t>24</w:t>
            </w:r>
          </w:p>
        </w:tc>
      </w:tr>
      <w:tr w:rsidR="00A6443D" w14:paraId="0EDE9770"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94320A"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auto"/>
              <w:right w:val="single" w:sz="4" w:space="0" w:color="auto"/>
            </w:tcBorders>
            <w:shd w:val="clear" w:color="auto" w:fill="auto"/>
            <w:noWrap/>
            <w:vAlign w:val="bottom"/>
            <w:hideMark/>
          </w:tcPr>
          <w:p w14:paraId="6B509035" w14:textId="77777777" w:rsidR="00A6443D" w:rsidRDefault="00A6443D">
            <w:pPr>
              <w:jc w:val="right"/>
              <w:rPr>
                <w:rFonts w:ascii="Arial" w:hAnsi="Arial" w:cs="Arial"/>
                <w:sz w:val="20"/>
                <w:szCs w:val="20"/>
              </w:rPr>
            </w:pPr>
            <w:r>
              <w:rPr>
                <w:rFonts w:ascii="Arial" w:hAnsi="Arial" w:cs="Arial"/>
                <w:sz w:val="20"/>
                <w:szCs w:val="20"/>
              </w:rPr>
              <w:t>38</w:t>
            </w:r>
          </w:p>
        </w:tc>
        <w:tc>
          <w:tcPr>
            <w:tcW w:w="2460" w:type="dxa"/>
            <w:tcBorders>
              <w:top w:val="nil"/>
              <w:left w:val="nil"/>
              <w:bottom w:val="single" w:sz="4" w:space="0" w:color="auto"/>
              <w:right w:val="single" w:sz="4" w:space="0" w:color="auto"/>
            </w:tcBorders>
            <w:shd w:val="clear" w:color="auto" w:fill="auto"/>
            <w:noWrap/>
            <w:vAlign w:val="bottom"/>
            <w:hideMark/>
          </w:tcPr>
          <w:p w14:paraId="0CB934A6" w14:textId="77777777" w:rsidR="00A6443D" w:rsidRDefault="00A6443D">
            <w:pPr>
              <w:rPr>
                <w:rFonts w:ascii="Arial" w:hAnsi="Arial" w:cs="Arial"/>
                <w:sz w:val="20"/>
                <w:szCs w:val="20"/>
              </w:rPr>
            </w:pPr>
            <w:r>
              <w:rPr>
                <w:rFonts w:ascii="Arial" w:hAnsi="Arial" w:cs="Arial"/>
                <w:sz w:val="20"/>
                <w:szCs w:val="20"/>
              </w:rPr>
              <w:t>142.8</w:t>
            </w:r>
          </w:p>
        </w:tc>
        <w:tc>
          <w:tcPr>
            <w:tcW w:w="2260" w:type="dxa"/>
            <w:tcBorders>
              <w:top w:val="nil"/>
              <w:left w:val="nil"/>
              <w:bottom w:val="single" w:sz="4" w:space="0" w:color="auto"/>
              <w:right w:val="single" w:sz="4" w:space="0" w:color="auto"/>
            </w:tcBorders>
            <w:shd w:val="clear" w:color="auto" w:fill="auto"/>
            <w:noWrap/>
            <w:vAlign w:val="bottom"/>
            <w:hideMark/>
          </w:tcPr>
          <w:p w14:paraId="38256D4B" w14:textId="77777777" w:rsidR="00A6443D" w:rsidRDefault="00A6443D">
            <w:pPr>
              <w:rPr>
                <w:rFonts w:ascii="Arial" w:hAnsi="Arial" w:cs="Arial"/>
                <w:sz w:val="20"/>
                <w:szCs w:val="20"/>
              </w:rPr>
            </w:pPr>
            <w:r>
              <w:rPr>
                <w:rFonts w:ascii="Arial" w:hAnsi="Arial" w:cs="Arial"/>
                <w:sz w:val="20"/>
                <w:szCs w:val="20"/>
              </w:rPr>
              <w:t>28.8</w:t>
            </w:r>
          </w:p>
        </w:tc>
      </w:tr>
    </w:tbl>
    <w:p w14:paraId="3222389C" w14:textId="77777777" w:rsidR="00A6443D" w:rsidRDefault="00A6443D" w:rsidP="004A5A44">
      <w:pPr>
        <w:spacing w:after="120"/>
        <w:jc w:val="both"/>
      </w:pPr>
    </w:p>
    <w:p w14:paraId="7BAE1A1A" w14:textId="4DF5A9DA" w:rsidR="002E0751" w:rsidRDefault="002E0751" w:rsidP="00A7005A">
      <w:pPr>
        <w:pStyle w:val="Heading4"/>
      </w:pPr>
      <w:bookmarkStart w:id="577" w:name="_Toc503189117"/>
      <w:r>
        <w:t>Test case</w:t>
      </w:r>
      <w:r w:rsidR="00427FBB">
        <w:t xml:space="preserve"> 5,</w:t>
      </w:r>
      <w:r>
        <w:t xml:space="preserve"> MD5Hash</w:t>
      </w:r>
      <w:bookmarkEnd w:id="577"/>
    </w:p>
    <w:p w14:paraId="213EA625" w14:textId="5794E1A9" w:rsidR="002E0751" w:rsidRDefault="002E0751" w:rsidP="002E0751">
      <w:pPr>
        <w:pStyle w:val="Caption"/>
        <w:keepNext/>
      </w:pPr>
      <w:bookmarkStart w:id="578" w:name="_Toc503189174"/>
      <w:r>
        <w:t xml:space="preserve">Table </w:t>
      </w:r>
      <w:r w:rsidR="00557FEC">
        <w:fldChar w:fldCharType="begin"/>
      </w:r>
      <w:r w:rsidR="00557FEC">
        <w:instrText xml:space="preserve"> SEQ Table \* ARABIC </w:instrText>
      </w:r>
      <w:r w:rsidR="00557FEC">
        <w:fldChar w:fldCharType="separate"/>
      </w:r>
      <w:r w:rsidR="00150CFD">
        <w:rPr>
          <w:noProof/>
        </w:rPr>
        <w:t>41</w:t>
      </w:r>
      <w:r w:rsidR="00557FEC">
        <w:fldChar w:fldCharType="end"/>
      </w:r>
      <w:r w:rsidRPr="00C07896">
        <w:t xml:space="preserve"> SHOC metrics test case </w:t>
      </w:r>
      <w:r>
        <w:t>MD5Hash</w:t>
      </w:r>
      <w:r w:rsidRPr="00C07896">
        <w:t xml:space="preserve"> on DAVIDE</w:t>
      </w:r>
      <w:bookmarkEnd w:id="578"/>
    </w:p>
    <w:tbl>
      <w:tblPr>
        <w:tblW w:w="9520" w:type="dxa"/>
        <w:tblLook w:val="04A0" w:firstRow="1" w:lastRow="0" w:firstColumn="1" w:lastColumn="0" w:noHBand="0" w:noVBand="1"/>
      </w:tblPr>
      <w:tblGrid>
        <w:gridCol w:w="2840"/>
        <w:gridCol w:w="1960"/>
        <w:gridCol w:w="2460"/>
        <w:gridCol w:w="2260"/>
      </w:tblGrid>
      <w:tr w:rsidR="002E0751" w14:paraId="7FE6576A" w14:textId="77777777" w:rsidTr="002E0751">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284C" w14:textId="05A207FC" w:rsidR="002E0751" w:rsidRDefault="002E0751">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32B3DA5B" w14:textId="77777777" w:rsidR="002E0751" w:rsidRDefault="002E0751">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CC9A5E" w14:textId="77777777" w:rsidR="002E0751" w:rsidRDefault="002E0751">
            <w:pPr>
              <w:rPr>
                <w:rFonts w:ascii="Arial" w:hAnsi="Arial" w:cs="Arial"/>
                <w:b/>
                <w:bCs/>
                <w:sz w:val="20"/>
                <w:szCs w:val="20"/>
              </w:rPr>
            </w:pPr>
            <w:r>
              <w:rPr>
                <w:rFonts w:ascii="Arial" w:hAnsi="Arial" w:cs="Arial"/>
                <w:b/>
                <w:bCs/>
                <w:sz w:val="20"/>
                <w:szCs w:val="20"/>
              </w:rPr>
              <w:t>Optional metric GH/s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AE2AA" w14:textId="77777777" w:rsidR="002E0751" w:rsidRDefault="002E0751">
            <w:pPr>
              <w:rPr>
                <w:rFonts w:ascii="Arial" w:hAnsi="Arial" w:cs="Arial"/>
                <w:b/>
                <w:bCs/>
                <w:sz w:val="20"/>
                <w:szCs w:val="20"/>
              </w:rPr>
            </w:pPr>
            <w:r>
              <w:rPr>
                <w:rFonts w:ascii="Arial" w:hAnsi="Arial" w:cs="Arial"/>
                <w:b/>
                <w:bCs/>
                <w:sz w:val="20"/>
                <w:szCs w:val="20"/>
              </w:rPr>
              <w:t>Energy to solution (kJ)</w:t>
            </w:r>
          </w:p>
        </w:tc>
      </w:tr>
      <w:tr w:rsidR="002E0751" w14:paraId="25850BC0" w14:textId="77777777" w:rsidTr="002E0751">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B47E89" w14:textId="77777777" w:rsidR="002E0751" w:rsidRDefault="002E0751">
            <w:pPr>
              <w:rPr>
                <w:rFonts w:ascii="Arial" w:hAnsi="Arial" w:cs="Arial"/>
                <w:sz w:val="20"/>
                <w:szCs w:val="20"/>
              </w:rPr>
            </w:pPr>
            <w:r>
              <w:rPr>
                <w:rFonts w:ascii="Arial" w:hAnsi="Arial" w:cs="Arial"/>
                <w:sz w:val="20"/>
                <w:szCs w:val="20"/>
              </w:rPr>
              <w:t>1 node - 1 GPU</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21671F85" w14:textId="77777777" w:rsidR="002E0751" w:rsidRDefault="002E0751">
            <w:pPr>
              <w:jc w:val="right"/>
              <w:rPr>
                <w:rFonts w:ascii="Arial" w:hAnsi="Arial" w:cs="Arial"/>
                <w:sz w:val="20"/>
                <w:szCs w:val="20"/>
              </w:rPr>
            </w:pPr>
            <w:r>
              <w:rPr>
                <w:rFonts w:ascii="Arial" w:hAnsi="Arial" w:cs="Arial"/>
                <w:sz w:val="20"/>
                <w:szCs w:val="20"/>
              </w:rPr>
              <w:t>104</w:t>
            </w:r>
          </w:p>
        </w:tc>
        <w:tc>
          <w:tcPr>
            <w:tcW w:w="2460" w:type="dxa"/>
            <w:tcBorders>
              <w:top w:val="nil"/>
              <w:left w:val="nil"/>
              <w:bottom w:val="single" w:sz="4" w:space="0" w:color="000000"/>
              <w:right w:val="single" w:sz="4" w:space="0" w:color="000000"/>
            </w:tcBorders>
            <w:shd w:val="clear" w:color="auto" w:fill="auto"/>
            <w:noWrap/>
            <w:vAlign w:val="bottom"/>
            <w:hideMark/>
          </w:tcPr>
          <w:p w14:paraId="0C30EB50" w14:textId="77777777" w:rsidR="002E0751" w:rsidRDefault="002E0751">
            <w:pPr>
              <w:rPr>
                <w:rFonts w:ascii="Arial" w:hAnsi="Arial" w:cs="Arial"/>
                <w:sz w:val="20"/>
                <w:szCs w:val="20"/>
              </w:rPr>
            </w:pPr>
            <w:r>
              <w:rPr>
                <w:rFonts w:ascii="Arial" w:hAnsi="Arial" w:cs="Arial"/>
                <w:sz w:val="20"/>
                <w:szCs w:val="20"/>
              </w:rPr>
              <w:t>15.87 GH/s</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C0262B" w14:textId="77777777" w:rsidR="002E0751" w:rsidRDefault="002E0751">
            <w:pPr>
              <w:rPr>
                <w:rFonts w:ascii="Arial" w:hAnsi="Arial" w:cs="Arial"/>
                <w:sz w:val="20"/>
                <w:szCs w:val="20"/>
              </w:rPr>
            </w:pPr>
            <w:r>
              <w:rPr>
                <w:rFonts w:ascii="Arial" w:hAnsi="Arial" w:cs="Arial"/>
                <w:sz w:val="20"/>
                <w:szCs w:val="20"/>
              </w:rPr>
              <w:t>70.7</w:t>
            </w:r>
          </w:p>
        </w:tc>
      </w:tr>
      <w:tr w:rsidR="002E0751" w14:paraId="37EE2F26" w14:textId="77777777" w:rsidTr="002E0751">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C208D34" w14:textId="77777777" w:rsidR="002E0751" w:rsidRDefault="002E0751">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7D5F689" w14:textId="77777777" w:rsidR="002E0751" w:rsidRDefault="002E0751">
            <w:pPr>
              <w:jc w:val="right"/>
              <w:rPr>
                <w:rFonts w:ascii="Arial" w:hAnsi="Arial" w:cs="Arial"/>
                <w:sz w:val="20"/>
                <w:szCs w:val="20"/>
              </w:rPr>
            </w:pPr>
            <w:r>
              <w:rPr>
                <w:rFonts w:ascii="Arial" w:hAnsi="Arial" w:cs="Arial"/>
                <w:sz w:val="20"/>
                <w:szCs w:val="20"/>
              </w:rPr>
              <w:t>106</w:t>
            </w:r>
          </w:p>
        </w:tc>
        <w:tc>
          <w:tcPr>
            <w:tcW w:w="2460" w:type="dxa"/>
            <w:tcBorders>
              <w:top w:val="nil"/>
              <w:left w:val="nil"/>
              <w:bottom w:val="single" w:sz="4" w:space="0" w:color="000000"/>
              <w:right w:val="single" w:sz="4" w:space="0" w:color="000000"/>
            </w:tcBorders>
            <w:shd w:val="clear" w:color="auto" w:fill="auto"/>
            <w:noWrap/>
            <w:vAlign w:val="bottom"/>
            <w:hideMark/>
          </w:tcPr>
          <w:p w14:paraId="365F95F3" w14:textId="77777777" w:rsidR="002E0751" w:rsidRDefault="002E0751">
            <w:pPr>
              <w:rPr>
                <w:rFonts w:ascii="Arial" w:hAnsi="Arial" w:cs="Arial"/>
                <w:sz w:val="20"/>
                <w:szCs w:val="20"/>
              </w:rPr>
            </w:pPr>
            <w:r>
              <w:rPr>
                <w:rFonts w:ascii="Arial" w:hAnsi="Arial" w:cs="Arial"/>
                <w:sz w:val="20"/>
                <w:szCs w:val="20"/>
              </w:rPr>
              <w:t>60.3 GH/s</w:t>
            </w:r>
          </w:p>
        </w:tc>
        <w:tc>
          <w:tcPr>
            <w:tcW w:w="2260" w:type="dxa"/>
            <w:tcBorders>
              <w:top w:val="nil"/>
              <w:left w:val="nil"/>
              <w:bottom w:val="single" w:sz="4" w:space="0" w:color="000000"/>
              <w:right w:val="single" w:sz="4" w:space="0" w:color="000000"/>
            </w:tcBorders>
            <w:shd w:val="clear" w:color="auto" w:fill="auto"/>
            <w:noWrap/>
            <w:vAlign w:val="bottom"/>
            <w:hideMark/>
          </w:tcPr>
          <w:p w14:paraId="0C085D41" w14:textId="77777777" w:rsidR="002E0751" w:rsidRDefault="002E0751">
            <w:pPr>
              <w:jc w:val="right"/>
              <w:rPr>
                <w:rFonts w:ascii="Arial" w:hAnsi="Arial" w:cs="Arial"/>
                <w:sz w:val="20"/>
                <w:szCs w:val="20"/>
              </w:rPr>
            </w:pPr>
            <w:r>
              <w:rPr>
                <w:rFonts w:ascii="Arial" w:hAnsi="Arial" w:cs="Arial"/>
                <w:sz w:val="20"/>
                <w:szCs w:val="20"/>
              </w:rPr>
              <w:t>125</w:t>
            </w:r>
          </w:p>
        </w:tc>
      </w:tr>
    </w:tbl>
    <w:p w14:paraId="7C1A3942" w14:textId="77777777" w:rsidR="002E0751" w:rsidRDefault="002E0751" w:rsidP="002E0751"/>
    <w:p w14:paraId="2942499D" w14:textId="27C9A8BE" w:rsidR="001C284C" w:rsidRDefault="001C284C" w:rsidP="00A7005A">
      <w:pPr>
        <w:pStyle w:val="Heading4"/>
      </w:pPr>
      <w:bookmarkStart w:id="579" w:name="_Toc503189118"/>
      <w:r>
        <w:lastRenderedPageBreak/>
        <w:t>Full SHOC benchmark results</w:t>
      </w:r>
      <w:bookmarkEnd w:id="579"/>
    </w:p>
    <w:p w14:paraId="362EA2B6" w14:textId="07907B4C" w:rsidR="002E0751" w:rsidRDefault="002E0751" w:rsidP="002E0751">
      <w:pPr>
        <w:pStyle w:val="Caption"/>
        <w:keepNext/>
      </w:pPr>
      <w:bookmarkStart w:id="580" w:name="_Toc503189175"/>
      <w:r>
        <w:t xml:space="preserve">Table </w:t>
      </w:r>
      <w:r w:rsidR="00557FEC">
        <w:fldChar w:fldCharType="begin"/>
      </w:r>
      <w:r w:rsidR="00557FEC">
        <w:instrText xml:space="preserve"> SEQ Table \* ARABIC </w:instrText>
      </w:r>
      <w:r w:rsidR="00557FEC">
        <w:fldChar w:fldCharType="separate"/>
      </w:r>
      <w:r w:rsidR="00150CFD">
        <w:rPr>
          <w:noProof/>
        </w:rPr>
        <w:t>42</w:t>
      </w:r>
      <w:r w:rsidR="00557FEC">
        <w:fldChar w:fldCharType="end"/>
      </w:r>
      <w:r>
        <w:t xml:space="preserve"> </w:t>
      </w:r>
      <w:r w:rsidRPr="00D642FF">
        <w:t xml:space="preserve"> SHOC</w:t>
      </w:r>
      <w:r>
        <w:t xml:space="preserve"> full</w:t>
      </w:r>
      <w:r w:rsidRPr="00D642FF">
        <w:t xml:space="preserve"> metrics on DAVIDE</w:t>
      </w:r>
      <w:bookmarkEnd w:id="580"/>
    </w:p>
    <w:tbl>
      <w:tblPr>
        <w:tblW w:w="6960" w:type="dxa"/>
        <w:tblLook w:val="04A0" w:firstRow="1" w:lastRow="0" w:firstColumn="1" w:lastColumn="0" w:noHBand="0" w:noVBand="1"/>
      </w:tblPr>
      <w:tblGrid>
        <w:gridCol w:w="2660"/>
        <w:gridCol w:w="2140"/>
        <w:gridCol w:w="2160"/>
      </w:tblGrid>
      <w:tr w:rsidR="001C284C" w14:paraId="1BF58455" w14:textId="77777777" w:rsidTr="001C284C">
        <w:trPr>
          <w:trHeight w:val="675"/>
        </w:trPr>
        <w:tc>
          <w:tcPr>
            <w:tcW w:w="2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7201C" w14:textId="77777777" w:rsidR="001C284C" w:rsidRPr="001C284C" w:rsidRDefault="001C284C">
            <w:pPr>
              <w:rPr>
                <w:rFonts w:ascii="Calibri" w:hAnsi="Calibri"/>
                <w:b/>
                <w:color w:val="000000"/>
              </w:rPr>
            </w:pPr>
            <w:r w:rsidRPr="001C284C">
              <w:rPr>
                <w:rFonts w:ascii="Calibri" w:hAnsi="Calibri"/>
                <w:b/>
                <w:color w:val="000000"/>
              </w:rPr>
              <w:t>Device/Bench</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11798C1" w14:textId="77777777" w:rsidR="001C284C" w:rsidRPr="001C284C" w:rsidRDefault="001C284C">
            <w:pPr>
              <w:rPr>
                <w:rFonts w:ascii="Calibri" w:hAnsi="Calibri"/>
                <w:b/>
                <w:color w:val="000000"/>
              </w:rPr>
            </w:pPr>
            <w:r w:rsidRPr="001C284C">
              <w:rPr>
                <w:rFonts w:ascii="Calibri" w:hAnsi="Calibri"/>
                <w:b/>
                <w:color w:val="000000"/>
              </w:rPr>
              <w:t>Power 8 + P100 CUDA (DAVIDE 1GPU)</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414C0200" w14:textId="77777777" w:rsidR="001C284C" w:rsidRPr="001C284C" w:rsidRDefault="001C284C">
            <w:pPr>
              <w:rPr>
                <w:rFonts w:ascii="Calibri" w:hAnsi="Calibri"/>
                <w:b/>
                <w:color w:val="000000"/>
              </w:rPr>
            </w:pPr>
            <w:r w:rsidRPr="001C284C">
              <w:rPr>
                <w:rFonts w:ascii="Calibri" w:hAnsi="Calibri"/>
                <w:b/>
                <w:color w:val="000000"/>
              </w:rPr>
              <w:t>Power 8 + P100 CUDA (DAVIDE 4GPU) – res * 4</w:t>
            </w:r>
          </w:p>
        </w:tc>
      </w:tr>
      <w:tr w:rsidR="001C284C" w14:paraId="749F5CEA"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4E26B8C" w14:textId="77777777" w:rsidR="001C284C" w:rsidRDefault="001C284C">
            <w:pPr>
              <w:rPr>
                <w:rFonts w:ascii="Calibri" w:hAnsi="Calibri"/>
                <w:color w:val="000000"/>
              </w:rPr>
            </w:pPr>
            <w:proofErr w:type="spellStart"/>
            <w:r>
              <w:rPr>
                <w:rFonts w:ascii="Calibri" w:hAnsi="Calibri"/>
                <w:color w:val="000000"/>
              </w:rPr>
              <w:t>BusSpeedDownload</w:t>
            </w:r>
            <w:proofErr w:type="spellEnd"/>
          </w:p>
        </w:tc>
        <w:tc>
          <w:tcPr>
            <w:tcW w:w="2140" w:type="dxa"/>
            <w:tcBorders>
              <w:top w:val="nil"/>
              <w:left w:val="nil"/>
              <w:bottom w:val="single" w:sz="4" w:space="0" w:color="auto"/>
              <w:right w:val="single" w:sz="4" w:space="0" w:color="auto"/>
            </w:tcBorders>
            <w:shd w:val="clear" w:color="auto" w:fill="auto"/>
            <w:noWrap/>
            <w:vAlign w:val="bottom"/>
            <w:hideMark/>
          </w:tcPr>
          <w:p w14:paraId="6D44BC50" w14:textId="77777777" w:rsidR="001C284C" w:rsidRDefault="001C284C">
            <w:pPr>
              <w:rPr>
                <w:rFonts w:ascii="Calibri" w:hAnsi="Calibri"/>
                <w:color w:val="000000"/>
              </w:rPr>
            </w:pPr>
            <w:r>
              <w:rPr>
                <w:rFonts w:ascii="Calibri" w:hAnsi="Calibri"/>
                <w:color w:val="000000"/>
              </w:rPr>
              <w:t>32.90 GB/s</w:t>
            </w:r>
          </w:p>
        </w:tc>
        <w:tc>
          <w:tcPr>
            <w:tcW w:w="2160" w:type="dxa"/>
            <w:tcBorders>
              <w:top w:val="nil"/>
              <w:left w:val="nil"/>
              <w:bottom w:val="single" w:sz="4" w:space="0" w:color="auto"/>
              <w:right w:val="single" w:sz="4" w:space="0" w:color="auto"/>
            </w:tcBorders>
            <w:shd w:val="clear" w:color="auto" w:fill="auto"/>
            <w:noWrap/>
            <w:vAlign w:val="bottom"/>
            <w:hideMark/>
          </w:tcPr>
          <w:p w14:paraId="00F93CD5" w14:textId="77777777" w:rsidR="001C284C" w:rsidRDefault="001C284C">
            <w:pPr>
              <w:rPr>
                <w:rFonts w:ascii="Calibri" w:hAnsi="Calibri"/>
                <w:color w:val="000000"/>
              </w:rPr>
            </w:pPr>
            <w:r>
              <w:rPr>
                <w:rFonts w:ascii="Calibri" w:hAnsi="Calibri"/>
                <w:color w:val="000000"/>
              </w:rPr>
              <w:t>30.67 GB/s</w:t>
            </w:r>
          </w:p>
        </w:tc>
      </w:tr>
      <w:tr w:rsidR="001C284C" w14:paraId="50D7E10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0BC7D4A" w14:textId="77777777" w:rsidR="001C284C" w:rsidRDefault="001C284C">
            <w:pPr>
              <w:rPr>
                <w:rFonts w:ascii="Calibri" w:hAnsi="Calibri"/>
                <w:color w:val="000000"/>
              </w:rPr>
            </w:pPr>
            <w:proofErr w:type="spellStart"/>
            <w:r>
              <w:rPr>
                <w:rFonts w:ascii="Calibri" w:hAnsi="Calibri"/>
                <w:color w:val="000000"/>
              </w:rPr>
              <w:t>BusSpeedReadback</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7A1F3DB2" w14:textId="77777777" w:rsidR="001C284C" w:rsidRDefault="001C284C">
            <w:pPr>
              <w:rPr>
                <w:rFonts w:ascii="Calibri" w:hAnsi="Calibri"/>
                <w:color w:val="000000"/>
              </w:rPr>
            </w:pPr>
            <w:r>
              <w:rPr>
                <w:rFonts w:ascii="Calibri" w:hAnsi="Calibri"/>
                <w:color w:val="000000"/>
              </w:rPr>
              <w:t>34.00 GB/s</w:t>
            </w:r>
          </w:p>
        </w:tc>
        <w:tc>
          <w:tcPr>
            <w:tcW w:w="2160" w:type="dxa"/>
            <w:tcBorders>
              <w:top w:val="nil"/>
              <w:left w:val="nil"/>
              <w:bottom w:val="single" w:sz="4" w:space="0" w:color="auto"/>
              <w:right w:val="single" w:sz="4" w:space="0" w:color="auto"/>
            </w:tcBorders>
            <w:shd w:val="clear" w:color="auto" w:fill="auto"/>
            <w:noWrap/>
            <w:vAlign w:val="bottom"/>
            <w:hideMark/>
          </w:tcPr>
          <w:p w14:paraId="1B8ED040" w14:textId="77777777" w:rsidR="001C284C" w:rsidRDefault="001C284C">
            <w:pPr>
              <w:rPr>
                <w:rFonts w:ascii="Calibri" w:hAnsi="Calibri"/>
                <w:color w:val="000000"/>
              </w:rPr>
            </w:pPr>
            <w:r>
              <w:rPr>
                <w:rFonts w:ascii="Calibri" w:hAnsi="Calibri"/>
                <w:color w:val="000000"/>
              </w:rPr>
              <w:t>27.76 GB/s</w:t>
            </w:r>
          </w:p>
        </w:tc>
      </w:tr>
      <w:tr w:rsidR="001C284C" w14:paraId="4A95618B"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4E05862" w14:textId="77777777" w:rsidR="001C284C" w:rsidRDefault="001C284C">
            <w:pPr>
              <w:rPr>
                <w:rFonts w:ascii="Calibri" w:hAnsi="Calibri"/>
                <w:color w:val="000000"/>
              </w:rPr>
            </w:pPr>
            <w:proofErr w:type="spellStart"/>
            <w:r>
              <w:rPr>
                <w:rFonts w:ascii="Calibri" w:hAnsi="Calibri"/>
                <w:color w:val="000000"/>
              </w:rPr>
              <w:t>maxspflops</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2DAB59BB" w14:textId="77777777" w:rsidR="001C284C" w:rsidRDefault="001C284C">
            <w:pPr>
              <w:rPr>
                <w:rFonts w:ascii="Calibri" w:hAnsi="Calibri"/>
                <w:color w:val="000000"/>
              </w:rPr>
            </w:pPr>
            <w:r>
              <w:rPr>
                <w:rFonts w:ascii="Calibri" w:hAnsi="Calibri"/>
                <w:color w:val="000000"/>
              </w:rPr>
              <w:t>10475 GFLOPS</w:t>
            </w:r>
          </w:p>
        </w:tc>
        <w:tc>
          <w:tcPr>
            <w:tcW w:w="2160" w:type="dxa"/>
            <w:tcBorders>
              <w:top w:val="nil"/>
              <w:left w:val="nil"/>
              <w:bottom w:val="single" w:sz="4" w:space="0" w:color="auto"/>
              <w:right w:val="single" w:sz="4" w:space="0" w:color="auto"/>
            </w:tcBorders>
            <w:shd w:val="clear" w:color="auto" w:fill="auto"/>
            <w:noWrap/>
            <w:vAlign w:val="bottom"/>
            <w:hideMark/>
          </w:tcPr>
          <w:p w14:paraId="219E2244" w14:textId="77777777" w:rsidR="001C284C" w:rsidRDefault="001C284C">
            <w:pPr>
              <w:rPr>
                <w:rFonts w:ascii="Calibri" w:hAnsi="Calibri"/>
                <w:color w:val="000000"/>
              </w:rPr>
            </w:pPr>
            <w:r>
              <w:rPr>
                <w:rFonts w:ascii="Calibri" w:hAnsi="Calibri"/>
                <w:color w:val="000000"/>
              </w:rPr>
              <w:t>10476 GFLOPS</w:t>
            </w:r>
          </w:p>
        </w:tc>
      </w:tr>
      <w:tr w:rsidR="001C284C" w14:paraId="757DAA6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FCBFF57" w14:textId="77777777" w:rsidR="001C284C" w:rsidRDefault="001C284C">
            <w:pPr>
              <w:rPr>
                <w:rFonts w:ascii="Calibri" w:hAnsi="Calibri"/>
                <w:color w:val="000000"/>
              </w:rPr>
            </w:pPr>
            <w:proofErr w:type="spellStart"/>
            <w:r>
              <w:rPr>
                <w:rFonts w:ascii="Calibri" w:hAnsi="Calibri"/>
                <w:color w:val="000000"/>
              </w:rPr>
              <w:t>maxdpflops</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300F9163" w14:textId="77777777" w:rsidR="001C284C" w:rsidRDefault="001C284C">
            <w:pPr>
              <w:rPr>
                <w:rFonts w:ascii="Calibri" w:hAnsi="Calibri"/>
                <w:color w:val="000000"/>
              </w:rPr>
            </w:pPr>
            <w:r>
              <w:rPr>
                <w:rFonts w:ascii="Calibri" w:hAnsi="Calibri"/>
                <w:color w:val="000000"/>
              </w:rPr>
              <w:t>5318 GFLOPS</w:t>
            </w:r>
          </w:p>
        </w:tc>
        <w:tc>
          <w:tcPr>
            <w:tcW w:w="2160" w:type="dxa"/>
            <w:tcBorders>
              <w:top w:val="nil"/>
              <w:left w:val="nil"/>
              <w:bottom w:val="single" w:sz="4" w:space="0" w:color="auto"/>
              <w:right w:val="single" w:sz="4" w:space="0" w:color="auto"/>
            </w:tcBorders>
            <w:shd w:val="clear" w:color="auto" w:fill="auto"/>
            <w:noWrap/>
            <w:vAlign w:val="bottom"/>
            <w:hideMark/>
          </w:tcPr>
          <w:p w14:paraId="60494234" w14:textId="77777777" w:rsidR="001C284C" w:rsidRDefault="001C284C">
            <w:pPr>
              <w:rPr>
                <w:rFonts w:ascii="Calibri" w:hAnsi="Calibri"/>
                <w:color w:val="000000"/>
              </w:rPr>
            </w:pPr>
            <w:r>
              <w:rPr>
                <w:rFonts w:ascii="Calibri" w:hAnsi="Calibri"/>
                <w:color w:val="000000"/>
              </w:rPr>
              <w:t>5319 GFLOPS</w:t>
            </w:r>
          </w:p>
        </w:tc>
      </w:tr>
      <w:tr w:rsidR="001C284C" w14:paraId="3A33139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0FFA96E" w14:textId="77777777" w:rsidR="001C284C" w:rsidRDefault="001C284C">
            <w:pPr>
              <w:rPr>
                <w:rFonts w:ascii="Calibri" w:hAnsi="Calibri"/>
                <w:color w:val="000000"/>
              </w:rPr>
            </w:pPr>
            <w:proofErr w:type="spellStart"/>
            <w:r>
              <w:rPr>
                <w:rFonts w:ascii="Calibri" w:hAnsi="Calibri"/>
                <w:color w:val="000000"/>
              </w:rPr>
              <w:t>gmem_readbw</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1B13C3CB" w14:textId="77777777" w:rsidR="001C284C" w:rsidRDefault="001C284C">
            <w:pPr>
              <w:rPr>
                <w:rFonts w:ascii="Calibri" w:hAnsi="Calibri"/>
                <w:color w:val="000000"/>
              </w:rPr>
            </w:pPr>
            <w:r>
              <w:rPr>
                <w:rFonts w:ascii="Calibri" w:hAnsi="Calibri"/>
                <w:color w:val="000000"/>
              </w:rPr>
              <w:t>574.53 GB/s</w:t>
            </w:r>
          </w:p>
        </w:tc>
        <w:tc>
          <w:tcPr>
            <w:tcW w:w="2160" w:type="dxa"/>
            <w:tcBorders>
              <w:top w:val="nil"/>
              <w:left w:val="nil"/>
              <w:bottom w:val="single" w:sz="4" w:space="0" w:color="auto"/>
              <w:right w:val="single" w:sz="4" w:space="0" w:color="auto"/>
            </w:tcBorders>
            <w:shd w:val="clear" w:color="auto" w:fill="auto"/>
            <w:noWrap/>
            <w:vAlign w:val="bottom"/>
            <w:hideMark/>
          </w:tcPr>
          <w:p w14:paraId="604B0CB3" w14:textId="77777777" w:rsidR="001C284C" w:rsidRDefault="001C284C">
            <w:pPr>
              <w:rPr>
                <w:rFonts w:ascii="Calibri" w:hAnsi="Calibri"/>
                <w:color w:val="000000"/>
              </w:rPr>
            </w:pPr>
            <w:r>
              <w:rPr>
                <w:rFonts w:ascii="Calibri" w:hAnsi="Calibri"/>
                <w:color w:val="000000"/>
              </w:rPr>
              <w:t>544.37 GB/s</w:t>
            </w:r>
          </w:p>
        </w:tc>
      </w:tr>
      <w:tr w:rsidR="001C284C" w14:paraId="3B282BB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4830BD3" w14:textId="77777777" w:rsidR="001C284C" w:rsidRDefault="001C284C">
            <w:pPr>
              <w:rPr>
                <w:rFonts w:ascii="Calibri" w:hAnsi="Calibri"/>
                <w:color w:val="000000"/>
              </w:rPr>
            </w:pPr>
            <w:proofErr w:type="spellStart"/>
            <w:r>
              <w:rPr>
                <w:rFonts w:ascii="Calibri" w:hAnsi="Calibri"/>
                <w:color w:val="000000"/>
              </w:rPr>
              <w:t>gmem_readbw_strided</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42698F8B" w14:textId="77777777" w:rsidR="001C284C" w:rsidRDefault="001C284C">
            <w:pPr>
              <w:rPr>
                <w:rFonts w:ascii="Calibri" w:hAnsi="Calibri"/>
                <w:color w:val="000000"/>
              </w:rPr>
            </w:pPr>
            <w:r>
              <w:rPr>
                <w:rFonts w:ascii="Calibri" w:hAnsi="Calibri"/>
                <w:color w:val="000000"/>
              </w:rPr>
              <w:t>98.65 GB/s</w:t>
            </w:r>
          </w:p>
        </w:tc>
        <w:tc>
          <w:tcPr>
            <w:tcW w:w="2160" w:type="dxa"/>
            <w:tcBorders>
              <w:top w:val="nil"/>
              <w:left w:val="nil"/>
              <w:bottom w:val="single" w:sz="4" w:space="0" w:color="auto"/>
              <w:right w:val="single" w:sz="4" w:space="0" w:color="auto"/>
            </w:tcBorders>
            <w:shd w:val="clear" w:color="auto" w:fill="auto"/>
            <w:noWrap/>
            <w:vAlign w:val="bottom"/>
            <w:hideMark/>
          </w:tcPr>
          <w:p w14:paraId="66B4A4EE" w14:textId="77777777" w:rsidR="001C284C" w:rsidRDefault="001C284C">
            <w:pPr>
              <w:rPr>
                <w:rFonts w:ascii="Calibri" w:hAnsi="Calibri"/>
                <w:color w:val="000000"/>
              </w:rPr>
            </w:pPr>
            <w:r>
              <w:rPr>
                <w:rFonts w:ascii="Calibri" w:hAnsi="Calibri"/>
                <w:color w:val="000000"/>
              </w:rPr>
              <w:t>98.63 GB/s</w:t>
            </w:r>
          </w:p>
        </w:tc>
      </w:tr>
      <w:tr w:rsidR="001C284C" w14:paraId="2AB105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F219227" w14:textId="77777777" w:rsidR="001C284C" w:rsidRDefault="001C284C">
            <w:pPr>
              <w:rPr>
                <w:rFonts w:ascii="Calibri" w:hAnsi="Calibri"/>
                <w:color w:val="000000"/>
              </w:rPr>
            </w:pPr>
            <w:proofErr w:type="spellStart"/>
            <w:r>
              <w:rPr>
                <w:rFonts w:ascii="Calibri" w:hAnsi="Calibri"/>
                <w:color w:val="000000"/>
              </w:rPr>
              <w:t>gmem_writebw</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15F09C04" w14:textId="77777777" w:rsidR="001C284C" w:rsidRDefault="001C284C">
            <w:pPr>
              <w:rPr>
                <w:rFonts w:ascii="Calibri" w:hAnsi="Calibri"/>
                <w:color w:val="000000"/>
              </w:rPr>
            </w:pPr>
            <w:r>
              <w:rPr>
                <w:rFonts w:ascii="Calibri" w:hAnsi="Calibri"/>
                <w:color w:val="000000"/>
              </w:rPr>
              <w:t>436 GB/s</w:t>
            </w:r>
          </w:p>
        </w:tc>
        <w:tc>
          <w:tcPr>
            <w:tcW w:w="2160" w:type="dxa"/>
            <w:tcBorders>
              <w:top w:val="nil"/>
              <w:left w:val="nil"/>
              <w:bottom w:val="single" w:sz="4" w:space="0" w:color="auto"/>
              <w:right w:val="single" w:sz="4" w:space="0" w:color="auto"/>
            </w:tcBorders>
            <w:shd w:val="clear" w:color="auto" w:fill="auto"/>
            <w:noWrap/>
            <w:vAlign w:val="bottom"/>
            <w:hideMark/>
          </w:tcPr>
          <w:p w14:paraId="4A9E019F" w14:textId="77777777" w:rsidR="001C284C" w:rsidRDefault="001C284C">
            <w:pPr>
              <w:rPr>
                <w:rFonts w:ascii="Calibri" w:hAnsi="Calibri"/>
                <w:color w:val="000000"/>
              </w:rPr>
            </w:pPr>
            <w:r>
              <w:rPr>
                <w:rFonts w:ascii="Calibri" w:hAnsi="Calibri"/>
                <w:color w:val="000000"/>
              </w:rPr>
              <w:t>436.9 GB/s</w:t>
            </w:r>
          </w:p>
        </w:tc>
      </w:tr>
      <w:tr w:rsidR="001C284C" w14:paraId="6284827C"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41EB10E" w14:textId="77777777" w:rsidR="001C284C" w:rsidRDefault="001C284C">
            <w:pPr>
              <w:rPr>
                <w:rFonts w:ascii="Calibri" w:hAnsi="Calibri"/>
                <w:color w:val="000000"/>
              </w:rPr>
            </w:pPr>
            <w:proofErr w:type="spellStart"/>
            <w:r>
              <w:rPr>
                <w:rFonts w:ascii="Calibri" w:hAnsi="Calibri"/>
                <w:color w:val="000000"/>
              </w:rPr>
              <w:t>gmem_writebw_strided</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087B5FC6" w14:textId="77777777" w:rsidR="001C284C" w:rsidRDefault="001C284C">
            <w:pPr>
              <w:rPr>
                <w:rFonts w:ascii="Calibri" w:hAnsi="Calibri"/>
                <w:color w:val="000000"/>
              </w:rPr>
            </w:pPr>
            <w:r>
              <w:rPr>
                <w:rFonts w:ascii="Calibri" w:hAnsi="Calibri"/>
                <w:color w:val="000000"/>
              </w:rPr>
              <w:t>26.15 GB/s</w:t>
            </w:r>
          </w:p>
        </w:tc>
        <w:tc>
          <w:tcPr>
            <w:tcW w:w="2160" w:type="dxa"/>
            <w:tcBorders>
              <w:top w:val="nil"/>
              <w:left w:val="nil"/>
              <w:bottom w:val="single" w:sz="4" w:space="0" w:color="auto"/>
              <w:right w:val="single" w:sz="4" w:space="0" w:color="auto"/>
            </w:tcBorders>
            <w:shd w:val="clear" w:color="auto" w:fill="auto"/>
            <w:noWrap/>
            <w:vAlign w:val="bottom"/>
            <w:hideMark/>
          </w:tcPr>
          <w:p w14:paraId="0015E1CF" w14:textId="77777777" w:rsidR="001C284C" w:rsidRDefault="001C284C">
            <w:pPr>
              <w:rPr>
                <w:rFonts w:ascii="Calibri" w:hAnsi="Calibri"/>
                <w:color w:val="000000"/>
              </w:rPr>
            </w:pPr>
            <w:r>
              <w:rPr>
                <w:rFonts w:ascii="Calibri" w:hAnsi="Calibri"/>
                <w:color w:val="000000"/>
              </w:rPr>
              <w:t>26.2 GB/s</w:t>
            </w:r>
          </w:p>
        </w:tc>
      </w:tr>
      <w:tr w:rsidR="001C284C" w14:paraId="717020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08EC969" w14:textId="77777777" w:rsidR="001C284C" w:rsidRDefault="001C284C">
            <w:pPr>
              <w:rPr>
                <w:rFonts w:ascii="Calibri" w:hAnsi="Calibri"/>
                <w:color w:val="000000"/>
              </w:rPr>
            </w:pPr>
            <w:proofErr w:type="spellStart"/>
            <w:r>
              <w:rPr>
                <w:rFonts w:ascii="Calibri" w:hAnsi="Calibri"/>
                <w:color w:val="000000"/>
              </w:rPr>
              <w:t>lmem_readbw</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50D173A5" w14:textId="77777777" w:rsidR="001C284C" w:rsidRDefault="001C284C">
            <w:pPr>
              <w:rPr>
                <w:rFonts w:ascii="Calibri" w:hAnsi="Calibri"/>
                <w:color w:val="000000"/>
              </w:rPr>
            </w:pPr>
            <w:r>
              <w:rPr>
                <w:rFonts w:ascii="Calibri" w:hAnsi="Calibri"/>
                <w:color w:val="000000"/>
              </w:rPr>
              <w:t>4245 GB/s</w:t>
            </w:r>
          </w:p>
        </w:tc>
        <w:tc>
          <w:tcPr>
            <w:tcW w:w="2160" w:type="dxa"/>
            <w:tcBorders>
              <w:top w:val="nil"/>
              <w:left w:val="nil"/>
              <w:bottom w:val="single" w:sz="4" w:space="0" w:color="auto"/>
              <w:right w:val="single" w:sz="4" w:space="0" w:color="auto"/>
            </w:tcBorders>
            <w:shd w:val="clear" w:color="auto" w:fill="auto"/>
            <w:noWrap/>
            <w:vAlign w:val="bottom"/>
            <w:hideMark/>
          </w:tcPr>
          <w:p w14:paraId="0E4E6B1E" w14:textId="77777777" w:rsidR="001C284C" w:rsidRDefault="001C284C">
            <w:pPr>
              <w:rPr>
                <w:rFonts w:ascii="Calibri" w:hAnsi="Calibri"/>
                <w:color w:val="000000"/>
              </w:rPr>
            </w:pPr>
            <w:r>
              <w:rPr>
                <w:rFonts w:ascii="Calibri" w:hAnsi="Calibri"/>
                <w:color w:val="000000"/>
              </w:rPr>
              <w:t>4256 GB/s</w:t>
            </w:r>
          </w:p>
        </w:tc>
      </w:tr>
      <w:tr w:rsidR="001C284C" w14:paraId="37DF2387"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58DA811" w14:textId="77777777" w:rsidR="001C284C" w:rsidRDefault="001C284C">
            <w:pPr>
              <w:rPr>
                <w:rFonts w:ascii="Calibri" w:hAnsi="Calibri"/>
                <w:color w:val="000000"/>
              </w:rPr>
            </w:pPr>
            <w:proofErr w:type="spellStart"/>
            <w:r>
              <w:rPr>
                <w:rFonts w:ascii="Calibri" w:hAnsi="Calibri"/>
                <w:color w:val="000000"/>
              </w:rPr>
              <w:t>lmem_writebw</w:t>
            </w:r>
            <w:proofErr w:type="spellEnd"/>
            <w:r>
              <w:rPr>
                <w:rFonts w:ascii="Calibri" w:hAnsi="Calibri"/>
                <w:color w:val="000000"/>
              </w:rPr>
              <w:t xml:space="preserve"> </w:t>
            </w:r>
          </w:p>
        </w:tc>
        <w:tc>
          <w:tcPr>
            <w:tcW w:w="2140" w:type="dxa"/>
            <w:tcBorders>
              <w:top w:val="nil"/>
              <w:left w:val="nil"/>
              <w:bottom w:val="single" w:sz="4" w:space="0" w:color="auto"/>
              <w:right w:val="single" w:sz="4" w:space="0" w:color="auto"/>
            </w:tcBorders>
            <w:shd w:val="clear" w:color="auto" w:fill="auto"/>
            <w:noWrap/>
            <w:vAlign w:val="bottom"/>
            <w:hideMark/>
          </w:tcPr>
          <w:p w14:paraId="56758DC9" w14:textId="77777777" w:rsidR="001C284C" w:rsidRDefault="001C284C">
            <w:pPr>
              <w:rPr>
                <w:rFonts w:ascii="Calibri" w:hAnsi="Calibri"/>
                <w:color w:val="000000"/>
              </w:rPr>
            </w:pPr>
            <w:r>
              <w:rPr>
                <w:rFonts w:ascii="Calibri" w:hAnsi="Calibri"/>
                <w:color w:val="000000"/>
              </w:rPr>
              <w:t>5485 GB/s</w:t>
            </w:r>
          </w:p>
        </w:tc>
        <w:tc>
          <w:tcPr>
            <w:tcW w:w="2160" w:type="dxa"/>
            <w:tcBorders>
              <w:top w:val="nil"/>
              <w:left w:val="nil"/>
              <w:bottom w:val="single" w:sz="4" w:space="0" w:color="auto"/>
              <w:right w:val="single" w:sz="4" w:space="0" w:color="auto"/>
            </w:tcBorders>
            <w:shd w:val="clear" w:color="auto" w:fill="auto"/>
            <w:noWrap/>
            <w:vAlign w:val="bottom"/>
            <w:hideMark/>
          </w:tcPr>
          <w:p w14:paraId="76CD2A5D" w14:textId="77777777" w:rsidR="001C284C" w:rsidRDefault="001C284C">
            <w:pPr>
              <w:rPr>
                <w:rFonts w:ascii="Calibri" w:hAnsi="Calibri"/>
                <w:color w:val="000000"/>
              </w:rPr>
            </w:pPr>
            <w:r>
              <w:rPr>
                <w:rFonts w:ascii="Calibri" w:hAnsi="Calibri"/>
                <w:color w:val="000000"/>
              </w:rPr>
              <w:t>5500 GB/s</w:t>
            </w:r>
          </w:p>
        </w:tc>
      </w:tr>
      <w:tr w:rsidR="001C284C" w14:paraId="081F2B71"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662C1B2" w14:textId="77777777" w:rsidR="001C284C" w:rsidRDefault="001C284C">
            <w:pPr>
              <w:rPr>
                <w:rFonts w:ascii="Calibri" w:hAnsi="Calibri"/>
                <w:color w:val="000000"/>
              </w:rPr>
            </w:pPr>
            <w:r>
              <w:rPr>
                <w:rFonts w:ascii="Calibri" w:hAnsi="Calibri"/>
                <w:color w:val="000000"/>
              </w:rPr>
              <w:t>BFS</w:t>
            </w:r>
          </w:p>
        </w:tc>
        <w:tc>
          <w:tcPr>
            <w:tcW w:w="2140" w:type="dxa"/>
            <w:tcBorders>
              <w:top w:val="nil"/>
              <w:left w:val="nil"/>
              <w:bottom w:val="single" w:sz="4" w:space="0" w:color="auto"/>
              <w:right w:val="single" w:sz="4" w:space="0" w:color="auto"/>
            </w:tcBorders>
            <w:shd w:val="clear" w:color="auto" w:fill="auto"/>
            <w:noWrap/>
            <w:vAlign w:val="bottom"/>
            <w:hideMark/>
          </w:tcPr>
          <w:p w14:paraId="15AD805D" w14:textId="77777777" w:rsidR="001C284C" w:rsidRPr="001C284C" w:rsidRDefault="001C284C">
            <w:pPr>
              <w:rPr>
                <w:rFonts w:ascii="Calibri" w:hAnsi="Calibri"/>
                <w:b/>
                <w:color w:val="000000"/>
              </w:rPr>
            </w:pPr>
            <w:r w:rsidRPr="001C284C">
              <w:rPr>
                <w:rFonts w:ascii="Calibri" w:hAnsi="Calibri"/>
                <w:b/>
                <w:color w:val="000000"/>
              </w:rPr>
              <w:t xml:space="preserve">64,5 </w:t>
            </w:r>
            <w:proofErr w:type="spellStart"/>
            <w:r w:rsidRPr="001C284C">
              <w:rPr>
                <w:rFonts w:ascii="Calibri" w:hAnsi="Calibri"/>
                <w:b/>
                <w:color w:val="000000"/>
              </w:rPr>
              <w:t>MEdges</w:t>
            </w:r>
            <w:proofErr w:type="spellEnd"/>
            <w:r w:rsidRPr="001C284C">
              <w:rPr>
                <w:rFonts w:ascii="Calibri" w:hAnsi="Calibri"/>
                <w:b/>
                <w:color w:val="000000"/>
              </w:rPr>
              <w:t>/s</w:t>
            </w:r>
          </w:p>
        </w:tc>
        <w:tc>
          <w:tcPr>
            <w:tcW w:w="2160" w:type="dxa"/>
            <w:tcBorders>
              <w:top w:val="nil"/>
              <w:left w:val="nil"/>
              <w:bottom w:val="single" w:sz="4" w:space="0" w:color="auto"/>
              <w:right w:val="single" w:sz="4" w:space="0" w:color="auto"/>
            </w:tcBorders>
            <w:shd w:val="clear" w:color="auto" w:fill="auto"/>
            <w:noWrap/>
            <w:vAlign w:val="bottom"/>
            <w:hideMark/>
          </w:tcPr>
          <w:p w14:paraId="3C223A31" w14:textId="77777777" w:rsidR="001C284C" w:rsidRDefault="001C284C">
            <w:pPr>
              <w:rPr>
                <w:rFonts w:ascii="Calibri" w:hAnsi="Calibri"/>
                <w:color w:val="000000"/>
              </w:rPr>
            </w:pPr>
            <w:r>
              <w:rPr>
                <w:rFonts w:ascii="Calibri" w:hAnsi="Calibri"/>
                <w:color w:val="000000"/>
              </w:rPr>
              <w:t>N/A</w:t>
            </w:r>
          </w:p>
        </w:tc>
      </w:tr>
      <w:tr w:rsidR="001C284C" w14:paraId="1FA1C76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ED24606" w14:textId="77777777" w:rsidR="001C284C" w:rsidRDefault="001C284C">
            <w:pPr>
              <w:rPr>
                <w:rFonts w:ascii="Calibri" w:hAnsi="Calibri"/>
                <w:color w:val="000000"/>
              </w:rPr>
            </w:pPr>
            <w:proofErr w:type="spellStart"/>
            <w:r>
              <w:rPr>
                <w:rFonts w:ascii="Calibri" w:hAnsi="Calibri"/>
                <w:color w:val="000000"/>
              </w:rPr>
              <w:t>FFT_sp</w:t>
            </w:r>
            <w:proofErr w:type="spellEnd"/>
          </w:p>
        </w:tc>
        <w:tc>
          <w:tcPr>
            <w:tcW w:w="2140" w:type="dxa"/>
            <w:tcBorders>
              <w:top w:val="nil"/>
              <w:left w:val="nil"/>
              <w:bottom w:val="single" w:sz="4" w:space="0" w:color="auto"/>
              <w:right w:val="single" w:sz="4" w:space="0" w:color="auto"/>
            </w:tcBorders>
            <w:shd w:val="clear" w:color="auto" w:fill="auto"/>
            <w:noWrap/>
            <w:vAlign w:val="bottom"/>
            <w:hideMark/>
          </w:tcPr>
          <w:p w14:paraId="53D521F4" w14:textId="77777777" w:rsidR="001C284C" w:rsidRDefault="001C284C">
            <w:pPr>
              <w:rPr>
                <w:rFonts w:ascii="Calibri" w:hAnsi="Calibri"/>
                <w:color w:val="000000"/>
              </w:rPr>
            </w:pPr>
            <w:r>
              <w:rPr>
                <w:rFonts w:ascii="Calibri" w:hAnsi="Calibri"/>
                <w:color w:val="000000"/>
              </w:rPr>
              <w:t>1467 GFLOPS</w:t>
            </w:r>
          </w:p>
        </w:tc>
        <w:tc>
          <w:tcPr>
            <w:tcW w:w="2160" w:type="dxa"/>
            <w:tcBorders>
              <w:top w:val="nil"/>
              <w:left w:val="nil"/>
              <w:bottom w:val="single" w:sz="4" w:space="0" w:color="auto"/>
              <w:right w:val="single" w:sz="4" w:space="0" w:color="auto"/>
            </w:tcBorders>
            <w:shd w:val="clear" w:color="auto" w:fill="auto"/>
            <w:noWrap/>
            <w:vAlign w:val="bottom"/>
            <w:hideMark/>
          </w:tcPr>
          <w:p w14:paraId="32847C50" w14:textId="77777777" w:rsidR="001C284C" w:rsidRDefault="001C284C">
            <w:pPr>
              <w:rPr>
                <w:rFonts w:ascii="Calibri" w:hAnsi="Calibri"/>
                <w:color w:val="000000"/>
              </w:rPr>
            </w:pPr>
            <w:r>
              <w:rPr>
                <w:rFonts w:ascii="Calibri" w:hAnsi="Calibri"/>
                <w:color w:val="000000"/>
              </w:rPr>
              <w:t>1475 GFLOPS</w:t>
            </w:r>
          </w:p>
        </w:tc>
      </w:tr>
      <w:tr w:rsidR="001C284C" w14:paraId="0D94BDDF"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C6B990E" w14:textId="77777777" w:rsidR="001C284C" w:rsidRDefault="001C284C">
            <w:pPr>
              <w:rPr>
                <w:rFonts w:ascii="Calibri" w:hAnsi="Calibri"/>
                <w:color w:val="000000"/>
              </w:rPr>
            </w:pPr>
            <w:proofErr w:type="spellStart"/>
            <w:r>
              <w:rPr>
                <w:rFonts w:ascii="Calibri" w:hAnsi="Calibri"/>
                <w:color w:val="000000"/>
              </w:rPr>
              <w:t>FFT_dp</w:t>
            </w:r>
            <w:proofErr w:type="spellEnd"/>
          </w:p>
        </w:tc>
        <w:tc>
          <w:tcPr>
            <w:tcW w:w="2140" w:type="dxa"/>
            <w:tcBorders>
              <w:top w:val="nil"/>
              <w:left w:val="nil"/>
              <w:bottom w:val="single" w:sz="4" w:space="0" w:color="auto"/>
              <w:right w:val="single" w:sz="4" w:space="0" w:color="auto"/>
            </w:tcBorders>
            <w:shd w:val="clear" w:color="auto" w:fill="auto"/>
            <w:noWrap/>
            <w:vAlign w:val="bottom"/>
            <w:hideMark/>
          </w:tcPr>
          <w:p w14:paraId="66DB715F" w14:textId="77777777" w:rsidR="001C284C" w:rsidRDefault="001C284C">
            <w:pPr>
              <w:rPr>
                <w:rFonts w:ascii="Calibri" w:hAnsi="Calibri"/>
                <w:color w:val="000000"/>
              </w:rPr>
            </w:pPr>
            <w:r>
              <w:rPr>
                <w:rFonts w:ascii="Calibri" w:hAnsi="Calibri"/>
                <w:color w:val="000000"/>
              </w:rPr>
              <w:t>734 GFLOPS</w:t>
            </w:r>
          </w:p>
        </w:tc>
        <w:tc>
          <w:tcPr>
            <w:tcW w:w="2160" w:type="dxa"/>
            <w:tcBorders>
              <w:top w:val="nil"/>
              <w:left w:val="nil"/>
              <w:bottom w:val="single" w:sz="4" w:space="0" w:color="auto"/>
              <w:right w:val="single" w:sz="4" w:space="0" w:color="auto"/>
            </w:tcBorders>
            <w:shd w:val="clear" w:color="auto" w:fill="auto"/>
            <w:noWrap/>
            <w:vAlign w:val="bottom"/>
            <w:hideMark/>
          </w:tcPr>
          <w:p w14:paraId="0B9927B3" w14:textId="77777777" w:rsidR="001C284C" w:rsidRDefault="001C284C">
            <w:pPr>
              <w:rPr>
                <w:rFonts w:ascii="Calibri" w:hAnsi="Calibri"/>
                <w:color w:val="000000"/>
              </w:rPr>
            </w:pPr>
            <w:r>
              <w:rPr>
                <w:rFonts w:ascii="Calibri" w:hAnsi="Calibri"/>
                <w:color w:val="000000"/>
              </w:rPr>
              <w:t>735 GFLOPS</w:t>
            </w:r>
          </w:p>
        </w:tc>
      </w:tr>
      <w:tr w:rsidR="001C284C" w14:paraId="586EEFE6" w14:textId="77777777" w:rsidTr="001C284C">
        <w:trPr>
          <w:trHeight w:val="403"/>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E44BE33" w14:textId="77777777" w:rsidR="001C284C" w:rsidRDefault="001C284C">
            <w:pPr>
              <w:rPr>
                <w:rFonts w:ascii="Calibri" w:hAnsi="Calibri"/>
                <w:color w:val="000000"/>
              </w:rPr>
            </w:pPr>
            <w:r>
              <w:rPr>
                <w:rFonts w:ascii="Calibri" w:hAnsi="Calibri"/>
                <w:color w:val="000000"/>
              </w:rPr>
              <w:t>SGEMM</w:t>
            </w:r>
          </w:p>
        </w:tc>
        <w:tc>
          <w:tcPr>
            <w:tcW w:w="2140" w:type="dxa"/>
            <w:tcBorders>
              <w:top w:val="nil"/>
              <w:left w:val="nil"/>
              <w:bottom w:val="single" w:sz="4" w:space="0" w:color="auto"/>
              <w:right w:val="single" w:sz="4" w:space="0" w:color="auto"/>
            </w:tcBorders>
            <w:shd w:val="clear" w:color="auto" w:fill="auto"/>
            <w:noWrap/>
            <w:vAlign w:val="bottom"/>
            <w:hideMark/>
          </w:tcPr>
          <w:p w14:paraId="4E41681E" w14:textId="77777777" w:rsidR="001C284C" w:rsidRDefault="001C284C">
            <w:pPr>
              <w:rPr>
                <w:rFonts w:ascii="Calibri" w:hAnsi="Calibri"/>
                <w:color w:val="000000"/>
              </w:rPr>
            </w:pPr>
            <w:r>
              <w:rPr>
                <w:rFonts w:ascii="Calibri" w:hAnsi="Calibri"/>
                <w:color w:val="000000"/>
              </w:rPr>
              <w:t>8732-8901 GFLOPS</w:t>
            </w:r>
          </w:p>
        </w:tc>
        <w:tc>
          <w:tcPr>
            <w:tcW w:w="2160" w:type="dxa"/>
            <w:tcBorders>
              <w:top w:val="nil"/>
              <w:left w:val="nil"/>
              <w:bottom w:val="single" w:sz="4" w:space="0" w:color="auto"/>
              <w:right w:val="single" w:sz="4" w:space="0" w:color="auto"/>
            </w:tcBorders>
            <w:shd w:val="clear" w:color="auto" w:fill="auto"/>
            <w:noWrap/>
            <w:vAlign w:val="bottom"/>
            <w:hideMark/>
          </w:tcPr>
          <w:p w14:paraId="3E442C94" w14:textId="77777777" w:rsidR="001C284C" w:rsidRDefault="001C284C">
            <w:pPr>
              <w:rPr>
                <w:rFonts w:ascii="Calibri" w:hAnsi="Calibri"/>
                <w:color w:val="000000"/>
              </w:rPr>
            </w:pPr>
            <w:r>
              <w:rPr>
                <w:rFonts w:ascii="Calibri" w:hAnsi="Calibri"/>
                <w:color w:val="000000"/>
              </w:rPr>
              <w:t>8830 GFLOPS</w:t>
            </w:r>
          </w:p>
        </w:tc>
      </w:tr>
      <w:tr w:rsidR="001C284C" w14:paraId="770C5B31" w14:textId="77777777" w:rsidTr="001C284C">
        <w:trPr>
          <w:trHeight w:val="374"/>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2F624FF" w14:textId="77777777" w:rsidR="001C284C" w:rsidRDefault="001C284C">
            <w:pPr>
              <w:rPr>
                <w:rFonts w:ascii="Calibri" w:hAnsi="Calibri"/>
                <w:color w:val="000000"/>
              </w:rPr>
            </w:pPr>
            <w:r>
              <w:rPr>
                <w:rFonts w:ascii="Calibri" w:hAnsi="Calibri"/>
                <w:color w:val="000000"/>
              </w:rPr>
              <w:t>DGEMM</w:t>
            </w:r>
          </w:p>
        </w:tc>
        <w:tc>
          <w:tcPr>
            <w:tcW w:w="2140" w:type="dxa"/>
            <w:tcBorders>
              <w:top w:val="nil"/>
              <w:left w:val="nil"/>
              <w:bottom w:val="single" w:sz="4" w:space="0" w:color="auto"/>
              <w:right w:val="single" w:sz="4" w:space="0" w:color="auto"/>
            </w:tcBorders>
            <w:shd w:val="clear" w:color="auto" w:fill="auto"/>
            <w:noWrap/>
            <w:vAlign w:val="bottom"/>
            <w:hideMark/>
          </w:tcPr>
          <w:p w14:paraId="27F60755" w14:textId="77777777" w:rsidR="001C284C" w:rsidRDefault="001C284C">
            <w:pPr>
              <w:rPr>
                <w:rFonts w:ascii="Calibri" w:hAnsi="Calibri"/>
                <w:color w:val="000000"/>
              </w:rPr>
            </w:pPr>
            <w:r>
              <w:rPr>
                <w:rFonts w:ascii="Calibri" w:hAnsi="Calibri"/>
                <w:color w:val="000000"/>
              </w:rPr>
              <w:t>3654-4202 GFLOPS</w:t>
            </w:r>
          </w:p>
        </w:tc>
        <w:tc>
          <w:tcPr>
            <w:tcW w:w="2160" w:type="dxa"/>
            <w:tcBorders>
              <w:top w:val="nil"/>
              <w:left w:val="nil"/>
              <w:bottom w:val="single" w:sz="4" w:space="0" w:color="auto"/>
              <w:right w:val="single" w:sz="4" w:space="0" w:color="auto"/>
            </w:tcBorders>
            <w:shd w:val="clear" w:color="auto" w:fill="auto"/>
            <w:noWrap/>
            <w:vAlign w:val="bottom"/>
            <w:hideMark/>
          </w:tcPr>
          <w:p w14:paraId="2484004D" w14:textId="77777777" w:rsidR="001C284C" w:rsidRDefault="001C284C">
            <w:pPr>
              <w:rPr>
                <w:rFonts w:ascii="Calibri" w:hAnsi="Calibri"/>
                <w:color w:val="000000"/>
              </w:rPr>
            </w:pPr>
            <w:r>
              <w:rPr>
                <w:rFonts w:ascii="Calibri" w:hAnsi="Calibri"/>
                <w:color w:val="000000"/>
              </w:rPr>
              <w:t>4319 GFLOPS</w:t>
            </w:r>
          </w:p>
        </w:tc>
      </w:tr>
      <w:tr w:rsidR="001C284C" w14:paraId="23A0261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13631C" w14:textId="77777777" w:rsidR="001C284C" w:rsidRDefault="001C284C">
            <w:pPr>
              <w:rPr>
                <w:rFonts w:ascii="Calibri" w:hAnsi="Calibri"/>
                <w:color w:val="000000"/>
              </w:rPr>
            </w:pPr>
            <w:r>
              <w:rPr>
                <w:rFonts w:ascii="Calibri" w:hAnsi="Calibri"/>
                <w:color w:val="000000"/>
              </w:rPr>
              <w:t>MD (SP)</w:t>
            </w:r>
          </w:p>
        </w:tc>
        <w:tc>
          <w:tcPr>
            <w:tcW w:w="2140" w:type="dxa"/>
            <w:tcBorders>
              <w:top w:val="nil"/>
              <w:left w:val="nil"/>
              <w:bottom w:val="single" w:sz="4" w:space="0" w:color="auto"/>
              <w:right w:val="single" w:sz="4" w:space="0" w:color="auto"/>
            </w:tcBorders>
            <w:shd w:val="clear" w:color="auto" w:fill="auto"/>
            <w:noWrap/>
            <w:vAlign w:val="bottom"/>
            <w:hideMark/>
          </w:tcPr>
          <w:p w14:paraId="72CDE9D5" w14:textId="77777777" w:rsidR="001C284C" w:rsidRDefault="001C284C">
            <w:pPr>
              <w:rPr>
                <w:rFonts w:ascii="Calibri" w:hAnsi="Calibri"/>
                <w:color w:val="000000"/>
              </w:rPr>
            </w:pPr>
            <w:r>
              <w:rPr>
                <w:rFonts w:ascii="Calibri" w:hAnsi="Calibri"/>
                <w:color w:val="000000"/>
              </w:rPr>
              <w:t>522 GFLOPS</w:t>
            </w:r>
          </w:p>
        </w:tc>
        <w:tc>
          <w:tcPr>
            <w:tcW w:w="2160" w:type="dxa"/>
            <w:tcBorders>
              <w:top w:val="nil"/>
              <w:left w:val="nil"/>
              <w:bottom w:val="single" w:sz="4" w:space="0" w:color="auto"/>
              <w:right w:val="single" w:sz="4" w:space="0" w:color="auto"/>
            </w:tcBorders>
            <w:shd w:val="clear" w:color="auto" w:fill="auto"/>
            <w:noWrap/>
            <w:vAlign w:val="bottom"/>
            <w:hideMark/>
          </w:tcPr>
          <w:p w14:paraId="60908737" w14:textId="77777777" w:rsidR="001C284C" w:rsidRDefault="001C284C">
            <w:pPr>
              <w:rPr>
                <w:rFonts w:ascii="Calibri" w:hAnsi="Calibri"/>
                <w:color w:val="000000"/>
              </w:rPr>
            </w:pPr>
            <w:r>
              <w:rPr>
                <w:rFonts w:ascii="Calibri" w:hAnsi="Calibri"/>
                <w:color w:val="000000"/>
              </w:rPr>
              <w:t>479 GFLOPS</w:t>
            </w:r>
          </w:p>
        </w:tc>
      </w:tr>
      <w:tr w:rsidR="001C284C" w14:paraId="3AF83E61"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1E31E45" w14:textId="77777777" w:rsidR="001C284C" w:rsidRDefault="001C284C">
            <w:pPr>
              <w:rPr>
                <w:rFonts w:ascii="Calibri" w:hAnsi="Calibri"/>
                <w:color w:val="000000"/>
              </w:rPr>
            </w:pPr>
            <w:r>
              <w:rPr>
                <w:rFonts w:ascii="Calibri" w:hAnsi="Calibri"/>
                <w:color w:val="000000"/>
              </w:rPr>
              <w:t>MD5Hash</w:t>
            </w:r>
          </w:p>
        </w:tc>
        <w:tc>
          <w:tcPr>
            <w:tcW w:w="2140" w:type="dxa"/>
            <w:tcBorders>
              <w:top w:val="nil"/>
              <w:left w:val="nil"/>
              <w:bottom w:val="single" w:sz="4" w:space="0" w:color="auto"/>
              <w:right w:val="single" w:sz="4" w:space="0" w:color="auto"/>
            </w:tcBorders>
            <w:shd w:val="clear" w:color="auto" w:fill="auto"/>
            <w:noWrap/>
            <w:vAlign w:val="bottom"/>
            <w:hideMark/>
          </w:tcPr>
          <w:p w14:paraId="110D20F3" w14:textId="77777777" w:rsidR="001C284C" w:rsidRDefault="001C284C">
            <w:pPr>
              <w:rPr>
                <w:rFonts w:ascii="Calibri" w:hAnsi="Calibri"/>
                <w:color w:val="000000"/>
              </w:rPr>
            </w:pPr>
            <w:r>
              <w:rPr>
                <w:rFonts w:ascii="Calibri" w:hAnsi="Calibri"/>
                <w:color w:val="000000"/>
              </w:rPr>
              <w:t>15.87 GH/s</w:t>
            </w:r>
          </w:p>
        </w:tc>
        <w:tc>
          <w:tcPr>
            <w:tcW w:w="2160" w:type="dxa"/>
            <w:tcBorders>
              <w:top w:val="nil"/>
              <w:left w:val="nil"/>
              <w:bottom w:val="single" w:sz="4" w:space="0" w:color="auto"/>
              <w:right w:val="single" w:sz="4" w:space="0" w:color="auto"/>
            </w:tcBorders>
            <w:shd w:val="clear" w:color="auto" w:fill="auto"/>
            <w:noWrap/>
            <w:vAlign w:val="bottom"/>
            <w:hideMark/>
          </w:tcPr>
          <w:p w14:paraId="3FB5C2A0" w14:textId="77777777" w:rsidR="001C284C" w:rsidRDefault="001C284C">
            <w:pPr>
              <w:rPr>
                <w:rFonts w:ascii="Calibri" w:hAnsi="Calibri"/>
                <w:color w:val="000000"/>
              </w:rPr>
            </w:pPr>
            <w:r>
              <w:rPr>
                <w:rFonts w:ascii="Calibri" w:hAnsi="Calibri"/>
                <w:color w:val="000000"/>
              </w:rPr>
              <w:t>15.09 GH/s</w:t>
            </w:r>
          </w:p>
        </w:tc>
      </w:tr>
      <w:tr w:rsidR="001C284C" w14:paraId="2C1B599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07DE94D" w14:textId="77777777" w:rsidR="001C284C" w:rsidRDefault="001C284C">
            <w:pPr>
              <w:rPr>
                <w:rFonts w:ascii="Calibri" w:hAnsi="Calibri"/>
                <w:color w:val="000000"/>
              </w:rPr>
            </w:pPr>
            <w:r>
              <w:rPr>
                <w:rFonts w:ascii="Calibri" w:hAnsi="Calibri"/>
                <w:color w:val="000000"/>
              </w:rPr>
              <w:t>Reduction</w:t>
            </w:r>
          </w:p>
        </w:tc>
        <w:tc>
          <w:tcPr>
            <w:tcW w:w="2140" w:type="dxa"/>
            <w:tcBorders>
              <w:top w:val="nil"/>
              <w:left w:val="nil"/>
              <w:bottom w:val="single" w:sz="4" w:space="0" w:color="auto"/>
              <w:right w:val="single" w:sz="4" w:space="0" w:color="auto"/>
            </w:tcBorders>
            <w:shd w:val="clear" w:color="auto" w:fill="auto"/>
            <w:noWrap/>
            <w:vAlign w:val="bottom"/>
            <w:hideMark/>
          </w:tcPr>
          <w:p w14:paraId="596C158C" w14:textId="77777777" w:rsidR="001C284C" w:rsidRDefault="001C284C">
            <w:pPr>
              <w:rPr>
                <w:rFonts w:ascii="Calibri" w:hAnsi="Calibri"/>
                <w:color w:val="000000"/>
              </w:rPr>
            </w:pPr>
            <w:r>
              <w:rPr>
                <w:rFonts w:ascii="Calibri" w:hAnsi="Calibri"/>
                <w:color w:val="000000"/>
              </w:rPr>
              <w:t>270 GB/s</w:t>
            </w:r>
          </w:p>
        </w:tc>
        <w:tc>
          <w:tcPr>
            <w:tcW w:w="2160" w:type="dxa"/>
            <w:tcBorders>
              <w:top w:val="nil"/>
              <w:left w:val="nil"/>
              <w:bottom w:val="single" w:sz="4" w:space="0" w:color="auto"/>
              <w:right w:val="single" w:sz="4" w:space="0" w:color="auto"/>
            </w:tcBorders>
            <w:shd w:val="clear" w:color="auto" w:fill="auto"/>
            <w:noWrap/>
            <w:vAlign w:val="bottom"/>
            <w:hideMark/>
          </w:tcPr>
          <w:p w14:paraId="22838F40" w14:textId="77777777" w:rsidR="001C284C" w:rsidRDefault="001C284C">
            <w:pPr>
              <w:rPr>
                <w:rFonts w:ascii="Calibri" w:hAnsi="Calibri"/>
                <w:color w:val="000000"/>
              </w:rPr>
            </w:pPr>
            <w:r>
              <w:rPr>
                <w:rFonts w:ascii="Calibri" w:hAnsi="Calibri"/>
                <w:color w:val="000000"/>
              </w:rPr>
              <w:t>270 GB/s</w:t>
            </w:r>
          </w:p>
        </w:tc>
      </w:tr>
      <w:tr w:rsidR="001C284C" w14:paraId="3E607ED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492A22" w14:textId="77777777" w:rsidR="001C284C" w:rsidRDefault="001C284C">
            <w:pPr>
              <w:rPr>
                <w:rFonts w:ascii="Calibri" w:hAnsi="Calibri"/>
                <w:color w:val="000000"/>
              </w:rPr>
            </w:pPr>
            <w:r>
              <w:rPr>
                <w:rFonts w:ascii="Calibri" w:hAnsi="Calibri"/>
                <w:color w:val="000000"/>
              </w:rPr>
              <w:t>Scan</w:t>
            </w:r>
          </w:p>
        </w:tc>
        <w:tc>
          <w:tcPr>
            <w:tcW w:w="2140" w:type="dxa"/>
            <w:tcBorders>
              <w:top w:val="nil"/>
              <w:left w:val="nil"/>
              <w:bottom w:val="single" w:sz="4" w:space="0" w:color="auto"/>
              <w:right w:val="single" w:sz="4" w:space="0" w:color="auto"/>
            </w:tcBorders>
            <w:shd w:val="clear" w:color="auto" w:fill="auto"/>
            <w:noWrap/>
            <w:vAlign w:val="bottom"/>
            <w:hideMark/>
          </w:tcPr>
          <w:p w14:paraId="01E2353E" w14:textId="77777777" w:rsidR="001C284C" w:rsidRDefault="001C284C">
            <w:pPr>
              <w:rPr>
                <w:rFonts w:ascii="Calibri" w:hAnsi="Calibri"/>
                <w:color w:val="000000"/>
              </w:rPr>
            </w:pPr>
            <w:r>
              <w:rPr>
                <w:rFonts w:ascii="Calibri" w:hAnsi="Calibri"/>
                <w:color w:val="000000"/>
              </w:rPr>
              <w:t>98.5 GB/s</w:t>
            </w:r>
          </w:p>
        </w:tc>
        <w:tc>
          <w:tcPr>
            <w:tcW w:w="2160" w:type="dxa"/>
            <w:tcBorders>
              <w:top w:val="nil"/>
              <w:left w:val="nil"/>
              <w:bottom w:val="single" w:sz="4" w:space="0" w:color="auto"/>
              <w:right w:val="single" w:sz="4" w:space="0" w:color="auto"/>
            </w:tcBorders>
            <w:shd w:val="clear" w:color="auto" w:fill="auto"/>
            <w:noWrap/>
            <w:vAlign w:val="bottom"/>
            <w:hideMark/>
          </w:tcPr>
          <w:p w14:paraId="5E214BA9" w14:textId="77777777" w:rsidR="001C284C" w:rsidRDefault="001C284C">
            <w:pPr>
              <w:rPr>
                <w:rFonts w:ascii="Calibri" w:hAnsi="Calibri"/>
                <w:color w:val="000000"/>
              </w:rPr>
            </w:pPr>
            <w:r>
              <w:rPr>
                <w:rFonts w:ascii="Calibri" w:hAnsi="Calibri"/>
                <w:color w:val="000000"/>
              </w:rPr>
              <w:t>98.5 GB/s</w:t>
            </w:r>
          </w:p>
        </w:tc>
      </w:tr>
      <w:tr w:rsidR="001C284C" w14:paraId="7E6DA170"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6EE0267" w14:textId="77777777" w:rsidR="001C284C" w:rsidRDefault="001C284C">
            <w:pPr>
              <w:rPr>
                <w:rFonts w:ascii="Calibri" w:hAnsi="Calibri"/>
                <w:color w:val="000000"/>
              </w:rPr>
            </w:pPr>
            <w:r>
              <w:rPr>
                <w:rFonts w:ascii="Calibri" w:hAnsi="Calibri"/>
                <w:color w:val="000000"/>
              </w:rPr>
              <w:t>Sort</w:t>
            </w:r>
          </w:p>
        </w:tc>
        <w:tc>
          <w:tcPr>
            <w:tcW w:w="2140" w:type="dxa"/>
            <w:tcBorders>
              <w:top w:val="nil"/>
              <w:left w:val="nil"/>
              <w:bottom w:val="single" w:sz="4" w:space="0" w:color="auto"/>
              <w:right w:val="single" w:sz="4" w:space="0" w:color="auto"/>
            </w:tcBorders>
            <w:shd w:val="clear" w:color="auto" w:fill="auto"/>
            <w:noWrap/>
            <w:vAlign w:val="bottom"/>
            <w:hideMark/>
          </w:tcPr>
          <w:p w14:paraId="43DEE12A" w14:textId="77777777" w:rsidR="001C284C" w:rsidRDefault="001C284C">
            <w:pPr>
              <w:rPr>
                <w:rFonts w:ascii="Calibri" w:hAnsi="Calibri"/>
                <w:color w:val="000000"/>
              </w:rPr>
            </w:pPr>
            <w:r>
              <w:rPr>
                <w:rFonts w:ascii="Calibri" w:hAnsi="Calibri"/>
                <w:color w:val="000000"/>
              </w:rPr>
              <w:t>12.52 GB/s</w:t>
            </w:r>
          </w:p>
        </w:tc>
        <w:tc>
          <w:tcPr>
            <w:tcW w:w="2160" w:type="dxa"/>
            <w:tcBorders>
              <w:top w:val="nil"/>
              <w:left w:val="nil"/>
              <w:bottom w:val="single" w:sz="4" w:space="0" w:color="auto"/>
              <w:right w:val="single" w:sz="4" w:space="0" w:color="auto"/>
            </w:tcBorders>
            <w:shd w:val="clear" w:color="auto" w:fill="auto"/>
            <w:noWrap/>
            <w:vAlign w:val="bottom"/>
            <w:hideMark/>
          </w:tcPr>
          <w:p w14:paraId="5870E77E" w14:textId="77777777" w:rsidR="001C284C" w:rsidRDefault="001C284C">
            <w:pPr>
              <w:rPr>
                <w:rFonts w:ascii="Calibri" w:hAnsi="Calibri"/>
                <w:color w:val="000000"/>
              </w:rPr>
            </w:pPr>
            <w:r>
              <w:rPr>
                <w:rFonts w:ascii="Calibri" w:hAnsi="Calibri"/>
                <w:color w:val="000000"/>
              </w:rPr>
              <w:t>12.53 GB/s</w:t>
            </w:r>
          </w:p>
        </w:tc>
      </w:tr>
      <w:tr w:rsidR="001C284C" w14:paraId="74EEDD4D"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4ED74FA1" w14:textId="77777777" w:rsidR="001C284C" w:rsidRDefault="001C284C">
            <w:pPr>
              <w:rPr>
                <w:rFonts w:ascii="Calibri" w:hAnsi="Calibri"/>
                <w:color w:val="000000"/>
              </w:rPr>
            </w:pPr>
            <w:proofErr w:type="spellStart"/>
            <w:r>
              <w:rPr>
                <w:rFonts w:ascii="Calibri" w:hAnsi="Calibri"/>
                <w:color w:val="000000"/>
              </w:rPr>
              <w:t>Spmv</w:t>
            </w:r>
            <w:proofErr w:type="spellEnd"/>
          </w:p>
        </w:tc>
        <w:tc>
          <w:tcPr>
            <w:tcW w:w="2140" w:type="dxa"/>
            <w:tcBorders>
              <w:top w:val="nil"/>
              <w:left w:val="nil"/>
              <w:bottom w:val="single" w:sz="4" w:space="0" w:color="auto"/>
              <w:right w:val="single" w:sz="4" w:space="0" w:color="auto"/>
            </w:tcBorders>
            <w:shd w:val="clear" w:color="auto" w:fill="auto"/>
            <w:noWrap/>
            <w:vAlign w:val="bottom"/>
            <w:hideMark/>
          </w:tcPr>
          <w:p w14:paraId="3516BCC3" w14:textId="77777777" w:rsidR="001C284C" w:rsidRDefault="001C284C">
            <w:pPr>
              <w:rPr>
                <w:rFonts w:ascii="Calibri" w:hAnsi="Calibri"/>
                <w:color w:val="000000"/>
              </w:rPr>
            </w:pPr>
            <w:r>
              <w:rPr>
                <w:rFonts w:ascii="Calibri" w:hAnsi="Calibri"/>
                <w:color w:val="000000"/>
              </w:rPr>
              <w:t>23-65 GFLOPS</w:t>
            </w:r>
          </w:p>
        </w:tc>
        <w:tc>
          <w:tcPr>
            <w:tcW w:w="2160" w:type="dxa"/>
            <w:tcBorders>
              <w:top w:val="nil"/>
              <w:left w:val="nil"/>
              <w:bottom w:val="single" w:sz="4" w:space="0" w:color="auto"/>
              <w:right w:val="single" w:sz="4" w:space="0" w:color="auto"/>
            </w:tcBorders>
            <w:shd w:val="clear" w:color="auto" w:fill="auto"/>
            <w:noWrap/>
            <w:vAlign w:val="bottom"/>
            <w:hideMark/>
          </w:tcPr>
          <w:p w14:paraId="4454668C" w14:textId="77777777" w:rsidR="001C284C" w:rsidRDefault="001C284C">
            <w:pPr>
              <w:rPr>
                <w:rFonts w:ascii="Calibri" w:hAnsi="Calibri"/>
                <w:color w:val="000000"/>
              </w:rPr>
            </w:pPr>
            <w:r>
              <w:rPr>
                <w:rFonts w:ascii="Calibri" w:hAnsi="Calibri"/>
                <w:color w:val="000000"/>
              </w:rPr>
              <w:t>23-57 GFLOPS</w:t>
            </w:r>
          </w:p>
        </w:tc>
      </w:tr>
      <w:tr w:rsidR="001C284C" w14:paraId="2BC1A90D"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AACC804" w14:textId="77777777" w:rsidR="001C284C" w:rsidRDefault="001C284C">
            <w:pPr>
              <w:rPr>
                <w:rFonts w:ascii="Calibri" w:hAnsi="Calibri"/>
                <w:color w:val="000000"/>
              </w:rPr>
            </w:pPr>
            <w:r>
              <w:rPr>
                <w:rFonts w:ascii="Calibri" w:hAnsi="Calibri"/>
                <w:color w:val="000000"/>
              </w:rPr>
              <w:t>Stencil2D</w:t>
            </w:r>
          </w:p>
        </w:tc>
        <w:tc>
          <w:tcPr>
            <w:tcW w:w="2140" w:type="dxa"/>
            <w:tcBorders>
              <w:top w:val="nil"/>
              <w:left w:val="nil"/>
              <w:bottom w:val="single" w:sz="4" w:space="0" w:color="auto"/>
              <w:right w:val="single" w:sz="4" w:space="0" w:color="auto"/>
            </w:tcBorders>
            <w:shd w:val="clear" w:color="auto" w:fill="auto"/>
            <w:noWrap/>
            <w:vAlign w:val="bottom"/>
            <w:hideMark/>
          </w:tcPr>
          <w:p w14:paraId="2181EA71" w14:textId="77777777" w:rsidR="001C284C" w:rsidRDefault="001C284C">
            <w:pPr>
              <w:rPr>
                <w:rFonts w:ascii="Calibri" w:hAnsi="Calibri"/>
                <w:color w:val="000000"/>
              </w:rPr>
            </w:pPr>
            <w:r>
              <w:rPr>
                <w:rFonts w:ascii="Calibri" w:hAnsi="Calibri"/>
                <w:color w:val="000000"/>
              </w:rPr>
              <w:t>470 GFLOPS</w:t>
            </w:r>
          </w:p>
        </w:tc>
        <w:tc>
          <w:tcPr>
            <w:tcW w:w="2160" w:type="dxa"/>
            <w:tcBorders>
              <w:top w:val="nil"/>
              <w:left w:val="nil"/>
              <w:bottom w:val="single" w:sz="4" w:space="0" w:color="auto"/>
              <w:right w:val="single" w:sz="4" w:space="0" w:color="auto"/>
            </w:tcBorders>
            <w:shd w:val="clear" w:color="auto" w:fill="auto"/>
            <w:noWrap/>
            <w:vAlign w:val="bottom"/>
            <w:hideMark/>
          </w:tcPr>
          <w:p w14:paraId="100BB23E" w14:textId="77777777" w:rsidR="001C284C" w:rsidRDefault="001C284C">
            <w:pPr>
              <w:rPr>
                <w:rFonts w:ascii="Calibri" w:hAnsi="Calibri"/>
                <w:color w:val="000000"/>
              </w:rPr>
            </w:pPr>
            <w:r>
              <w:rPr>
                <w:rFonts w:ascii="Calibri" w:hAnsi="Calibri"/>
                <w:color w:val="000000"/>
              </w:rPr>
              <w:t>414 GFLOPS</w:t>
            </w:r>
          </w:p>
        </w:tc>
      </w:tr>
      <w:tr w:rsidR="001C284C" w14:paraId="20D23DD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F7F17DD" w14:textId="77777777" w:rsidR="001C284C" w:rsidRDefault="001C284C">
            <w:pPr>
              <w:rPr>
                <w:rFonts w:ascii="Calibri" w:hAnsi="Calibri"/>
                <w:color w:val="000000"/>
              </w:rPr>
            </w:pPr>
            <w:r>
              <w:rPr>
                <w:rFonts w:ascii="Calibri" w:hAnsi="Calibri"/>
                <w:color w:val="000000"/>
              </w:rPr>
              <w:t>Stencil2D_dp</w:t>
            </w:r>
          </w:p>
        </w:tc>
        <w:tc>
          <w:tcPr>
            <w:tcW w:w="2140" w:type="dxa"/>
            <w:tcBorders>
              <w:top w:val="nil"/>
              <w:left w:val="nil"/>
              <w:bottom w:val="single" w:sz="4" w:space="0" w:color="auto"/>
              <w:right w:val="single" w:sz="4" w:space="0" w:color="auto"/>
            </w:tcBorders>
            <w:shd w:val="clear" w:color="auto" w:fill="auto"/>
            <w:noWrap/>
            <w:vAlign w:val="bottom"/>
            <w:hideMark/>
          </w:tcPr>
          <w:p w14:paraId="09C33F59" w14:textId="77777777" w:rsidR="001C284C" w:rsidRDefault="001C284C">
            <w:pPr>
              <w:rPr>
                <w:rFonts w:ascii="Calibri" w:hAnsi="Calibri"/>
                <w:color w:val="000000"/>
              </w:rPr>
            </w:pPr>
            <w:r>
              <w:rPr>
                <w:rFonts w:ascii="Calibri" w:hAnsi="Calibri"/>
                <w:color w:val="000000"/>
              </w:rPr>
              <w:t>258 GFLOPS</w:t>
            </w:r>
          </w:p>
        </w:tc>
        <w:tc>
          <w:tcPr>
            <w:tcW w:w="2160" w:type="dxa"/>
            <w:tcBorders>
              <w:top w:val="nil"/>
              <w:left w:val="nil"/>
              <w:bottom w:val="single" w:sz="4" w:space="0" w:color="auto"/>
              <w:right w:val="single" w:sz="4" w:space="0" w:color="auto"/>
            </w:tcBorders>
            <w:shd w:val="clear" w:color="auto" w:fill="auto"/>
            <w:noWrap/>
            <w:vAlign w:val="bottom"/>
            <w:hideMark/>
          </w:tcPr>
          <w:p w14:paraId="2261E671" w14:textId="77777777" w:rsidR="001C284C" w:rsidRDefault="001C284C">
            <w:pPr>
              <w:rPr>
                <w:rFonts w:ascii="Calibri" w:hAnsi="Calibri"/>
                <w:color w:val="000000"/>
              </w:rPr>
            </w:pPr>
            <w:r>
              <w:rPr>
                <w:rFonts w:ascii="Calibri" w:hAnsi="Calibri"/>
                <w:color w:val="000000"/>
              </w:rPr>
              <w:t>214 GFLOPS</w:t>
            </w:r>
          </w:p>
        </w:tc>
      </w:tr>
      <w:tr w:rsidR="001C284C" w14:paraId="15A9FD99"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C9C25B2" w14:textId="77777777" w:rsidR="001C284C" w:rsidRDefault="001C284C">
            <w:pPr>
              <w:rPr>
                <w:rFonts w:ascii="Calibri" w:hAnsi="Calibri"/>
                <w:color w:val="000000"/>
              </w:rPr>
            </w:pPr>
            <w:r>
              <w:rPr>
                <w:rFonts w:ascii="Calibri" w:hAnsi="Calibri"/>
                <w:color w:val="000000"/>
              </w:rPr>
              <w:t>Triad</w:t>
            </w:r>
          </w:p>
        </w:tc>
        <w:tc>
          <w:tcPr>
            <w:tcW w:w="2140" w:type="dxa"/>
            <w:tcBorders>
              <w:top w:val="nil"/>
              <w:left w:val="nil"/>
              <w:bottom w:val="single" w:sz="4" w:space="0" w:color="auto"/>
              <w:right w:val="single" w:sz="4" w:space="0" w:color="auto"/>
            </w:tcBorders>
            <w:shd w:val="clear" w:color="auto" w:fill="auto"/>
            <w:noWrap/>
            <w:vAlign w:val="bottom"/>
            <w:hideMark/>
          </w:tcPr>
          <w:p w14:paraId="4D5EF268" w14:textId="77777777" w:rsidR="001C284C" w:rsidRDefault="001C284C">
            <w:pPr>
              <w:rPr>
                <w:rFonts w:ascii="Calibri" w:hAnsi="Calibri"/>
                <w:color w:val="000000"/>
              </w:rPr>
            </w:pPr>
            <w:r>
              <w:rPr>
                <w:rFonts w:ascii="Calibri" w:hAnsi="Calibri"/>
                <w:color w:val="000000"/>
              </w:rPr>
              <w:t>41.3 GB/s</w:t>
            </w:r>
          </w:p>
        </w:tc>
        <w:tc>
          <w:tcPr>
            <w:tcW w:w="2160" w:type="dxa"/>
            <w:tcBorders>
              <w:top w:val="nil"/>
              <w:left w:val="nil"/>
              <w:bottom w:val="single" w:sz="4" w:space="0" w:color="auto"/>
              <w:right w:val="single" w:sz="4" w:space="0" w:color="auto"/>
            </w:tcBorders>
            <w:shd w:val="clear" w:color="auto" w:fill="auto"/>
            <w:noWrap/>
            <w:vAlign w:val="bottom"/>
            <w:hideMark/>
          </w:tcPr>
          <w:p w14:paraId="4E866A54" w14:textId="77777777" w:rsidR="001C284C" w:rsidRDefault="001C284C">
            <w:pPr>
              <w:rPr>
                <w:rFonts w:ascii="Calibri" w:hAnsi="Calibri"/>
                <w:color w:val="000000"/>
              </w:rPr>
            </w:pPr>
            <w:r>
              <w:rPr>
                <w:rFonts w:ascii="Calibri" w:hAnsi="Calibri"/>
                <w:color w:val="000000"/>
              </w:rPr>
              <w:t>35.7 GB/s</w:t>
            </w:r>
          </w:p>
        </w:tc>
      </w:tr>
      <w:tr w:rsidR="001C284C" w14:paraId="13B3F95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5728B55" w14:textId="77777777" w:rsidR="001C284C" w:rsidRDefault="001C284C">
            <w:pPr>
              <w:rPr>
                <w:rFonts w:ascii="Calibri" w:hAnsi="Calibri"/>
                <w:color w:val="000000"/>
              </w:rPr>
            </w:pPr>
            <w:r>
              <w:rPr>
                <w:rFonts w:ascii="Calibri" w:hAnsi="Calibri"/>
                <w:color w:val="000000"/>
              </w:rPr>
              <w:t>S3D (level2)</w:t>
            </w:r>
          </w:p>
        </w:tc>
        <w:tc>
          <w:tcPr>
            <w:tcW w:w="2140" w:type="dxa"/>
            <w:tcBorders>
              <w:top w:val="nil"/>
              <w:left w:val="nil"/>
              <w:bottom w:val="single" w:sz="4" w:space="0" w:color="auto"/>
              <w:right w:val="single" w:sz="4" w:space="0" w:color="auto"/>
            </w:tcBorders>
            <w:shd w:val="clear" w:color="auto" w:fill="auto"/>
            <w:noWrap/>
            <w:vAlign w:val="bottom"/>
            <w:hideMark/>
          </w:tcPr>
          <w:p w14:paraId="065810ED" w14:textId="77777777" w:rsidR="001C284C" w:rsidRDefault="001C284C">
            <w:pPr>
              <w:rPr>
                <w:rFonts w:ascii="Calibri" w:hAnsi="Calibri"/>
                <w:color w:val="000000"/>
              </w:rPr>
            </w:pPr>
            <w:r>
              <w:rPr>
                <w:rFonts w:ascii="Calibri" w:hAnsi="Calibri"/>
                <w:color w:val="000000"/>
              </w:rPr>
              <w:t>292 GFLOPS</w:t>
            </w:r>
          </w:p>
        </w:tc>
        <w:tc>
          <w:tcPr>
            <w:tcW w:w="2160" w:type="dxa"/>
            <w:tcBorders>
              <w:top w:val="nil"/>
              <w:left w:val="nil"/>
              <w:bottom w:val="single" w:sz="4" w:space="0" w:color="auto"/>
              <w:right w:val="single" w:sz="4" w:space="0" w:color="auto"/>
            </w:tcBorders>
            <w:shd w:val="clear" w:color="auto" w:fill="auto"/>
            <w:noWrap/>
            <w:vAlign w:val="bottom"/>
            <w:hideMark/>
          </w:tcPr>
          <w:p w14:paraId="7B8E0DCA" w14:textId="77777777" w:rsidR="001C284C" w:rsidRDefault="001C284C">
            <w:pPr>
              <w:rPr>
                <w:rFonts w:ascii="Calibri" w:hAnsi="Calibri"/>
                <w:color w:val="000000"/>
              </w:rPr>
            </w:pPr>
            <w:r>
              <w:rPr>
                <w:rFonts w:ascii="Calibri" w:hAnsi="Calibri"/>
                <w:color w:val="000000"/>
              </w:rPr>
              <w:t>291 GFLOPS</w:t>
            </w:r>
          </w:p>
        </w:tc>
      </w:tr>
    </w:tbl>
    <w:p w14:paraId="6F0ED9E2" w14:textId="77777777" w:rsidR="001C284C" w:rsidRPr="004A5A44" w:rsidRDefault="001C284C" w:rsidP="004A5A44">
      <w:pPr>
        <w:spacing w:after="120"/>
        <w:jc w:val="both"/>
      </w:pPr>
    </w:p>
    <w:p w14:paraId="3F3C035E" w14:textId="77777777" w:rsidR="004A5A44" w:rsidRPr="004A5A44" w:rsidRDefault="004A5A44" w:rsidP="004A5A44">
      <w:pPr>
        <w:pStyle w:val="Heading3"/>
      </w:pPr>
      <w:bookmarkStart w:id="581" w:name="_Toc503189119"/>
      <w:r w:rsidRPr="004A5A44">
        <w:t>Specfem3D_Globe</w:t>
      </w:r>
      <w:bookmarkEnd w:id="581"/>
    </w:p>
    <w:p w14:paraId="2001E15A" w14:textId="25004451" w:rsidR="00A368C2" w:rsidRDefault="00CF0206" w:rsidP="00CF0206">
      <w:pPr>
        <w:tabs>
          <w:tab w:val="left" w:pos="2293"/>
        </w:tabs>
        <w:spacing w:after="120"/>
        <w:jc w:val="both"/>
      </w:pPr>
      <w:r w:rsidRPr="00CF0206">
        <w:t>The software package SPECFEM3D</w:t>
      </w:r>
      <w:r w:rsidR="00A368C2">
        <w:t>_Globe</w:t>
      </w:r>
      <w:r w:rsidRPr="00CF0206">
        <w:t xml:space="preserve"> simulates three-dimensional global and regional seismic wave propagation based upon the spectral-element method</w:t>
      </w:r>
      <w:r>
        <w:t>.</w:t>
      </w:r>
    </w:p>
    <w:p w14:paraId="250D069C" w14:textId="252CCE0D" w:rsidR="004A5A44" w:rsidRDefault="001F0DBE" w:rsidP="00CF0206">
      <w:pPr>
        <w:tabs>
          <w:tab w:val="left" w:pos="2293"/>
        </w:tabs>
        <w:spacing w:after="120"/>
        <w:jc w:val="both"/>
      </w:pPr>
      <w:r>
        <w:t xml:space="preserve">It is written in Fortran and uses MPI combined with </w:t>
      </w:r>
      <w:proofErr w:type="spellStart"/>
      <w:r>
        <w:t>OpenMP</w:t>
      </w:r>
      <w:proofErr w:type="spellEnd"/>
      <w:r>
        <w:t xml:space="preserve"> to achieve parallelisation</w:t>
      </w:r>
      <w:r w:rsidR="00F44641">
        <w:t>.</w:t>
      </w:r>
    </w:p>
    <w:p w14:paraId="3CA0E03A" w14:textId="01F00FDD" w:rsidR="007069C7" w:rsidRDefault="00CB5483" w:rsidP="00A7005A">
      <w:pPr>
        <w:pStyle w:val="Heading4"/>
      </w:pPr>
      <w:bookmarkStart w:id="582" w:name="_Toc503189120"/>
      <w:r>
        <w:lastRenderedPageBreak/>
        <w:t>Test case 1</w:t>
      </w:r>
      <w:bookmarkEnd w:id="582"/>
    </w:p>
    <w:p w14:paraId="6A4F981E" w14:textId="6452247E" w:rsidR="00750426" w:rsidRDefault="00750426" w:rsidP="00750426">
      <w:pPr>
        <w:pStyle w:val="Caption"/>
        <w:keepNext/>
      </w:pPr>
      <w:bookmarkStart w:id="583" w:name="_Toc503189176"/>
      <w:r>
        <w:t xml:space="preserve">Table </w:t>
      </w:r>
      <w:r w:rsidR="00557FEC">
        <w:fldChar w:fldCharType="begin"/>
      </w:r>
      <w:r w:rsidR="00557FEC">
        <w:instrText xml:space="preserve"> SEQ Table \* ARABIC </w:instrText>
      </w:r>
      <w:r w:rsidR="00557FEC">
        <w:fldChar w:fldCharType="separate"/>
      </w:r>
      <w:r w:rsidR="00150CFD">
        <w:rPr>
          <w:noProof/>
        </w:rPr>
        <w:t>43</w:t>
      </w:r>
      <w:r w:rsidR="00557FEC">
        <w:fldChar w:fldCharType="end"/>
      </w:r>
      <w:r w:rsidRPr="000A6834">
        <w:t xml:space="preserve"> </w:t>
      </w:r>
      <w:r>
        <w:t>Specfem3D Globe</w:t>
      </w:r>
      <w:r w:rsidRPr="000A6834">
        <w:t xml:space="preserve"> metrics test case </w:t>
      </w:r>
      <w:r>
        <w:t xml:space="preserve">1 </w:t>
      </w:r>
      <w:r w:rsidRPr="000A6834">
        <w:t xml:space="preserve">on </w:t>
      </w:r>
      <w:proofErr w:type="spellStart"/>
      <w:r w:rsidR="003E28C8">
        <w:t>Frioul</w:t>
      </w:r>
      <w:proofErr w:type="spellEnd"/>
      <w:r w:rsidR="003E28C8">
        <w:t>-PCP</w:t>
      </w:r>
      <w:bookmarkEnd w:id="583"/>
    </w:p>
    <w:tbl>
      <w:tblPr>
        <w:tblW w:w="8860" w:type="dxa"/>
        <w:tblLook w:val="04A0" w:firstRow="1" w:lastRow="0" w:firstColumn="1" w:lastColumn="0" w:noHBand="0" w:noVBand="1"/>
      </w:tblPr>
      <w:tblGrid>
        <w:gridCol w:w="3180"/>
        <w:gridCol w:w="2720"/>
        <w:gridCol w:w="2960"/>
      </w:tblGrid>
      <w:tr w:rsidR="00CB5483" w14:paraId="487F801F" w14:textId="77777777" w:rsidTr="00CB5483">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48A7A3" w14:textId="3E4EE724" w:rsidR="00CB5483" w:rsidRDefault="00CB5483">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000000"/>
              <w:left w:val="nil"/>
              <w:bottom w:val="single" w:sz="4" w:space="0" w:color="000000"/>
              <w:right w:val="single" w:sz="4" w:space="0" w:color="000000"/>
            </w:tcBorders>
            <w:shd w:val="clear" w:color="auto" w:fill="auto"/>
            <w:noWrap/>
            <w:vAlign w:val="bottom"/>
            <w:hideMark/>
          </w:tcPr>
          <w:p w14:paraId="4953FCD8" w14:textId="77777777" w:rsidR="00CB5483" w:rsidRDefault="00CB548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617C223" w14:textId="77777777" w:rsidR="00CB5483" w:rsidRDefault="00CB5483">
            <w:pPr>
              <w:rPr>
                <w:rFonts w:ascii="Arial" w:hAnsi="Arial" w:cs="Arial"/>
                <w:b/>
                <w:bCs/>
                <w:sz w:val="20"/>
                <w:szCs w:val="20"/>
              </w:rPr>
            </w:pPr>
            <w:r>
              <w:rPr>
                <w:rFonts w:ascii="Arial" w:hAnsi="Arial" w:cs="Arial"/>
                <w:b/>
                <w:bCs/>
                <w:sz w:val="20"/>
                <w:szCs w:val="20"/>
              </w:rPr>
              <w:t>Energy to solution (kJ)</w:t>
            </w:r>
          </w:p>
        </w:tc>
      </w:tr>
      <w:tr w:rsidR="00CB5483" w14:paraId="2EA321DB"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5E630312" w14:textId="77777777" w:rsidR="00CB5483" w:rsidRDefault="00CB548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000000"/>
              <w:right w:val="single" w:sz="4" w:space="0" w:color="000000"/>
            </w:tcBorders>
            <w:shd w:val="clear" w:color="auto" w:fill="auto"/>
            <w:noWrap/>
            <w:vAlign w:val="bottom"/>
            <w:hideMark/>
          </w:tcPr>
          <w:p w14:paraId="1779B344" w14:textId="77777777" w:rsidR="00CB5483" w:rsidRDefault="00CB5483">
            <w:pPr>
              <w:jc w:val="right"/>
              <w:rPr>
                <w:rFonts w:ascii="Arial" w:hAnsi="Arial" w:cs="Arial"/>
                <w:sz w:val="20"/>
                <w:szCs w:val="20"/>
              </w:rPr>
            </w:pPr>
            <w:r>
              <w:rPr>
                <w:rFonts w:ascii="Arial" w:hAnsi="Arial" w:cs="Arial"/>
                <w:sz w:val="20"/>
                <w:szCs w:val="20"/>
              </w:rPr>
              <w:t>261</w:t>
            </w:r>
          </w:p>
        </w:tc>
        <w:tc>
          <w:tcPr>
            <w:tcW w:w="2960" w:type="dxa"/>
            <w:tcBorders>
              <w:top w:val="nil"/>
              <w:left w:val="nil"/>
              <w:bottom w:val="single" w:sz="4" w:space="0" w:color="000000"/>
              <w:right w:val="single" w:sz="4" w:space="0" w:color="000000"/>
            </w:tcBorders>
            <w:shd w:val="clear" w:color="auto" w:fill="auto"/>
            <w:noWrap/>
            <w:vAlign w:val="bottom"/>
            <w:hideMark/>
          </w:tcPr>
          <w:p w14:paraId="32DEF67F" w14:textId="77777777" w:rsidR="00CB5483" w:rsidRDefault="00CB5483">
            <w:pPr>
              <w:rPr>
                <w:rFonts w:ascii="Arial" w:hAnsi="Arial" w:cs="Arial"/>
                <w:sz w:val="20"/>
                <w:szCs w:val="20"/>
              </w:rPr>
            </w:pPr>
            <w:r>
              <w:rPr>
                <w:rFonts w:ascii="Arial" w:hAnsi="Arial" w:cs="Arial"/>
                <w:sz w:val="20"/>
                <w:szCs w:val="20"/>
              </w:rPr>
              <w:t>221.5 kJ</w:t>
            </w:r>
          </w:p>
        </w:tc>
      </w:tr>
    </w:tbl>
    <w:p w14:paraId="6AA2C86E" w14:textId="77777777" w:rsidR="00CB5483" w:rsidRDefault="00CB5483" w:rsidP="00CF0206">
      <w:pPr>
        <w:tabs>
          <w:tab w:val="left" w:pos="2293"/>
        </w:tabs>
        <w:spacing w:after="120"/>
        <w:jc w:val="both"/>
      </w:pPr>
    </w:p>
    <w:p w14:paraId="43569F7B" w14:textId="0E90D9F9" w:rsidR="00CB5483" w:rsidRDefault="00CB5483" w:rsidP="00A7005A">
      <w:pPr>
        <w:pStyle w:val="Heading4"/>
      </w:pPr>
      <w:bookmarkStart w:id="584" w:name="_Toc503189121"/>
      <w:r>
        <w:t>Test case 2</w:t>
      </w:r>
      <w:bookmarkEnd w:id="584"/>
    </w:p>
    <w:p w14:paraId="04B3479D" w14:textId="2A7D59D0" w:rsidR="00750426" w:rsidRDefault="00750426" w:rsidP="00750426">
      <w:pPr>
        <w:pStyle w:val="Caption"/>
        <w:keepNext/>
      </w:pPr>
      <w:bookmarkStart w:id="585" w:name="_Toc503189177"/>
      <w:r>
        <w:t xml:space="preserve">Table </w:t>
      </w:r>
      <w:r w:rsidR="00557FEC">
        <w:fldChar w:fldCharType="begin"/>
      </w:r>
      <w:r w:rsidR="00557FEC">
        <w:instrText xml:space="preserve"> SEQ Table \* ARABIC </w:instrText>
      </w:r>
      <w:r w:rsidR="00557FEC">
        <w:fldChar w:fldCharType="separate"/>
      </w:r>
      <w:r w:rsidR="00150CFD">
        <w:rPr>
          <w:noProof/>
        </w:rPr>
        <w:t>44</w:t>
      </w:r>
      <w:r w:rsidR="00557FEC">
        <w:fldChar w:fldCharType="end"/>
      </w:r>
      <w:r w:rsidRPr="006E77BD">
        <w:t xml:space="preserve"> Spe</w:t>
      </w:r>
      <w:r>
        <w:t>cfem3D Globe metrics test case 2</w:t>
      </w:r>
      <w:r w:rsidRPr="006E77BD">
        <w:t xml:space="preserve"> on </w:t>
      </w:r>
      <w:proofErr w:type="spellStart"/>
      <w:r w:rsidR="003E28C8">
        <w:t>Frioul</w:t>
      </w:r>
      <w:proofErr w:type="spellEnd"/>
      <w:r w:rsidR="003E28C8">
        <w:t>-PCP</w:t>
      </w:r>
      <w:bookmarkEnd w:id="585"/>
    </w:p>
    <w:tbl>
      <w:tblPr>
        <w:tblW w:w="8860" w:type="dxa"/>
        <w:tblLook w:val="04A0" w:firstRow="1" w:lastRow="0" w:firstColumn="1" w:lastColumn="0" w:noHBand="0" w:noVBand="1"/>
      </w:tblPr>
      <w:tblGrid>
        <w:gridCol w:w="3180"/>
        <w:gridCol w:w="2720"/>
        <w:gridCol w:w="2960"/>
      </w:tblGrid>
      <w:tr w:rsidR="00CB5483" w14:paraId="528F811C" w14:textId="77777777" w:rsidTr="00CB5483">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A732CF" w14:textId="25EB5169" w:rsidR="00CB5483" w:rsidRDefault="00CB5483">
            <w:pPr>
              <w:rPr>
                <w:rFonts w:ascii="Arial" w:hAnsi="Arial" w:cs="Arial"/>
                <w:b/>
                <w:bCs/>
                <w:sz w:val="20"/>
                <w:szCs w:val="20"/>
              </w:rPr>
            </w:pPr>
            <w:r>
              <w:rPr>
                <w:rFonts w:ascii="Arial" w:hAnsi="Arial" w:cs="Arial"/>
                <w:b/>
                <w:bCs/>
                <w:sz w:val="20"/>
                <w:szCs w:val="20"/>
              </w:rPr>
              <w:t xml:space="preserve">Number of full </w:t>
            </w:r>
            <w:proofErr w:type="spellStart"/>
            <w:r w:rsidR="003E28C8">
              <w:rPr>
                <w:rFonts w:ascii="Arial" w:hAnsi="Arial" w:cs="Arial"/>
                <w:b/>
                <w:bCs/>
                <w:sz w:val="20"/>
                <w:szCs w:val="20"/>
              </w:rPr>
              <w:t>Frioul</w:t>
            </w:r>
            <w:proofErr w:type="spellEnd"/>
            <w:r w:rsidR="003E28C8">
              <w:rPr>
                <w:rFonts w:ascii="Arial" w:hAnsi="Arial" w:cs="Arial"/>
                <w:b/>
                <w:bCs/>
                <w:sz w:val="20"/>
                <w:szCs w:val="20"/>
              </w:rPr>
              <w:t>-PCP</w:t>
            </w:r>
            <w:r>
              <w:rPr>
                <w:rFonts w:ascii="Arial" w:hAnsi="Arial" w:cs="Arial"/>
                <w:b/>
                <w:bCs/>
                <w:sz w:val="20"/>
                <w:szCs w:val="20"/>
              </w:rPr>
              <w:t xml:space="preserve"> nodes</w:t>
            </w:r>
          </w:p>
        </w:tc>
        <w:tc>
          <w:tcPr>
            <w:tcW w:w="2720" w:type="dxa"/>
            <w:tcBorders>
              <w:top w:val="single" w:sz="4" w:space="0" w:color="000000"/>
              <w:left w:val="nil"/>
              <w:bottom w:val="single" w:sz="4" w:space="0" w:color="000000"/>
              <w:right w:val="single" w:sz="4" w:space="0" w:color="000000"/>
            </w:tcBorders>
            <w:shd w:val="clear" w:color="auto" w:fill="auto"/>
            <w:noWrap/>
            <w:vAlign w:val="bottom"/>
            <w:hideMark/>
          </w:tcPr>
          <w:p w14:paraId="59552369" w14:textId="77777777" w:rsidR="00CB5483" w:rsidRDefault="00CB5483">
            <w:pPr>
              <w:rPr>
                <w:rFonts w:ascii="Arial" w:hAnsi="Arial" w:cs="Arial"/>
                <w:b/>
                <w:bCs/>
                <w:sz w:val="20"/>
                <w:szCs w:val="20"/>
              </w:rPr>
            </w:pPr>
            <w:proofErr w:type="spellStart"/>
            <w:r>
              <w:rPr>
                <w:rFonts w:ascii="Arial" w:hAnsi="Arial" w:cs="Arial"/>
                <w:b/>
                <w:bCs/>
                <w:sz w:val="20"/>
                <w:szCs w:val="20"/>
              </w:rPr>
              <w:t>Testcase</w:t>
            </w:r>
            <w:proofErr w:type="spellEnd"/>
            <w:r>
              <w:rPr>
                <w:rFonts w:ascii="Arial" w:hAnsi="Arial" w:cs="Arial"/>
                <w:b/>
                <w:bCs/>
                <w:sz w:val="20"/>
                <w:szCs w:val="20"/>
              </w:rPr>
              <w:t xml:space="preserve"> 2 time to solution</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23C68DC" w14:textId="77777777" w:rsidR="00CB5483" w:rsidRDefault="00CB5483">
            <w:pPr>
              <w:rPr>
                <w:rFonts w:ascii="Arial" w:hAnsi="Arial" w:cs="Arial"/>
                <w:b/>
                <w:bCs/>
                <w:sz w:val="20"/>
                <w:szCs w:val="20"/>
              </w:rPr>
            </w:pPr>
            <w:proofErr w:type="spellStart"/>
            <w:r>
              <w:rPr>
                <w:rFonts w:ascii="Arial" w:hAnsi="Arial" w:cs="Arial"/>
                <w:b/>
                <w:bCs/>
                <w:sz w:val="20"/>
                <w:szCs w:val="20"/>
              </w:rPr>
              <w:t>Testcase</w:t>
            </w:r>
            <w:proofErr w:type="spellEnd"/>
            <w:r>
              <w:rPr>
                <w:rFonts w:ascii="Arial" w:hAnsi="Arial" w:cs="Arial"/>
                <w:b/>
                <w:bCs/>
                <w:sz w:val="20"/>
                <w:szCs w:val="20"/>
              </w:rPr>
              <w:t xml:space="preserve"> 2 energy to solution</w:t>
            </w:r>
          </w:p>
        </w:tc>
      </w:tr>
      <w:tr w:rsidR="00CB5483" w14:paraId="2B998393"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658EA0F" w14:textId="77777777" w:rsidR="00CB5483" w:rsidRDefault="00CB5483">
            <w:pPr>
              <w:jc w:val="right"/>
              <w:rPr>
                <w:rFonts w:ascii="Arial" w:hAnsi="Arial" w:cs="Arial"/>
                <w:sz w:val="20"/>
                <w:szCs w:val="20"/>
              </w:rPr>
            </w:pPr>
            <w:r>
              <w:rPr>
                <w:rFonts w:ascii="Arial" w:hAnsi="Arial" w:cs="Arial"/>
                <w:sz w:val="20"/>
                <w:szCs w:val="20"/>
              </w:rPr>
              <w:t>5</w:t>
            </w:r>
          </w:p>
        </w:tc>
        <w:tc>
          <w:tcPr>
            <w:tcW w:w="2720" w:type="dxa"/>
            <w:tcBorders>
              <w:top w:val="nil"/>
              <w:left w:val="nil"/>
              <w:bottom w:val="single" w:sz="4" w:space="0" w:color="000000"/>
              <w:right w:val="single" w:sz="4" w:space="0" w:color="000000"/>
            </w:tcBorders>
            <w:shd w:val="clear" w:color="auto" w:fill="auto"/>
            <w:noWrap/>
            <w:vAlign w:val="bottom"/>
            <w:hideMark/>
          </w:tcPr>
          <w:p w14:paraId="7C1827F3" w14:textId="77777777" w:rsidR="00CB5483" w:rsidRDefault="00CB5483">
            <w:pPr>
              <w:jc w:val="right"/>
              <w:rPr>
                <w:rFonts w:ascii="Arial" w:hAnsi="Arial" w:cs="Arial"/>
                <w:sz w:val="20"/>
                <w:szCs w:val="20"/>
              </w:rPr>
            </w:pPr>
            <w:r>
              <w:rPr>
                <w:rFonts w:ascii="Arial" w:hAnsi="Arial" w:cs="Arial"/>
                <w:sz w:val="20"/>
                <w:szCs w:val="20"/>
              </w:rPr>
              <w:t>352</w:t>
            </w:r>
          </w:p>
        </w:tc>
        <w:tc>
          <w:tcPr>
            <w:tcW w:w="2960" w:type="dxa"/>
            <w:tcBorders>
              <w:top w:val="nil"/>
              <w:left w:val="nil"/>
              <w:bottom w:val="single" w:sz="4" w:space="0" w:color="000000"/>
              <w:right w:val="single" w:sz="4" w:space="0" w:color="000000"/>
            </w:tcBorders>
            <w:shd w:val="clear" w:color="auto" w:fill="auto"/>
            <w:noWrap/>
            <w:vAlign w:val="bottom"/>
            <w:hideMark/>
          </w:tcPr>
          <w:p w14:paraId="45C181B3" w14:textId="77777777" w:rsidR="00CB5483" w:rsidRDefault="00CB5483">
            <w:pPr>
              <w:rPr>
                <w:rFonts w:ascii="Arial" w:hAnsi="Arial" w:cs="Arial"/>
                <w:sz w:val="20"/>
                <w:szCs w:val="20"/>
              </w:rPr>
            </w:pPr>
            <w:r>
              <w:rPr>
                <w:rFonts w:ascii="Arial" w:hAnsi="Arial" w:cs="Arial"/>
                <w:sz w:val="20"/>
                <w:szCs w:val="20"/>
              </w:rPr>
              <w:t xml:space="preserve"> 363.5 kJ</w:t>
            </w:r>
          </w:p>
        </w:tc>
      </w:tr>
      <w:tr w:rsidR="00CB5483" w14:paraId="4D1F83F2"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B59662F" w14:textId="77777777" w:rsidR="00CB5483" w:rsidRDefault="00CB5483">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000000"/>
              <w:right w:val="single" w:sz="4" w:space="0" w:color="000000"/>
            </w:tcBorders>
            <w:shd w:val="clear" w:color="auto" w:fill="auto"/>
            <w:noWrap/>
            <w:vAlign w:val="bottom"/>
            <w:hideMark/>
          </w:tcPr>
          <w:p w14:paraId="6FB1F35C" w14:textId="77777777" w:rsidR="00CB5483" w:rsidRDefault="00CB5483">
            <w:pPr>
              <w:jc w:val="right"/>
              <w:rPr>
                <w:rFonts w:ascii="Arial" w:hAnsi="Arial" w:cs="Arial"/>
                <w:sz w:val="20"/>
                <w:szCs w:val="20"/>
              </w:rPr>
            </w:pPr>
            <w:r>
              <w:rPr>
                <w:rFonts w:ascii="Arial" w:hAnsi="Arial" w:cs="Arial"/>
                <w:sz w:val="20"/>
                <w:szCs w:val="20"/>
              </w:rPr>
              <w:t>272</w:t>
            </w:r>
          </w:p>
        </w:tc>
        <w:tc>
          <w:tcPr>
            <w:tcW w:w="2960" w:type="dxa"/>
            <w:tcBorders>
              <w:top w:val="nil"/>
              <w:left w:val="nil"/>
              <w:bottom w:val="single" w:sz="4" w:space="0" w:color="000000"/>
              <w:right w:val="single" w:sz="4" w:space="0" w:color="000000"/>
            </w:tcBorders>
            <w:shd w:val="clear" w:color="auto" w:fill="auto"/>
            <w:noWrap/>
            <w:vAlign w:val="bottom"/>
            <w:hideMark/>
          </w:tcPr>
          <w:p w14:paraId="18D20BE8" w14:textId="77777777" w:rsidR="00CB5483" w:rsidRDefault="00CB5483">
            <w:pPr>
              <w:rPr>
                <w:rFonts w:ascii="Arial" w:hAnsi="Arial" w:cs="Arial"/>
                <w:sz w:val="20"/>
                <w:szCs w:val="20"/>
              </w:rPr>
            </w:pPr>
            <w:r>
              <w:rPr>
                <w:rFonts w:ascii="Arial" w:hAnsi="Arial" w:cs="Arial"/>
                <w:sz w:val="20"/>
                <w:szCs w:val="20"/>
              </w:rPr>
              <w:t>501.0 kJ</w:t>
            </w:r>
          </w:p>
        </w:tc>
      </w:tr>
    </w:tbl>
    <w:p w14:paraId="6D31121D" w14:textId="77777777" w:rsidR="00CB5483" w:rsidRPr="004A5A44" w:rsidRDefault="00CB5483" w:rsidP="00CF0206">
      <w:pPr>
        <w:tabs>
          <w:tab w:val="left" w:pos="2293"/>
        </w:tabs>
        <w:spacing w:after="120"/>
        <w:jc w:val="both"/>
      </w:pPr>
    </w:p>
    <w:p w14:paraId="7FC35613" w14:textId="77777777" w:rsidR="004A5A44" w:rsidRPr="004A5A44" w:rsidRDefault="004A5A44" w:rsidP="004A5A44">
      <w:pPr>
        <w:pStyle w:val="Heading3"/>
      </w:pPr>
      <w:bookmarkStart w:id="586" w:name="_Toc503189122"/>
      <w:commentRangeStart w:id="587"/>
      <w:r w:rsidRPr="004A5A44">
        <w:t>Wrap-up table</w:t>
      </w:r>
      <w:commentRangeEnd w:id="587"/>
      <w:r w:rsidR="00417051">
        <w:rPr>
          <w:rStyle w:val="CommentReference"/>
          <w:rFonts w:ascii="Times New Roman" w:hAnsi="Times New Roman" w:cs="Times New Roman"/>
          <w:b w:val="0"/>
          <w:bCs w:val="0"/>
          <w:lang w:val="de-DE" w:eastAsia="de-DE"/>
        </w:rPr>
        <w:commentReference w:id="587"/>
      </w:r>
      <w:bookmarkEnd w:id="586"/>
    </w:p>
    <w:bookmarkStart w:id="588" w:name="_MON_1576001486"/>
    <w:bookmarkEnd w:id="588"/>
    <w:p w14:paraId="65CC4771" w14:textId="7AE8025A" w:rsidR="002657D4" w:rsidRDefault="00150CFD" w:rsidP="002657D4">
      <w:pPr>
        <w:spacing w:after="120"/>
        <w:jc w:val="both"/>
      </w:pPr>
      <w:r>
        <w:object w:dxaOrig="12020" w:dyaOrig="8920" w14:anchorId="72B1C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1.9pt;height:445.45pt" o:ole="">
            <v:imagedata r:id="rId20" o:title=""/>
          </v:shape>
          <o:OLEObject Type="Embed" ProgID="Excel.Sheet.12" ShapeID="_x0000_i1025" DrawAspect="Content" ObjectID="_1576942221" r:id="rId21"/>
        </w:object>
      </w:r>
    </w:p>
    <w:p w14:paraId="2203A90C" w14:textId="77777777" w:rsidR="002657D4" w:rsidRPr="002657D4" w:rsidRDefault="002657D4" w:rsidP="002657D4">
      <w:pPr>
        <w:pStyle w:val="Heading2"/>
      </w:pPr>
      <w:bookmarkStart w:id="589" w:name="_Ref501608602"/>
      <w:bookmarkStart w:id="590" w:name="_Toc503189123"/>
      <w:r w:rsidRPr="002657D4">
        <w:lastRenderedPageBreak/>
        <w:t>Energetic Analysis of a Solver Stack for Frequency-Domain Electromagnetics</w:t>
      </w:r>
      <w:bookmarkEnd w:id="589"/>
      <w:bookmarkEnd w:id="590"/>
    </w:p>
    <w:p w14:paraId="18C9D691" w14:textId="2F291F92" w:rsidR="002657D4" w:rsidRPr="002657D4" w:rsidRDefault="00104E03" w:rsidP="002657D4">
      <w:pPr>
        <w:spacing w:after="120"/>
        <w:jc w:val="both"/>
      </w:pPr>
      <w:r w:rsidRPr="00104E03">
        <w:t>This work is concerned with the energetic analysis of the combined HORSE/</w:t>
      </w:r>
      <w:proofErr w:type="spellStart"/>
      <w:r w:rsidRPr="00104E03">
        <w:t>MaPHyS</w:t>
      </w:r>
      <w:proofErr w:type="spellEnd"/>
      <w:r w:rsidRPr="00104E03">
        <w:t xml:space="preserve"> numerical tool</w:t>
      </w:r>
      <w:r w:rsidR="007F3453">
        <w:t xml:space="preserve"> developed at </w:t>
      </w:r>
      <w:proofErr w:type="spellStart"/>
      <w:r w:rsidR="007F3453">
        <w:t>Inria</w:t>
      </w:r>
      <w:proofErr w:type="spellEnd"/>
      <w:r w:rsidR="007F3453">
        <w:t>. The HORSE</w:t>
      </w:r>
      <w:r w:rsidR="007F3453">
        <w:fldChar w:fldCharType="begin"/>
      </w:r>
      <w:r w:rsidR="007F3453">
        <w:instrText xml:space="preserve"> REF _Ref501611367 \r \h </w:instrText>
      </w:r>
      <w:r w:rsidR="007F3453">
        <w:fldChar w:fldCharType="separate"/>
      </w:r>
      <w:r w:rsidR="00150CFD">
        <w:t>[14]</w:t>
      </w:r>
      <w:r w:rsidR="007F3453">
        <w:fldChar w:fldCharType="end"/>
      </w:r>
      <w:r w:rsidRPr="00104E03">
        <w:t xml:space="preserve"> (High Order solver for Radar </w:t>
      </w:r>
      <w:proofErr w:type="gramStart"/>
      <w:r w:rsidRPr="00104E03">
        <w:t>cross</w:t>
      </w:r>
      <w:proofErr w:type="gramEnd"/>
      <w:r w:rsidRPr="00104E03">
        <w:t xml:space="preserve"> Section Evaluation) simulation software implements an innovative high order finite element type method for solving the system of three-dimensional frequency-domain Maxwell equations. From the computational point of view, the central operation of a HORSE simulation is the solution of a large sparse and indefinite linear system of equations. High order approximation is particularly interesting for solving high frequency electromagnetic wave problems and, in that case, the size of this linear system can easily exceed several million unknowns. In th</w:t>
      </w:r>
      <w:r w:rsidR="007F3453">
        <w:t xml:space="preserve">is study, we adopt the </w:t>
      </w:r>
      <w:proofErr w:type="spellStart"/>
      <w:r w:rsidR="007F3453">
        <w:t>MaPHyS</w:t>
      </w:r>
      <w:proofErr w:type="spellEnd"/>
      <w:r w:rsidR="007F3453">
        <w:fldChar w:fldCharType="begin"/>
      </w:r>
      <w:r w:rsidR="007F3453">
        <w:instrText xml:space="preserve"> REF _Ref501611385 \r \h </w:instrText>
      </w:r>
      <w:r w:rsidR="007F3453">
        <w:fldChar w:fldCharType="separate"/>
      </w:r>
      <w:r w:rsidR="00150CFD">
        <w:t>[15]</w:t>
      </w:r>
      <w:r w:rsidR="007F3453">
        <w:fldChar w:fldCharType="end"/>
      </w:r>
      <w:r w:rsidRPr="00104E03">
        <w:t xml:space="preserve"> hybrid iterative-direct sparse system solver, which is based on domain decomposition principles.</w:t>
      </w:r>
    </w:p>
    <w:p w14:paraId="12394721" w14:textId="77777777" w:rsidR="002657D4" w:rsidRPr="002657D4" w:rsidRDefault="002657D4" w:rsidP="002657D4">
      <w:pPr>
        <w:pStyle w:val="Heading3"/>
      </w:pPr>
      <w:bookmarkStart w:id="591" w:name="_Toc503189124"/>
      <w:r w:rsidRPr="002657D4">
        <w:t>Numerical approach</w:t>
      </w:r>
      <w:bookmarkEnd w:id="591"/>
    </w:p>
    <w:p w14:paraId="23282749" w14:textId="57ACE6F4" w:rsidR="002657D4" w:rsidRPr="002657D4" w:rsidRDefault="00104E03" w:rsidP="002657D4">
      <w:pPr>
        <w:spacing w:after="120"/>
        <w:jc w:val="both"/>
      </w:pPr>
      <w:r w:rsidRPr="00104E03">
        <w:t xml:space="preserve">During the last 10 years, discontinuous </w:t>
      </w:r>
      <w:proofErr w:type="spellStart"/>
      <w:r w:rsidRPr="00104E03">
        <w:t>Galerkin</w:t>
      </w:r>
      <w:proofErr w:type="spellEnd"/>
      <w:r w:rsidRPr="00104E03">
        <w:t xml:space="preserve"> (DG) methods have been extensively considered for obtaining an approximate solution of Maxwell’s equations. Thanks to the discontinuity of the approximation, this kind of methods has many advantages, such as </w:t>
      </w:r>
      <w:proofErr w:type="spellStart"/>
      <w:r w:rsidRPr="00104E03">
        <w:t>adaptivity</w:t>
      </w:r>
      <w:proofErr w:type="spellEnd"/>
      <w:r w:rsidRPr="00104E03">
        <w:t xml:space="preserve"> to complex geometries </w:t>
      </w:r>
      <w:r w:rsidR="006335D7" w:rsidRPr="00104E03">
        <w:t>using</w:t>
      </w:r>
      <w:r w:rsidRPr="00104E03">
        <w:t xml:space="preserve"> unstructured possibly non-conforming meshes, easily obtained high order accuracy, </w:t>
      </w:r>
      <w:proofErr w:type="spellStart"/>
      <w:r w:rsidRPr="00104E03">
        <w:t>hp-adaptivity</w:t>
      </w:r>
      <w:proofErr w:type="spellEnd"/>
      <w:r w:rsidRPr="00104E03">
        <w:t xml:space="preserve"> and natural parallelism. However, despite these advantages, DG methods have one main drawback particularly sensitive for stationary problems: the number of globally coupled degrees of freedom (</w:t>
      </w:r>
      <w:proofErr w:type="spellStart"/>
      <w:r w:rsidRPr="00104E03">
        <w:t>DoF</w:t>
      </w:r>
      <w:proofErr w:type="spellEnd"/>
      <w:r w:rsidRPr="00104E03">
        <w:t xml:space="preserve">) is much greater than the number of </w:t>
      </w:r>
      <w:proofErr w:type="spellStart"/>
      <w:r w:rsidRPr="00104E03">
        <w:t>DoF</w:t>
      </w:r>
      <w:proofErr w:type="spellEnd"/>
      <w:r w:rsidRPr="00104E03">
        <w:t xml:space="preserve"> required by conforming finite element methods for the same accuracy. Consequently, DG methods are expensive in terms of both CPU time and memory consumption, especially for time-harmonic problems. Hybridization of DG methods is devoted to address this issue while keeping all the advantages of DG methods. HDG methods introduce an additional hybrid variable on the faces of the elements, on which the definition of the local (element-wise) solutions is based. A so-called </w:t>
      </w:r>
      <w:proofErr w:type="spellStart"/>
      <w:r w:rsidRPr="00104E03">
        <w:t>conservativity</w:t>
      </w:r>
      <w:proofErr w:type="spellEnd"/>
      <w:r w:rsidRPr="00104E03">
        <w:t xml:space="preserve"> condition is imposed on the numerical trace, whose definition involved the hybrid variable, at the interface between neighbouring elements. As a result, HDG methods produce a linear system in terms of the </w:t>
      </w:r>
      <w:proofErr w:type="spellStart"/>
      <w:r w:rsidRPr="00104E03">
        <w:t>DoF</w:t>
      </w:r>
      <w:proofErr w:type="spellEnd"/>
      <w:r w:rsidRPr="00104E03">
        <w:t xml:space="preserve"> of the additional hybrid variable only. In this way, the number of globally coupled </w:t>
      </w:r>
      <w:proofErr w:type="spellStart"/>
      <w:r w:rsidRPr="00104E03">
        <w:t>DoF</w:t>
      </w:r>
      <w:proofErr w:type="spellEnd"/>
      <w:r w:rsidRPr="00104E03">
        <w:t xml:space="preserve"> is reduced. The local values of the electromagnetic fields can be obtained by solving local problems element-by-element.</w:t>
      </w:r>
      <w:r w:rsidR="003219E2">
        <w:t xml:space="preserve"> We have recently designed such</w:t>
      </w:r>
      <w:r w:rsidRPr="00104E03">
        <w:t xml:space="preserve"> a high order HDG method for the system of 3d time-</w:t>
      </w:r>
      <w:r w:rsidR="006F6D77">
        <w:t>harmonic Maxwell’s equations</w:t>
      </w:r>
      <w:r w:rsidR="006F6D77">
        <w:fldChar w:fldCharType="begin"/>
      </w:r>
      <w:r w:rsidR="006F6D77">
        <w:instrText xml:space="preserve"> REF _Ref501611435 \r \h </w:instrText>
      </w:r>
      <w:r w:rsidR="006F6D77">
        <w:fldChar w:fldCharType="separate"/>
      </w:r>
      <w:r w:rsidR="00150CFD">
        <w:t>[16]</w:t>
      </w:r>
      <w:r w:rsidR="006F6D77">
        <w:fldChar w:fldCharType="end"/>
      </w:r>
      <w:r w:rsidRPr="00104E03">
        <w:t>.</w:t>
      </w:r>
    </w:p>
    <w:p w14:paraId="5677D79C" w14:textId="77777777" w:rsidR="002657D4" w:rsidRPr="002657D4" w:rsidRDefault="002657D4" w:rsidP="002657D4">
      <w:pPr>
        <w:pStyle w:val="Heading3"/>
      </w:pPr>
      <w:bookmarkStart w:id="592" w:name="_Toc503189125"/>
      <w:r w:rsidRPr="002657D4">
        <w:t>Simulation software</w:t>
      </w:r>
      <w:bookmarkEnd w:id="592"/>
    </w:p>
    <w:p w14:paraId="229AE784" w14:textId="4C921762" w:rsidR="002657D4" w:rsidRPr="002657D4" w:rsidRDefault="00104E03" w:rsidP="002657D4">
      <w:pPr>
        <w:spacing w:after="120"/>
        <w:jc w:val="both"/>
      </w:pPr>
      <w:r w:rsidRPr="00104E03">
        <w:t xml:space="preserve">HORSE is a computational electromagnetic simulation software for the evaluation of radar cross section of complex structures. This software aims at solving the full set of 3d time-harmonic Maxwell equations </w:t>
      </w:r>
      <w:r w:rsidR="006335D7" w:rsidRPr="00104E03">
        <w:t>modelling</w:t>
      </w:r>
      <w:r w:rsidRPr="00104E03">
        <w:t xml:space="preserve"> the propagation of a high frequency electromagnetic wave in interaction with irregularly shaped structures and complex media. It relies on an arbitrary high order HDG method that is an extensi</w:t>
      </w:r>
      <w:r w:rsidR="007469C2">
        <w:t xml:space="preserve">on of the method proposed in </w:t>
      </w:r>
      <w:r w:rsidR="007469C2">
        <w:fldChar w:fldCharType="begin"/>
      </w:r>
      <w:r w:rsidR="007469C2">
        <w:instrText xml:space="preserve"> REF _Ref501611550 \r \h </w:instrText>
      </w:r>
      <w:r w:rsidR="007469C2">
        <w:fldChar w:fldCharType="separate"/>
      </w:r>
      <w:r w:rsidR="00150CFD">
        <w:t>[16]</w:t>
      </w:r>
      <w:r w:rsidR="007469C2">
        <w:fldChar w:fldCharType="end"/>
      </w:r>
      <w:r w:rsidRPr="00104E03">
        <w:t xml:space="preserve">. This HDG method designed on an unstructured possibly non-conforming tetrahedral mesh, leads to the formulation of an unstructured complex coefficients sparse linear system of equations for the </w:t>
      </w:r>
      <w:proofErr w:type="spellStart"/>
      <w:r w:rsidRPr="00104E03">
        <w:t>DoF</w:t>
      </w:r>
      <w:proofErr w:type="spellEnd"/>
      <w:r w:rsidRPr="00104E03">
        <w:t xml:space="preserve"> of the hybrid variable, while the </w:t>
      </w:r>
      <w:proofErr w:type="spellStart"/>
      <w:r w:rsidRPr="00104E03">
        <w:t>DoF</w:t>
      </w:r>
      <w:proofErr w:type="spellEnd"/>
      <w:r w:rsidRPr="00104E03">
        <w:t xml:space="preserve"> of the components of the electric and magnetic fields are computed element-wise from those of the hybrid variable. This software is written in Fortran 95. It is parallelized for distributed memory architectures using a classical SPMD strategy combining a partitioning of the underlying mesh with a message-passing programming model using the MPI standard. One important computational kernel of this software is the solution of a large sparse linear system of complex coefficients equations. In a preliminary </w:t>
      </w:r>
      <w:r w:rsidRPr="00104E03">
        <w:lastRenderedPageBreak/>
        <w:t>version of this software, this system was solved using parallel spar</w:t>
      </w:r>
      <w:r w:rsidR="007469C2">
        <w:t>se direct solvers such as MUMPS</w:t>
      </w:r>
      <w:r w:rsidR="007469C2">
        <w:fldChar w:fldCharType="begin"/>
      </w:r>
      <w:r w:rsidR="007469C2">
        <w:instrText xml:space="preserve"> REF _Ref501611588 \r \h </w:instrText>
      </w:r>
      <w:r w:rsidR="007469C2">
        <w:fldChar w:fldCharType="separate"/>
      </w:r>
      <w:r w:rsidR="00150CFD">
        <w:t>[17]</w:t>
      </w:r>
      <w:r w:rsidR="007469C2">
        <w:fldChar w:fldCharType="end"/>
      </w:r>
      <w:r w:rsidR="007469C2">
        <w:t xml:space="preserve"> or </w:t>
      </w:r>
      <w:proofErr w:type="spellStart"/>
      <w:r w:rsidR="007469C2">
        <w:t>PaStiX</w:t>
      </w:r>
      <w:proofErr w:type="spellEnd"/>
      <w:r w:rsidR="007469C2">
        <w:fldChar w:fldCharType="begin"/>
      </w:r>
      <w:r w:rsidR="007469C2">
        <w:instrText xml:space="preserve"> REF _Ref501611604 \r \h </w:instrText>
      </w:r>
      <w:r w:rsidR="007469C2">
        <w:fldChar w:fldCharType="separate"/>
      </w:r>
      <w:r w:rsidR="00150CFD">
        <w:t>[18]</w:t>
      </w:r>
      <w:r w:rsidR="007469C2">
        <w:fldChar w:fldCharType="end"/>
      </w:r>
      <w:r w:rsidRPr="00104E03">
        <w:t>. However, sparse direct solvers are in general poorly scalable when it comes to solve very large linear system</w:t>
      </w:r>
      <w:r w:rsidR="001473CB">
        <w:t>s</w:t>
      </w:r>
      <w:r w:rsidRPr="00104E03">
        <w:t xml:space="preserve"> arising from the discretization of 3d problems. In this project, we study the possibility of improving the scalability of HORSE by considering the use of hybrid iterative/direct solvers whose design is based on domain decomposition principles</w:t>
      </w:r>
      <w:r w:rsidR="00060A69">
        <w:t xml:space="preserve"> </w:t>
      </w:r>
      <w:commentRangeStart w:id="593"/>
      <w:r w:rsidR="00060A69">
        <w:t>and its impact on the energy consumption</w:t>
      </w:r>
      <w:commentRangeEnd w:id="593"/>
      <w:r w:rsidR="00060A69">
        <w:rPr>
          <w:rStyle w:val="CommentReference"/>
          <w:lang w:val="de-DE" w:eastAsia="de-DE"/>
        </w:rPr>
        <w:commentReference w:id="593"/>
      </w:r>
      <w:r w:rsidRPr="00104E03">
        <w:t>.</w:t>
      </w:r>
    </w:p>
    <w:p w14:paraId="2BB085E6" w14:textId="77777777" w:rsidR="002657D4" w:rsidRPr="002657D4" w:rsidRDefault="002657D4" w:rsidP="002657D4">
      <w:pPr>
        <w:pStyle w:val="Heading3"/>
      </w:pPr>
      <w:bookmarkStart w:id="594" w:name="_Toc503189126"/>
      <w:proofErr w:type="spellStart"/>
      <w:r w:rsidRPr="002657D4">
        <w:t>MaPHyS</w:t>
      </w:r>
      <w:proofErr w:type="spellEnd"/>
      <w:r w:rsidRPr="002657D4">
        <w:t xml:space="preserve"> algebraic solver</w:t>
      </w:r>
      <w:bookmarkEnd w:id="594"/>
    </w:p>
    <w:p w14:paraId="5C8BE951" w14:textId="37F1C025" w:rsidR="002657D4" w:rsidRPr="002657D4" w:rsidRDefault="00104E03" w:rsidP="002657D4">
      <w:pPr>
        <w:spacing w:after="120"/>
        <w:jc w:val="both"/>
      </w:pPr>
      <w:r w:rsidRPr="00104E03">
        <w:t xml:space="preserve">The solution of large sparse linear systems is a critical operation for many numerical simulations. To cope with the hierarchical design of modern supercomputers, hybrid solvers based on algebraic domain decomposition methods have been proposed. Among them, approaches consisting of solving the problem on the interior of the domains with a sparse direct method and the problem on their interface with a preconditioned iterative method applied to the related </w:t>
      </w:r>
      <w:proofErr w:type="spellStart"/>
      <w:r w:rsidRPr="00104E03">
        <w:t>Schur</w:t>
      </w:r>
      <w:proofErr w:type="spellEnd"/>
      <w:r w:rsidRPr="00104E03">
        <w:t xml:space="preserve"> Complement have shown an attractive potential as they can combine the robustness of direct methods and the low memory footprint of iterative methods. </w:t>
      </w:r>
      <w:proofErr w:type="spellStart"/>
      <w:r w:rsidRPr="00104E03">
        <w:t>MaPHyS</w:t>
      </w:r>
      <w:proofErr w:type="spellEnd"/>
      <w:r w:rsidRPr="00104E03">
        <w:t xml:space="preserve"> (Massively Parallel Hybrid Solver) </w:t>
      </w:r>
      <w:r w:rsidR="007469C2">
        <w:fldChar w:fldCharType="begin"/>
      </w:r>
      <w:r w:rsidR="007469C2">
        <w:instrText xml:space="preserve"> REF _Ref501611659 \r \h </w:instrText>
      </w:r>
      <w:r w:rsidR="007469C2">
        <w:fldChar w:fldCharType="separate"/>
      </w:r>
      <w:r w:rsidR="00150CFD">
        <w:t>[19]</w:t>
      </w:r>
      <w:r w:rsidR="007469C2">
        <w:fldChar w:fldCharType="end"/>
      </w:r>
      <w:r w:rsidR="007469C2">
        <w:fldChar w:fldCharType="begin"/>
      </w:r>
      <w:r w:rsidR="007469C2">
        <w:instrText xml:space="preserve"> REF _Ref501611661 \r \h </w:instrText>
      </w:r>
      <w:r w:rsidR="007469C2">
        <w:fldChar w:fldCharType="separate"/>
      </w:r>
      <w:r w:rsidR="00150CFD">
        <w:t>[20]</w:t>
      </w:r>
      <w:r w:rsidR="007469C2">
        <w:fldChar w:fldCharType="end"/>
      </w:r>
      <w:r w:rsidR="007469C2">
        <w:t xml:space="preserve"> </w:t>
      </w:r>
      <w:r w:rsidRPr="00104E03">
        <w:t xml:space="preserve">is a parallel linear solver, which implements this idea. The underlying idea is to apply to general unstructured linear systems domain decomposition ideas developed for the solution of linear systems arising from PDEs. The interface problem, associated with the so-called </w:t>
      </w:r>
      <w:proofErr w:type="spellStart"/>
      <w:r w:rsidRPr="00104E03">
        <w:t>Schur</w:t>
      </w:r>
      <w:proofErr w:type="spellEnd"/>
      <w:r w:rsidRPr="00104E03">
        <w:t xml:space="preserve"> complement system, is solved using a block preconditioner with overlap between the blocks that is referred to as Algebraic Additive Schwarz. To cope with the possible lack of </w:t>
      </w:r>
      <w:r w:rsidR="00FC60B9">
        <w:t xml:space="preserve">a </w:t>
      </w:r>
      <w:r w:rsidRPr="00104E03">
        <w:t xml:space="preserve">coarse grid mechanism that enables one to keep the number of iterations </w:t>
      </w:r>
      <w:r w:rsidR="00FC60B9" w:rsidRPr="00104E03">
        <w:t xml:space="preserve">constant </w:t>
      </w:r>
      <w:r w:rsidRPr="00104E03">
        <w:t xml:space="preserve">when the number of blocks is increased, the solver exploits two levels of parallelism (between the blocks using MPI and within the treatment of the blocks using threads). This allows exploiting </w:t>
      </w:r>
      <w:proofErr w:type="gramStart"/>
      <w:r w:rsidRPr="00104E03">
        <w:t>a large number of</w:t>
      </w:r>
      <w:proofErr w:type="gramEnd"/>
      <w:r w:rsidRPr="00104E03">
        <w:t xml:space="preserve"> cores with a moderate number of </w:t>
      </w:r>
      <w:r w:rsidR="00FC60B9">
        <w:t>MPI tasks</w:t>
      </w:r>
      <w:r w:rsidRPr="00104E03">
        <w:t xml:space="preserve">, which ensures a reasonable convergence </w:t>
      </w:r>
      <w:proofErr w:type="spellStart"/>
      <w:r w:rsidRPr="00104E03">
        <w:t>behavior</w:t>
      </w:r>
      <w:proofErr w:type="spellEnd"/>
      <w:r w:rsidRPr="00104E03">
        <w:t xml:space="preserve">. </w:t>
      </w:r>
      <w:proofErr w:type="spellStart"/>
      <w:r w:rsidRPr="00104E03">
        <w:t>MaPHyS</w:t>
      </w:r>
      <w:proofErr w:type="spellEnd"/>
      <w:r w:rsidRPr="00104E03">
        <w:t xml:space="preserve"> makes use of a sparse direct solver as a subdomain solver such as </w:t>
      </w:r>
      <w:proofErr w:type="spellStart"/>
      <w:r w:rsidRPr="00104E03">
        <w:t>PaStiX</w:t>
      </w:r>
      <w:proofErr w:type="spellEnd"/>
      <w:r w:rsidRPr="00104E03">
        <w:t xml:space="preserve"> (Parallel Sparse </w:t>
      </w:r>
      <w:proofErr w:type="spellStart"/>
      <w:r w:rsidRPr="00104E03">
        <w:t>matriX</w:t>
      </w:r>
      <w:proofErr w:type="spellEnd"/>
      <w:r w:rsidRPr="00104E03">
        <w:t xml:space="preserve"> package) or MUMPS. The parallelization of the direct solver relies on a specific partitioning of the matrix blocks; the core operations are multithreaded allowing a second level of parallelization. </w:t>
      </w:r>
      <w:proofErr w:type="spellStart"/>
      <w:r w:rsidRPr="00104E03">
        <w:t>PaStiX</w:t>
      </w:r>
      <w:proofErr w:type="spellEnd"/>
      <w:r w:rsidRPr="00104E03">
        <w:t xml:space="preserve"> and MUMPS make extensive use of highly optimized dense linear algebra kernels (e.g. BLAS kernels).</w:t>
      </w:r>
    </w:p>
    <w:p w14:paraId="7E82C0E8" w14:textId="77777777" w:rsidR="002657D4" w:rsidRPr="002657D4" w:rsidRDefault="002657D4" w:rsidP="002657D4">
      <w:pPr>
        <w:pStyle w:val="Heading3"/>
      </w:pPr>
      <w:bookmarkStart w:id="595" w:name="_Toc503189127"/>
      <w:r w:rsidRPr="002657D4">
        <w:t>Numerical and performance results</w:t>
      </w:r>
      <w:bookmarkEnd w:id="595"/>
    </w:p>
    <w:p w14:paraId="2F6D559F" w14:textId="7334B080" w:rsidR="002657D4" w:rsidRPr="002657D4" w:rsidRDefault="00104E03" w:rsidP="002657D4">
      <w:pPr>
        <w:spacing w:after="120"/>
        <w:jc w:val="both"/>
      </w:pPr>
      <w:r w:rsidRPr="00104E03">
        <w:t xml:space="preserve">For the numerical simulations reported below we have used </w:t>
      </w:r>
      <w:proofErr w:type="spellStart"/>
      <w:r w:rsidR="003E28C8">
        <w:t>Frioul</w:t>
      </w:r>
      <w:proofErr w:type="spellEnd"/>
      <w:r w:rsidR="003E28C8">
        <w:t xml:space="preserve">-PCP </w:t>
      </w:r>
      <w:r w:rsidRPr="00104E03">
        <w:t>cluster</w:t>
      </w:r>
      <w:r>
        <w:t xml:space="preserve"> presented in Section </w:t>
      </w:r>
      <w:r>
        <w:fldChar w:fldCharType="begin"/>
      </w:r>
      <w:r>
        <w:instrText xml:space="preserve"> REF _Ref501395806 \r \h </w:instrText>
      </w:r>
      <w:r>
        <w:fldChar w:fldCharType="separate"/>
      </w:r>
      <w:r w:rsidR="00150CFD">
        <w:t>2.2</w:t>
      </w:r>
      <w:r>
        <w:fldChar w:fldCharType="end"/>
      </w:r>
      <w:r>
        <w:t>.</w:t>
      </w:r>
    </w:p>
    <w:p w14:paraId="107A89CF" w14:textId="77777777" w:rsidR="002657D4" w:rsidRPr="002657D4" w:rsidRDefault="002657D4" w:rsidP="00A7005A">
      <w:pPr>
        <w:pStyle w:val="Heading4"/>
      </w:pPr>
      <w:bookmarkStart w:id="596" w:name="_Toc503189128"/>
      <w:proofErr w:type="spellStart"/>
      <w:r w:rsidRPr="002657D4">
        <w:t>MaPHyS</w:t>
      </w:r>
      <w:proofErr w:type="spellEnd"/>
      <w:r w:rsidRPr="002657D4">
        <w:t xml:space="preserve"> used in standalone mode</w:t>
      </w:r>
      <w:bookmarkEnd w:id="596"/>
    </w:p>
    <w:p w14:paraId="16A1BCCA" w14:textId="70F8EEC2" w:rsidR="002657D4" w:rsidRDefault="007D4E09" w:rsidP="002657D4">
      <w:pPr>
        <w:spacing w:after="120"/>
        <w:jc w:val="both"/>
      </w:pPr>
      <w:r w:rsidRPr="007D4E09">
        <w:t xml:space="preserve">Weak scalability performance of the </w:t>
      </w:r>
      <w:proofErr w:type="spellStart"/>
      <w:r w:rsidRPr="007D4E09">
        <w:t>MaPHyS</w:t>
      </w:r>
      <w:proofErr w:type="spellEnd"/>
      <w:r w:rsidRPr="007D4E09">
        <w:t xml:space="preserve"> solver has been investigated in standalone mode. For these </w:t>
      </w:r>
      <w:r w:rsidR="007469C2" w:rsidRPr="007D4E09">
        <w:t>experiments,</w:t>
      </w:r>
      <w:r w:rsidRPr="007D4E09">
        <w:t xml:space="preserve"> we solve a </w:t>
      </w:r>
      <w:commentRangeStart w:id="597"/>
      <w:r w:rsidRPr="007D4E09">
        <w:t xml:space="preserve">3D </w:t>
      </w:r>
      <w:commentRangeEnd w:id="597"/>
      <w:r w:rsidR="00FC60B9">
        <w:rPr>
          <w:rStyle w:val="CommentReference"/>
          <w:lang w:val="de-DE" w:eastAsia="de-DE"/>
        </w:rPr>
        <w:commentReference w:id="597"/>
      </w:r>
      <w:r w:rsidRPr="007D4E09">
        <w:t>Poisson problem on a 2.5D domain that corresponds to a beam and a 1D decomposition. Each subdomain has at most two neighbo</w:t>
      </w:r>
      <w:r w:rsidR="00FC60B9">
        <w:t>u</w:t>
      </w:r>
      <w:r w:rsidRPr="007D4E09">
        <w:t xml:space="preserve">rs and is essentially a regular cube of size 403 (i.e., each subdomain has around 64,000 unknowns). The energy performance has been measured with Bull Energy Optimizer (BEO) as the total energy consumed by the job. We also had the opportunity to test Bull’s graphic tool </w:t>
      </w:r>
      <w:r w:rsidR="007469C2">
        <w:t>HDEEVIZ</w:t>
      </w:r>
      <w:r w:rsidRPr="007D4E09">
        <w:t xml:space="preserve"> which shows detailed energy consump</w:t>
      </w:r>
      <w:r w:rsidR="007F63CE">
        <w:t>tion over time (</w:t>
      </w:r>
      <w:r w:rsidR="007F63CE">
        <w:fldChar w:fldCharType="begin"/>
      </w:r>
      <w:r w:rsidR="007F63CE">
        <w:instrText xml:space="preserve"> REF _Ref501640087 \h </w:instrText>
      </w:r>
      <w:r w:rsidR="007F63CE">
        <w:fldChar w:fldCharType="separate"/>
      </w:r>
      <w:r w:rsidR="00150CFD">
        <w:t xml:space="preserve">Figure </w:t>
      </w:r>
      <w:r w:rsidR="00150CFD">
        <w:rPr>
          <w:noProof/>
        </w:rPr>
        <w:t>4</w:t>
      </w:r>
      <w:r w:rsidR="007F63CE">
        <w:fldChar w:fldCharType="end"/>
      </w:r>
      <w:r w:rsidRPr="007D4E09">
        <w:t xml:space="preserve">). The additional metrics relevant for the performance of </w:t>
      </w:r>
      <w:proofErr w:type="spellStart"/>
      <w:r w:rsidRPr="007D4E09">
        <w:t>MaPHyS</w:t>
      </w:r>
      <w:proofErr w:type="spellEnd"/>
      <w:r w:rsidRPr="007D4E09">
        <w:t xml:space="preserve"> are the time for the factorization of interior subdomain unknowns, the time</w:t>
      </w:r>
      <w:r w:rsidR="00256A08">
        <w:t xml:space="preserve"> spent in the iterative solver,</w:t>
      </w:r>
      <w:r w:rsidRPr="007D4E09">
        <w:t xml:space="preserve"> the number of iterations performed, and the total time spent in the solver. The local matrices are read from files, which is both time and energy consuming but not </w:t>
      </w:r>
      <w:r w:rsidR="007C4552" w:rsidRPr="007D4E09">
        <w:t>relevant</w:t>
      </w:r>
      <w:r w:rsidRPr="007D4E09">
        <w:t xml:space="preserve"> to </w:t>
      </w:r>
      <w:proofErr w:type="spellStart"/>
      <w:r w:rsidRPr="007D4E09">
        <w:t>MaPHyS</w:t>
      </w:r>
      <w:proofErr w:type="spellEnd"/>
      <w:r w:rsidRPr="007D4E09">
        <w:t xml:space="preserve"> performance since the matrices are usually computed locally and directly provided to the solver by the user.</w:t>
      </w:r>
    </w:p>
    <w:p w14:paraId="2E7AC0C0" w14:textId="7697DC3D" w:rsidR="002E4397" w:rsidRPr="002E4397" w:rsidRDefault="002E4397" w:rsidP="002E4397">
      <w:r w:rsidRPr="002E4397">
        <w:lastRenderedPageBreak/>
        <w:t>For our experiments, we consider three numerical configurations of the solver. In</w:t>
      </w:r>
      <w:r w:rsidR="007F63CE">
        <w:t xml:space="preserve"> </w:t>
      </w:r>
      <w:r w:rsidR="007F63CE">
        <w:fldChar w:fldCharType="begin"/>
      </w:r>
      <w:r w:rsidR="007F63CE">
        <w:instrText xml:space="preserve"> REF _Ref501640123 \h </w:instrText>
      </w:r>
      <w:r w:rsidR="007F63CE">
        <w:fldChar w:fldCharType="separate"/>
      </w:r>
      <w:r w:rsidR="00150CFD">
        <w:t xml:space="preserve">Figure </w:t>
      </w:r>
      <w:r w:rsidR="00150CFD">
        <w:rPr>
          <w:noProof/>
        </w:rPr>
        <w:t>3</w:t>
      </w:r>
      <w:r w:rsidR="007F63CE">
        <w:fldChar w:fldCharType="end"/>
      </w:r>
      <w:r w:rsidRPr="002E4397">
        <w:t>, they are referred to as:</w:t>
      </w:r>
    </w:p>
    <w:p w14:paraId="2908E282" w14:textId="39C15E87" w:rsidR="002E4397" w:rsidRPr="002E4397" w:rsidRDefault="002E4397" w:rsidP="002E4397">
      <w:pPr>
        <w:pStyle w:val="ListParagraph"/>
        <w:numPr>
          <w:ilvl w:val="0"/>
          <w:numId w:val="9"/>
        </w:numPr>
        <w:spacing w:after="120"/>
        <w:jc w:val="both"/>
        <w:rPr>
          <w:lang w:val="en-GB"/>
        </w:rPr>
      </w:pPr>
      <w:r w:rsidRPr="002E4397">
        <w:rPr>
          <w:lang w:val="en-GB"/>
        </w:rPr>
        <w:t xml:space="preserve">dense: we consider the fully assembled local </w:t>
      </w:r>
      <w:proofErr w:type="spellStart"/>
      <w:r w:rsidRPr="002E4397">
        <w:rPr>
          <w:lang w:val="en-GB"/>
        </w:rPr>
        <w:t>Schur</w:t>
      </w:r>
      <w:proofErr w:type="spellEnd"/>
      <w:r w:rsidRPr="002E4397">
        <w:rPr>
          <w:lang w:val="en-GB"/>
        </w:rPr>
        <w:t xml:space="preserve"> complements to build the additive Schwarz preconditioner;</w:t>
      </w:r>
    </w:p>
    <w:p w14:paraId="54E66626" w14:textId="15BB1267" w:rsidR="002E4397" w:rsidRPr="002E4397" w:rsidRDefault="002E4397" w:rsidP="002E4397">
      <w:pPr>
        <w:pStyle w:val="ListParagraph"/>
        <w:numPr>
          <w:ilvl w:val="0"/>
          <w:numId w:val="9"/>
        </w:numPr>
        <w:spacing w:after="120"/>
        <w:jc w:val="both"/>
        <w:rPr>
          <w:lang w:val="en-GB"/>
        </w:rPr>
      </w:pPr>
      <w:r w:rsidRPr="002E4397">
        <w:rPr>
          <w:lang w:val="en-GB"/>
        </w:rPr>
        <w:t xml:space="preserve">sparse: the entries of the local dense </w:t>
      </w:r>
      <w:proofErr w:type="spellStart"/>
      <w:r w:rsidRPr="002E4397">
        <w:rPr>
          <w:lang w:val="en-GB"/>
        </w:rPr>
        <w:t>Schur</w:t>
      </w:r>
      <w:proofErr w:type="spellEnd"/>
      <w:r w:rsidRPr="002E4397">
        <w:rPr>
          <w:lang w:val="en-GB"/>
        </w:rPr>
        <w:t xml:space="preserve"> complements that are smaller than a given relative threshold (10-5) are discarded, the resulting sparse matrices are used to build the additive Schwarz preconditioner;</w:t>
      </w:r>
    </w:p>
    <w:p w14:paraId="76DC72A6" w14:textId="669C3719" w:rsidR="007D4E09" w:rsidRDefault="002E4397" w:rsidP="002E4397">
      <w:pPr>
        <w:pStyle w:val="ListParagraph"/>
        <w:numPr>
          <w:ilvl w:val="0"/>
          <w:numId w:val="9"/>
        </w:numPr>
        <w:spacing w:after="120"/>
        <w:jc w:val="both"/>
        <w:rPr>
          <w:lang w:val="en-GB"/>
        </w:rPr>
      </w:pPr>
      <w:proofErr w:type="spellStart"/>
      <w:r w:rsidRPr="002E4397">
        <w:rPr>
          <w:lang w:val="en-GB"/>
        </w:rPr>
        <w:t>dense+CGC</w:t>
      </w:r>
      <w:proofErr w:type="spellEnd"/>
      <w:r w:rsidRPr="002E4397">
        <w:rPr>
          <w:lang w:val="en-GB"/>
        </w:rPr>
        <w:t>: in addition to the previously described dense preconditio</w:t>
      </w:r>
      <w:r w:rsidR="004F29E9">
        <w:rPr>
          <w:lang w:val="en-GB"/>
        </w:rPr>
        <w:t xml:space="preserve">ner a coarse grid correction </w:t>
      </w:r>
      <w:r w:rsidR="004F29E9">
        <w:rPr>
          <w:lang w:val="en-GB"/>
        </w:rPr>
        <w:fldChar w:fldCharType="begin"/>
      </w:r>
      <w:r w:rsidR="004F29E9">
        <w:rPr>
          <w:lang w:val="en-GB"/>
        </w:rPr>
        <w:instrText xml:space="preserve"> REF _Ref501611761 \r \h </w:instrText>
      </w:r>
      <w:r w:rsidR="004F29E9">
        <w:rPr>
          <w:lang w:val="en-GB"/>
        </w:rPr>
      </w:r>
      <w:r w:rsidR="004F29E9">
        <w:rPr>
          <w:lang w:val="en-GB"/>
        </w:rPr>
        <w:fldChar w:fldCharType="separate"/>
      </w:r>
      <w:r w:rsidR="00150CFD">
        <w:rPr>
          <w:lang w:val="en-GB"/>
        </w:rPr>
        <w:t>[21]</w:t>
      </w:r>
      <w:r w:rsidR="004F29E9">
        <w:rPr>
          <w:lang w:val="en-GB"/>
        </w:rPr>
        <w:fldChar w:fldCharType="end"/>
      </w:r>
      <w:r w:rsidRPr="002E4397">
        <w:rPr>
          <w:lang w:val="en-GB"/>
        </w:rPr>
        <w:t xml:space="preserve"> is applied to ensure that the convergence will be </w:t>
      </w:r>
      <w:r w:rsidR="00CB6D60" w:rsidRPr="002E4397">
        <w:rPr>
          <w:lang w:val="en-GB"/>
        </w:rPr>
        <w:t>independent</w:t>
      </w:r>
      <w:r w:rsidRPr="002E4397">
        <w:rPr>
          <w:lang w:val="en-GB"/>
        </w:rPr>
        <w:t xml:space="preserve"> from the number of subdomains. In this </w:t>
      </w:r>
      <w:r w:rsidR="004F29E9" w:rsidRPr="002E4397">
        <w:rPr>
          <w:lang w:val="en-GB"/>
        </w:rPr>
        <w:t>experiment,</w:t>
      </w:r>
      <w:r w:rsidRPr="002E4397">
        <w:rPr>
          <w:lang w:val="en-GB"/>
        </w:rPr>
        <w:t xml:space="preserve"> we compute five vectors per subdomain to create the coarse grid. The coarse grid being relatively small compared to the global problem, computations are centralized on one process and solved by the direct solver (MUMPS here).</w:t>
      </w:r>
    </w:p>
    <w:p w14:paraId="065C383F" w14:textId="088272D2" w:rsidR="002E4397" w:rsidRPr="002E4397" w:rsidRDefault="002E4397" w:rsidP="002E4397">
      <w:pPr>
        <w:spacing w:after="120"/>
        <w:jc w:val="both"/>
      </w:pPr>
      <w:r w:rsidRPr="002E4397">
        <w:t xml:space="preserve">Because the dense and sparse preconditioner do not implement any global coupling numerical mechanisms, the number of iterations is expected to grow as the number of subdomains for the 1D decomposition of the domain and our elliptic test example. This poor numerical behaviour can be observed in </w:t>
      </w:r>
      <w:r w:rsidR="007F63CE">
        <w:fldChar w:fldCharType="begin"/>
      </w:r>
      <w:r w:rsidR="007F63CE">
        <w:instrText xml:space="preserve"> REF _Ref501640123 \h </w:instrText>
      </w:r>
      <w:r w:rsidR="007F63CE">
        <w:fldChar w:fldCharType="separate"/>
      </w:r>
      <w:r w:rsidR="00150CFD">
        <w:t xml:space="preserve">Figure </w:t>
      </w:r>
      <w:r w:rsidR="00150CFD">
        <w:rPr>
          <w:noProof/>
        </w:rPr>
        <w:t>3</w:t>
      </w:r>
      <w:r w:rsidR="007F63CE">
        <w:fldChar w:fldCharType="end"/>
      </w:r>
      <w:r w:rsidR="00817687">
        <w:t>-Number of iterations-</w:t>
      </w:r>
      <w:r w:rsidRPr="002E4397">
        <w:t xml:space="preserve">, while </w:t>
      </w:r>
      <w:r w:rsidR="00F337E2" w:rsidRPr="002E4397">
        <w:t>the</w:t>
      </w:r>
      <w:r w:rsidRPr="002E4397">
        <w:t xml:space="preserve"> coarse space correction plays its role and ensures </w:t>
      </w:r>
      <w:r w:rsidR="00F337E2" w:rsidRPr="002E4397">
        <w:t>several</w:t>
      </w:r>
      <w:r w:rsidRPr="002E4397">
        <w:t xml:space="preserve"> iterations independent from the number of domains. This nice numerical behaviour translates in term of solution time for the iterative part where the variant with the coarse space correction outperforms the other two. However, the overhead of the setup phase for the construction of the coarse grid, which requires the solution of generalized </w:t>
      </w:r>
      <w:proofErr w:type="spellStart"/>
      <w:r w:rsidRPr="002E4397">
        <w:t>eigen</w:t>
      </w:r>
      <w:proofErr w:type="spellEnd"/>
      <w:r w:rsidR="00F337E2">
        <w:t xml:space="preserve"> </w:t>
      </w:r>
      <w:r w:rsidRPr="002E4397">
        <w:t xml:space="preserve">problems, is very high and cannot be amortized if </w:t>
      </w:r>
      <w:proofErr w:type="gramStart"/>
      <w:r w:rsidRPr="002E4397">
        <w:t>a single right-hand sides</w:t>
      </w:r>
      <w:proofErr w:type="gramEnd"/>
      <w:r w:rsidRPr="002E4397">
        <w:t xml:space="preserve"> has to be solved (which is not the case for, e.g., radar cross section evaluation where many right-hand sides must be solved). The relative ranking of the variants with respect to the time to solution remains the same when we consider the energy criterion. However, the power requirements are different; using simple linear regression the power requirement for the dense preconditioner is around 5 kW, 8kW for the sparse and 10 kW for the two-level preconditioner. The high energy required by the two-level preconditioner is mainly due to the setup of the coarse space correction that is memory and </w:t>
      </w:r>
      <w:r w:rsidR="00F337E2">
        <w:t>CPU</w:t>
      </w:r>
      <w:r w:rsidRPr="002E4397">
        <w:t xml:space="preserve"> consuming. The fact that the sparse preconditioner is more demanding than the dense might be due to the more irregular memory pattern associated with it that requires more memory traffic. As can be seen in</w:t>
      </w:r>
      <w:r w:rsidR="00464A59">
        <w:t xml:space="preserve"> </w:t>
      </w:r>
      <w:r w:rsidR="00464A59">
        <w:fldChar w:fldCharType="begin"/>
      </w:r>
      <w:r w:rsidR="00464A59">
        <w:instrText xml:space="preserve"> REF _Ref501640087 \h </w:instrText>
      </w:r>
      <w:r w:rsidR="00464A59">
        <w:fldChar w:fldCharType="separate"/>
      </w:r>
      <w:r w:rsidR="00150CFD">
        <w:t xml:space="preserve">Figure </w:t>
      </w:r>
      <w:r w:rsidR="00150CFD">
        <w:rPr>
          <w:noProof/>
        </w:rPr>
        <w:t>4</w:t>
      </w:r>
      <w:r w:rsidR="00464A59">
        <w:fldChar w:fldCharType="end"/>
      </w:r>
      <w:r w:rsidRPr="002E4397">
        <w:t>, the memory energy consumption represents a significant part of the total.</w:t>
      </w:r>
    </w:p>
    <w:p w14:paraId="370A7609" w14:textId="083FADA6" w:rsidR="002E4397" w:rsidRDefault="00D023DC" w:rsidP="002E4397">
      <w:pPr>
        <w:spacing w:after="120"/>
        <w:jc w:val="both"/>
      </w:pPr>
      <w:r>
        <w:fldChar w:fldCharType="begin"/>
      </w:r>
      <w:r>
        <w:instrText xml:space="preserve"> REF _Ref501640087 \h </w:instrText>
      </w:r>
      <w:r>
        <w:fldChar w:fldCharType="separate"/>
      </w:r>
      <w:r w:rsidR="00150CFD">
        <w:t xml:space="preserve">Figure </w:t>
      </w:r>
      <w:r w:rsidR="00150CFD">
        <w:rPr>
          <w:noProof/>
        </w:rPr>
        <w:t>4</w:t>
      </w:r>
      <w:r>
        <w:fldChar w:fldCharType="end"/>
      </w:r>
      <w:r>
        <w:t xml:space="preserve"> </w:t>
      </w:r>
      <w:r w:rsidR="002E4397" w:rsidRPr="002E4397">
        <w:t xml:space="preserve">shows the detailed energy consumption over time for the case on one node with the dense preconditioner. One can see the setup and analysis parts of the run with low energy consumption. Then looking at the memory curve, one can identify the three steps of the </w:t>
      </w:r>
      <w:proofErr w:type="spellStart"/>
      <w:r w:rsidR="002E4397" w:rsidRPr="002E4397">
        <w:t>MaPHyS</w:t>
      </w:r>
      <w:proofErr w:type="spellEnd"/>
      <w:r w:rsidR="002E4397" w:rsidRPr="002E4397">
        <w:t xml:space="preserve"> solver. The iterative solver appears quite clearly as a large plateau where the energy cost is high for memory and low for CPU. It is consistent with the fact that this step is memory bound with many communications and relatively few computations. The total energy consumed by the node is 5.6 </w:t>
      </w:r>
      <w:proofErr w:type="spellStart"/>
      <w:r w:rsidR="002E4397" w:rsidRPr="002E4397">
        <w:t>Wh</w:t>
      </w:r>
      <w:proofErr w:type="spellEnd"/>
      <w:r w:rsidR="002E4397" w:rsidRPr="002E4397">
        <w:t xml:space="preserve"> = 20,160 J, which corresponds to the results given by BEO for this case.</w:t>
      </w:r>
    </w:p>
    <w:p w14:paraId="217AD0D6" w14:textId="4DCA730C" w:rsidR="00CB1888" w:rsidRDefault="00147AAD" w:rsidP="002E4397">
      <w:pPr>
        <w:spacing w:after="120"/>
        <w:jc w:val="both"/>
      </w:pPr>
      <w:r>
        <w:rPr>
          <w:noProof/>
        </w:rPr>
        <w:lastRenderedPageBreak/>
        <w:drawing>
          <wp:inline distT="0" distB="0" distL="0" distR="0" wp14:anchorId="2C247594" wp14:editId="0A0F4064">
            <wp:extent cx="2739937" cy="2057219"/>
            <wp:effectExtent l="0" t="0" r="381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64501" cy="2075662"/>
                    </a:xfrm>
                    <a:prstGeom prst="rect">
                      <a:avLst/>
                    </a:prstGeom>
                  </pic:spPr>
                </pic:pic>
              </a:graphicData>
            </a:graphic>
          </wp:inline>
        </w:drawing>
      </w:r>
      <w:r>
        <w:rPr>
          <w:noProof/>
        </w:rPr>
        <w:drawing>
          <wp:inline distT="0" distB="0" distL="0" distR="0" wp14:anchorId="6AAC64A7" wp14:editId="3CD64612">
            <wp:extent cx="2746703" cy="20622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85126" cy="2091148"/>
                    </a:xfrm>
                    <a:prstGeom prst="rect">
                      <a:avLst/>
                    </a:prstGeom>
                  </pic:spPr>
                </pic:pic>
              </a:graphicData>
            </a:graphic>
          </wp:inline>
        </w:drawing>
      </w:r>
    </w:p>
    <w:p w14:paraId="771FF870" w14:textId="7234E300" w:rsidR="00147AAD" w:rsidRDefault="00147AAD" w:rsidP="002E4397">
      <w:pPr>
        <w:spacing w:after="120"/>
        <w:jc w:val="both"/>
      </w:pPr>
      <w:r>
        <w:rPr>
          <w:noProof/>
        </w:rPr>
        <w:drawing>
          <wp:inline distT="0" distB="0" distL="0" distR="0" wp14:anchorId="139E12A2" wp14:editId="6EADE1B0">
            <wp:extent cx="2768250" cy="2078475"/>
            <wp:effectExtent l="0" t="0" r="63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34558" cy="2128261"/>
                    </a:xfrm>
                    <a:prstGeom prst="rect">
                      <a:avLst/>
                    </a:prstGeom>
                  </pic:spPr>
                </pic:pic>
              </a:graphicData>
            </a:graphic>
          </wp:inline>
        </w:drawing>
      </w:r>
      <w:r>
        <w:rPr>
          <w:noProof/>
        </w:rPr>
        <w:drawing>
          <wp:inline distT="0" distB="0" distL="0" distR="0" wp14:anchorId="71F55FBF" wp14:editId="09BBB9B9">
            <wp:extent cx="2734336" cy="2053013"/>
            <wp:effectExtent l="0" t="0" r="889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59004" cy="2071535"/>
                    </a:xfrm>
                    <a:prstGeom prst="rect">
                      <a:avLst/>
                    </a:prstGeom>
                  </pic:spPr>
                </pic:pic>
              </a:graphicData>
            </a:graphic>
          </wp:inline>
        </w:drawing>
      </w:r>
    </w:p>
    <w:p w14:paraId="6013BD8F" w14:textId="6378DA92" w:rsidR="00B770AB" w:rsidRPr="002E4397" w:rsidRDefault="00B770AB" w:rsidP="00B770AB">
      <w:pPr>
        <w:pStyle w:val="Caption"/>
      </w:pPr>
      <w:bookmarkStart w:id="598" w:name="_Ref501640123"/>
      <w:bookmarkStart w:id="599" w:name="_Toc503189133"/>
      <w:commentRangeStart w:id="600"/>
      <w:r>
        <w:t xml:space="preserve">Figure </w:t>
      </w:r>
      <w:r>
        <w:fldChar w:fldCharType="begin"/>
      </w:r>
      <w:r>
        <w:instrText xml:space="preserve"> SEQ Figure \* ARABIC </w:instrText>
      </w:r>
      <w:r>
        <w:fldChar w:fldCharType="separate"/>
      </w:r>
      <w:r w:rsidR="00150CFD">
        <w:rPr>
          <w:noProof/>
        </w:rPr>
        <w:t>3</w:t>
      </w:r>
      <w:r>
        <w:fldChar w:fldCharType="end"/>
      </w:r>
      <w:bookmarkEnd w:id="598"/>
      <w:r>
        <w:t xml:space="preserve"> Weak scaling of </w:t>
      </w:r>
      <w:proofErr w:type="spellStart"/>
      <w:r w:rsidRPr="00687264">
        <w:t>MaPHyS</w:t>
      </w:r>
      <w:proofErr w:type="spellEnd"/>
      <w:r>
        <w:rPr>
          <w:noProof/>
        </w:rPr>
        <w:t xml:space="preserve"> from 1 to 5 nodes, with 64 subdomains per nodes and 1 core per subdomain</w:t>
      </w:r>
      <w:commentRangeEnd w:id="600"/>
      <w:r w:rsidR="00DF62B7">
        <w:rPr>
          <w:rStyle w:val="CommentReference"/>
          <w:b w:val="0"/>
          <w:bCs w:val="0"/>
          <w:lang w:val="de-DE" w:eastAsia="de-DE"/>
        </w:rPr>
        <w:commentReference w:id="600"/>
      </w:r>
      <w:bookmarkEnd w:id="599"/>
    </w:p>
    <w:p w14:paraId="20097959" w14:textId="77777777" w:rsidR="009E6AE0" w:rsidRDefault="009E6AE0" w:rsidP="009E6AE0"/>
    <w:p w14:paraId="7F3F548A" w14:textId="77777777" w:rsidR="00557FEC" w:rsidRDefault="009E6AE0" w:rsidP="00557FEC">
      <w:pPr>
        <w:keepNext/>
      </w:pPr>
      <w:r>
        <w:rPr>
          <w:noProof/>
        </w:rPr>
        <w:drawing>
          <wp:inline distT="0" distB="0" distL="0" distR="0" wp14:anchorId="2E8301B4" wp14:editId="73A2A9BA">
            <wp:extent cx="5759450" cy="315214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190CBC59" w14:textId="4B03A692" w:rsidR="009E6AE0" w:rsidRDefault="00557FEC" w:rsidP="00557FEC">
      <w:pPr>
        <w:pStyle w:val="Caption"/>
        <w:jc w:val="left"/>
      </w:pPr>
      <w:bookmarkStart w:id="601" w:name="_Ref501640087"/>
      <w:bookmarkStart w:id="602" w:name="_Toc503189134"/>
      <w:r>
        <w:t xml:space="preserve">Figure </w:t>
      </w:r>
      <w:r>
        <w:fldChar w:fldCharType="begin"/>
      </w:r>
      <w:r>
        <w:instrText xml:space="preserve"> SEQ Figure \* ARABIC </w:instrText>
      </w:r>
      <w:r>
        <w:fldChar w:fldCharType="separate"/>
      </w:r>
      <w:r w:rsidR="00150CFD">
        <w:rPr>
          <w:noProof/>
        </w:rPr>
        <w:t>4</w:t>
      </w:r>
      <w:r>
        <w:fldChar w:fldCharType="end"/>
      </w:r>
      <w:bookmarkEnd w:id="601"/>
      <w:r>
        <w:t xml:space="preserve"> </w:t>
      </w:r>
      <w:r w:rsidRPr="009C5C1C">
        <w:t xml:space="preserve">Energy consumption history for the dense preconditioner with </w:t>
      </w:r>
      <w:proofErr w:type="spellStart"/>
      <w:r w:rsidRPr="009C5C1C">
        <w:t>hdeeviz</w:t>
      </w:r>
      <w:proofErr w:type="spellEnd"/>
      <w:r w:rsidRPr="009C5C1C">
        <w:t xml:space="preserve"> (green=CPU, yellow=</w:t>
      </w:r>
      <w:proofErr w:type="spellStart"/>
      <w:proofErr w:type="gramStart"/>
      <w:r w:rsidRPr="009C5C1C">
        <w:t>memory,cyan</w:t>
      </w:r>
      <w:proofErr w:type="spellEnd"/>
      <w:proofErr w:type="gramEnd"/>
      <w:r w:rsidRPr="009C5C1C">
        <w:t>=total board).</w:t>
      </w:r>
      <w:bookmarkEnd w:id="602"/>
    </w:p>
    <w:p w14:paraId="7DF255B4" w14:textId="77777777" w:rsidR="00557FEC" w:rsidRDefault="00557FEC" w:rsidP="00557FEC"/>
    <w:p w14:paraId="4C8F71C7" w14:textId="6C25294E" w:rsidR="00557FEC" w:rsidRDefault="00557FEC" w:rsidP="00557FEC">
      <w:pPr>
        <w:pStyle w:val="Caption"/>
        <w:keepNext/>
      </w:pPr>
      <w:bookmarkStart w:id="603" w:name="_Toc503189178"/>
      <w:commentRangeStart w:id="604"/>
      <w:r>
        <w:t xml:space="preserve">Table </w:t>
      </w:r>
      <w:r>
        <w:fldChar w:fldCharType="begin"/>
      </w:r>
      <w:r>
        <w:instrText xml:space="preserve"> SEQ Table \* ARABIC </w:instrText>
      </w:r>
      <w:r>
        <w:fldChar w:fldCharType="separate"/>
      </w:r>
      <w:r w:rsidR="00150CFD">
        <w:rPr>
          <w:noProof/>
        </w:rPr>
        <w:t>45</w:t>
      </w:r>
      <w:r>
        <w:fldChar w:fldCharType="end"/>
      </w:r>
      <w:r>
        <w:t xml:space="preserve"> </w:t>
      </w:r>
      <w:r w:rsidRPr="00825D56">
        <w:t xml:space="preserve">Size of the global matrix and the global </w:t>
      </w:r>
      <w:proofErr w:type="spellStart"/>
      <w:r w:rsidRPr="00825D56">
        <w:t>Schur</w:t>
      </w:r>
      <w:proofErr w:type="spellEnd"/>
      <w:r w:rsidRPr="00825D56">
        <w:t xml:space="preserve"> complement matrix solved by </w:t>
      </w:r>
      <w:proofErr w:type="spellStart"/>
      <w:r w:rsidRPr="00825D56">
        <w:t>MaPHyS</w:t>
      </w:r>
      <w:proofErr w:type="spellEnd"/>
      <w:r w:rsidRPr="00825D56">
        <w:t xml:space="preserve"> in weak scaling.</w:t>
      </w:r>
      <w:commentRangeEnd w:id="604"/>
      <w:r w:rsidR="00060A69">
        <w:rPr>
          <w:rStyle w:val="CommentReference"/>
          <w:b w:val="0"/>
          <w:bCs w:val="0"/>
          <w:lang w:val="de-DE" w:eastAsia="de-DE"/>
        </w:rPr>
        <w:commentReference w:id="604"/>
      </w:r>
      <w:bookmarkEnd w:id="603"/>
    </w:p>
    <w:tbl>
      <w:tblPr>
        <w:tblW w:w="8564" w:type="dxa"/>
        <w:tblLook w:val="04A0" w:firstRow="1" w:lastRow="0" w:firstColumn="1" w:lastColumn="0" w:noHBand="0" w:noVBand="1"/>
      </w:tblPr>
      <w:tblGrid>
        <w:gridCol w:w="2141"/>
        <w:gridCol w:w="2141"/>
        <w:gridCol w:w="2141"/>
        <w:gridCol w:w="2141"/>
      </w:tblGrid>
      <w:tr w:rsidR="00BE7821" w14:paraId="63D69D47" w14:textId="77777777" w:rsidTr="00BE7821">
        <w:trPr>
          <w:trHeight w:val="320"/>
        </w:trPr>
        <w:tc>
          <w:tcPr>
            <w:tcW w:w="2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D15F" w14:textId="77777777" w:rsidR="00557FEC" w:rsidRDefault="00557FEC">
            <w:pPr>
              <w:jc w:val="center"/>
              <w:rPr>
                <w:b/>
                <w:bCs/>
                <w:color w:val="000000"/>
                <w:sz w:val="18"/>
                <w:szCs w:val="18"/>
              </w:rPr>
            </w:pPr>
            <w:r>
              <w:rPr>
                <w:b/>
                <w:bCs/>
                <w:color w:val="000000"/>
                <w:sz w:val="18"/>
                <w:szCs w:val="18"/>
              </w:rPr>
              <w:t>Number of nodes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F66CE86" w14:textId="77777777" w:rsidR="00557FEC" w:rsidRDefault="00557FEC">
            <w:pPr>
              <w:jc w:val="center"/>
              <w:rPr>
                <w:b/>
                <w:bCs/>
                <w:color w:val="000000"/>
                <w:sz w:val="18"/>
                <w:szCs w:val="18"/>
              </w:rPr>
            </w:pPr>
            <w:r>
              <w:rPr>
                <w:b/>
                <w:bCs/>
                <w:color w:val="000000"/>
                <w:sz w:val="18"/>
                <w:szCs w:val="18"/>
              </w:rPr>
              <w:t>Number of domains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560DE08A" w14:textId="77777777" w:rsidR="00557FEC" w:rsidRDefault="00557FEC">
            <w:pPr>
              <w:jc w:val="center"/>
              <w:rPr>
                <w:b/>
                <w:bCs/>
                <w:color w:val="000000"/>
                <w:sz w:val="18"/>
                <w:szCs w:val="18"/>
              </w:rPr>
            </w:pPr>
            <w:r>
              <w:rPr>
                <w:b/>
                <w:bCs/>
                <w:color w:val="000000"/>
                <w:sz w:val="18"/>
                <w:szCs w:val="18"/>
              </w:rPr>
              <w:t>Global matrix size</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D6C03B1" w14:textId="77777777" w:rsidR="00557FEC" w:rsidRDefault="00557FEC">
            <w:pPr>
              <w:jc w:val="center"/>
              <w:rPr>
                <w:b/>
                <w:bCs/>
                <w:color w:val="000000"/>
                <w:sz w:val="18"/>
                <w:szCs w:val="18"/>
              </w:rPr>
            </w:pPr>
            <w:r>
              <w:rPr>
                <w:b/>
                <w:bCs/>
                <w:color w:val="000000"/>
                <w:sz w:val="18"/>
                <w:szCs w:val="18"/>
              </w:rPr>
              <w:t xml:space="preserve">Global </w:t>
            </w:r>
            <w:proofErr w:type="spellStart"/>
            <w:r>
              <w:rPr>
                <w:b/>
                <w:bCs/>
                <w:color w:val="000000"/>
                <w:sz w:val="18"/>
                <w:szCs w:val="18"/>
              </w:rPr>
              <w:t>Schur</w:t>
            </w:r>
            <w:proofErr w:type="spellEnd"/>
            <w:r>
              <w:rPr>
                <w:b/>
                <w:bCs/>
                <w:color w:val="000000"/>
                <w:sz w:val="18"/>
                <w:szCs w:val="18"/>
              </w:rPr>
              <w:t xml:space="preserve"> size</w:t>
            </w:r>
          </w:p>
        </w:tc>
      </w:tr>
      <w:tr w:rsidR="00BE7821" w14:paraId="5C31B8B6"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B5C8FEC" w14:textId="77777777" w:rsidR="00557FEC" w:rsidRDefault="00557FEC">
            <w:pPr>
              <w:jc w:val="center"/>
              <w:rPr>
                <w:color w:val="000000"/>
                <w:sz w:val="18"/>
                <w:szCs w:val="18"/>
              </w:rPr>
            </w:pPr>
            <w:r>
              <w:rPr>
                <w:color w:val="000000"/>
                <w:sz w:val="18"/>
                <w:szCs w:val="18"/>
              </w:rPr>
              <w:lastRenderedPageBreak/>
              <w:t>1</w:t>
            </w:r>
          </w:p>
        </w:tc>
        <w:tc>
          <w:tcPr>
            <w:tcW w:w="2141" w:type="dxa"/>
            <w:tcBorders>
              <w:top w:val="nil"/>
              <w:left w:val="nil"/>
              <w:bottom w:val="single" w:sz="4" w:space="0" w:color="auto"/>
              <w:right w:val="single" w:sz="4" w:space="0" w:color="auto"/>
            </w:tcBorders>
            <w:shd w:val="clear" w:color="auto" w:fill="auto"/>
            <w:noWrap/>
            <w:vAlign w:val="bottom"/>
            <w:hideMark/>
          </w:tcPr>
          <w:p w14:paraId="690A367C" w14:textId="77777777" w:rsidR="00557FEC" w:rsidRDefault="00557FEC">
            <w:pPr>
              <w:jc w:val="center"/>
              <w:rPr>
                <w:color w:val="000000"/>
                <w:sz w:val="18"/>
                <w:szCs w:val="18"/>
              </w:rPr>
            </w:pPr>
            <w:r>
              <w:rPr>
                <w:color w:val="000000"/>
                <w:sz w:val="18"/>
                <w:szCs w:val="18"/>
              </w:rPr>
              <w:t>64</w:t>
            </w:r>
          </w:p>
        </w:tc>
        <w:tc>
          <w:tcPr>
            <w:tcW w:w="2141" w:type="dxa"/>
            <w:tcBorders>
              <w:top w:val="nil"/>
              <w:left w:val="nil"/>
              <w:bottom w:val="single" w:sz="4" w:space="0" w:color="auto"/>
              <w:right w:val="single" w:sz="4" w:space="0" w:color="auto"/>
            </w:tcBorders>
            <w:shd w:val="clear" w:color="auto" w:fill="auto"/>
            <w:noWrap/>
            <w:vAlign w:val="bottom"/>
            <w:hideMark/>
          </w:tcPr>
          <w:p w14:paraId="47D92683" w14:textId="77777777" w:rsidR="00557FEC" w:rsidRDefault="00557FEC">
            <w:pPr>
              <w:jc w:val="center"/>
              <w:rPr>
                <w:color w:val="000000"/>
                <w:sz w:val="18"/>
                <w:szCs w:val="18"/>
              </w:rPr>
            </w:pPr>
            <w:r>
              <w:rPr>
                <w:color w:val="000000"/>
                <w:sz w:val="18"/>
                <w:szCs w:val="18"/>
              </w:rPr>
              <w:t>4,305,041</w:t>
            </w:r>
          </w:p>
        </w:tc>
        <w:tc>
          <w:tcPr>
            <w:tcW w:w="2141" w:type="dxa"/>
            <w:tcBorders>
              <w:top w:val="nil"/>
              <w:left w:val="nil"/>
              <w:bottom w:val="single" w:sz="4" w:space="0" w:color="auto"/>
              <w:right w:val="single" w:sz="4" w:space="0" w:color="auto"/>
            </w:tcBorders>
            <w:shd w:val="clear" w:color="auto" w:fill="auto"/>
            <w:noWrap/>
            <w:vAlign w:val="bottom"/>
            <w:hideMark/>
          </w:tcPr>
          <w:p w14:paraId="70A745E8" w14:textId="77777777" w:rsidR="00557FEC" w:rsidRDefault="00557FEC">
            <w:pPr>
              <w:jc w:val="center"/>
              <w:rPr>
                <w:color w:val="000000"/>
                <w:sz w:val="18"/>
                <w:szCs w:val="18"/>
              </w:rPr>
            </w:pPr>
            <w:r>
              <w:rPr>
                <w:color w:val="000000"/>
                <w:sz w:val="18"/>
                <w:szCs w:val="18"/>
              </w:rPr>
              <w:t>211,806</w:t>
            </w:r>
          </w:p>
        </w:tc>
      </w:tr>
      <w:tr w:rsidR="00BE7821" w14:paraId="3056F7E1"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7A87F974" w14:textId="77777777" w:rsidR="00557FEC" w:rsidRDefault="00557FEC">
            <w:pPr>
              <w:jc w:val="center"/>
              <w:rPr>
                <w:color w:val="000000"/>
                <w:sz w:val="18"/>
                <w:szCs w:val="18"/>
              </w:rPr>
            </w:pPr>
            <w:r>
              <w:rPr>
                <w:color w:val="000000"/>
                <w:sz w:val="18"/>
                <w:szCs w:val="18"/>
              </w:rPr>
              <w:t>2</w:t>
            </w:r>
          </w:p>
        </w:tc>
        <w:tc>
          <w:tcPr>
            <w:tcW w:w="2141" w:type="dxa"/>
            <w:tcBorders>
              <w:top w:val="nil"/>
              <w:left w:val="nil"/>
              <w:bottom w:val="single" w:sz="4" w:space="0" w:color="auto"/>
              <w:right w:val="single" w:sz="4" w:space="0" w:color="auto"/>
            </w:tcBorders>
            <w:shd w:val="clear" w:color="auto" w:fill="auto"/>
            <w:noWrap/>
            <w:vAlign w:val="bottom"/>
            <w:hideMark/>
          </w:tcPr>
          <w:p w14:paraId="4D79C117" w14:textId="77777777" w:rsidR="00557FEC" w:rsidRDefault="00557FEC">
            <w:pPr>
              <w:jc w:val="center"/>
              <w:rPr>
                <w:color w:val="000000"/>
                <w:sz w:val="18"/>
                <w:szCs w:val="18"/>
              </w:rPr>
            </w:pPr>
            <w:r>
              <w:rPr>
                <w:color w:val="000000"/>
                <w:sz w:val="18"/>
                <w:szCs w:val="18"/>
              </w:rPr>
              <w:t>128</w:t>
            </w:r>
          </w:p>
        </w:tc>
        <w:tc>
          <w:tcPr>
            <w:tcW w:w="2141" w:type="dxa"/>
            <w:tcBorders>
              <w:top w:val="nil"/>
              <w:left w:val="nil"/>
              <w:bottom w:val="single" w:sz="4" w:space="0" w:color="auto"/>
              <w:right w:val="single" w:sz="4" w:space="0" w:color="auto"/>
            </w:tcBorders>
            <w:shd w:val="clear" w:color="auto" w:fill="auto"/>
            <w:noWrap/>
            <w:vAlign w:val="bottom"/>
            <w:hideMark/>
          </w:tcPr>
          <w:p w14:paraId="52F16333" w14:textId="77777777" w:rsidR="00557FEC" w:rsidRDefault="00557FEC">
            <w:pPr>
              <w:jc w:val="center"/>
              <w:rPr>
                <w:color w:val="000000"/>
                <w:sz w:val="18"/>
                <w:szCs w:val="18"/>
              </w:rPr>
            </w:pPr>
            <w:r>
              <w:rPr>
                <w:color w:val="000000"/>
                <w:sz w:val="18"/>
                <w:szCs w:val="18"/>
              </w:rPr>
              <w:t>9,033,444</w:t>
            </w:r>
          </w:p>
        </w:tc>
        <w:tc>
          <w:tcPr>
            <w:tcW w:w="2141" w:type="dxa"/>
            <w:tcBorders>
              <w:top w:val="nil"/>
              <w:left w:val="nil"/>
              <w:bottom w:val="single" w:sz="4" w:space="0" w:color="auto"/>
              <w:right w:val="single" w:sz="4" w:space="0" w:color="auto"/>
            </w:tcBorders>
            <w:shd w:val="clear" w:color="auto" w:fill="auto"/>
            <w:noWrap/>
            <w:vAlign w:val="bottom"/>
            <w:hideMark/>
          </w:tcPr>
          <w:p w14:paraId="11777F2F" w14:textId="77777777" w:rsidR="00557FEC" w:rsidRDefault="00557FEC">
            <w:pPr>
              <w:jc w:val="center"/>
              <w:rPr>
                <w:color w:val="000000"/>
                <w:sz w:val="18"/>
                <w:szCs w:val="18"/>
              </w:rPr>
            </w:pPr>
            <w:r>
              <w:rPr>
                <w:color w:val="000000"/>
                <w:sz w:val="18"/>
                <w:szCs w:val="18"/>
              </w:rPr>
              <w:t>426,974</w:t>
            </w:r>
          </w:p>
        </w:tc>
      </w:tr>
      <w:tr w:rsidR="00BE7821" w14:paraId="4D4E32A9"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1370495C" w14:textId="77777777" w:rsidR="00557FEC" w:rsidRDefault="00557FEC">
            <w:pPr>
              <w:jc w:val="center"/>
              <w:rPr>
                <w:color w:val="000000"/>
                <w:sz w:val="18"/>
                <w:szCs w:val="18"/>
              </w:rPr>
            </w:pPr>
            <w:r>
              <w:rPr>
                <w:color w:val="000000"/>
                <w:sz w:val="18"/>
                <w:szCs w:val="18"/>
              </w:rPr>
              <w:t>3</w:t>
            </w:r>
          </w:p>
        </w:tc>
        <w:tc>
          <w:tcPr>
            <w:tcW w:w="2141" w:type="dxa"/>
            <w:tcBorders>
              <w:top w:val="nil"/>
              <w:left w:val="nil"/>
              <w:bottom w:val="single" w:sz="4" w:space="0" w:color="auto"/>
              <w:right w:val="single" w:sz="4" w:space="0" w:color="auto"/>
            </w:tcBorders>
            <w:shd w:val="clear" w:color="auto" w:fill="auto"/>
            <w:noWrap/>
            <w:vAlign w:val="bottom"/>
            <w:hideMark/>
          </w:tcPr>
          <w:p w14:paraId="55BB00FF" w14:textId="77777777" w:rsidR="00557FEC" w:rsidRDefault="00557FEC">
            <w:pPr>
              <w:jc w:val="center"/>
              <w:rPr>
                <w:color w:val="000000"/>
                <w:sz w:val="18"/>
                <w:szCs w:val="18"/>
              </w:rPr>
            </w:pPr>
            <w:r>
              <w:rPr>
                <w:color w:val="000000"/>
                <w:sz w:val="18"/>
                <w:szCs w:val="18"/>
              </w:rPr>
              <w:t>192</w:t>
            </w:r>
          </w:p>
        </w:tc>
        <w:tc>
          <w:tcPr>
            <w:tcW w:w="2141" w:type="dxa"/>
            <w:tcBorders>
              <w:top w:val="nil"/>
              <w:left w:val="nil"/>
              <w:bottom w:val="single" w:sz="4" w:space="0" w:color="auto"/>
              <w:right w:val="single" w:sz="4" w:space="0" w:color="auto"/>
            </w:tcBorders>
            <w:shd w:val="clear" w:color="auto" w:fill="auto"/>
            <w:noWrap/>
            <w:vAlign w:val="bottom"/>
            <w:hideMark/>
          </w:tcPr>
          <w:p w14:paraId="022227C8" w14:textId="77777777" w:rsidR="00557FEC" w:rsidRDefault="00557FEC">
            <w:pPr>
              <w:jc w:val="center"/>
              <w:rPr>
                <w:color w:val="000000"/>
                <w:sz w:val="18"/>
                <w:szCs w:val="18"/>
              </w:rPr>
            </w:pPr>
            <w:r>
              <w:rPr>
                <w:color w:val="000000"/>
                <w:sz w:val="18"/>
                <w:szCs w:val="18"/>
              </w:rPr>
              <w:t>14,202,169</w:t>
            </w:r>
          </w:p>
        </w:tc>
        <w:tc>
          <w:tcPr>
            <w:tcW w:w="2141" w:type="dxa"/>
            <w:tcBorders>
              <w:top w:val="nil"/>
              <w:left w:val="nil"/>
              <w:bottom w:val="single" w:sz="4" w:space="0" w:color="auto"/>
              <w:right w:val="single" w:sz="4" w:space="0" w:color="auto"/>
            </w:tcBorders>
            <w:shd w:val="clear" w:color="auto" w:fill="auto"/>
            <w:noWrap/>
            <w:vAlign w:val="bottom"/>
            <w:hideMark/>
          </w:tcPr>
          <w:p w14:paraId="735CE1C5" w14:textId="77777777" w:rsidR="00557FEC" w:rsidRDefault="00557FEC">
            <w:pPr>
              <w:jc w:val="center"/>
              <w:rPr>
                <w:color w:val="000000"/>
                <w:sz w:val="18"/>
                <w:szCs w:val="18"/>
              </w:rPr>
            </w:pPr>
            <w:r>
              <w:rPr>
                <w:color w:val="000000"/>
                <w:sz w:val="18"/>
                <w:szCs w:val="18"/>
              </w:rPr>
              <w:t>642,142</w:t>
            </w:r>
          </w:p>
        </w:tc>
      </w:tr>
      <w:tr w:rsidR="00BE7821" w14:paraId="7A5F5E25"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4BFA641F" w14:textId="77777777" w:rsidR="00557FEC" w:rsidRDefault="00557FEC">
            <w:pPr>
              <w:jc w:val="center"/>
              <w:rPr>
                <w:color w:val="000000"/>
                <w:sz w:val="18"/>
                <w:szCs w:val="18"/>
              </w:rPr>
            </w:pPr>
            <w:r>
              <w:rPr>
                <w:color w:val="000000"/>
                <w:sz w:val="18"/>
                <w:szCs w:val="18"/>
              </w:rPr>
              <w:t>4</w:t>
            </w:r>
          </w:p>
        </w:tc>
        <w:tc>
          <w:tcPr>
            <w:tcW w:w="2141" w:type="dxa"/>
            <w:tcBorders>
              <w:top w:val="nil"/>
              <w:left w:val="nil"/>
              <w:bottom w:val="single" w:sz="4" w:space="0" w:color="auto"/>
              <w:right w:val="single" w:sz="4" w:space="0" w:color="auto"/>
            </w:tcBorders>
            <w:shd w:val="clear" w:color="auto" w:fill="auto"/>
            <w:noWrap/>
            <w:vAlign w:val="bottom"/>
            <w:hideMark/>
          </w:tcPr>
          <w:p w14:paraId="5FDFD439" w14:textId="77777777" w:rsidR="00557FEC" w:rsidRDefault="00557FEC">
            <w:pPr>
              <w:jc w:val="center"/>
              <w:rPr>
                <w:color w:val="000000"/>
                <w:sz w:val="18"/>
                <w:szCs w:val="18"/>
              </w:rPr>
            </w:pPr>
            <w:r>
              <w:rPr>
                <w:color w:val="000000"/>
                <w:sz w:val="18"/>
                <w:szCs w:val="18"/>
              </w:rPr>
              <w:t>256</w:t>
            </w:r>
          </w:p>
        </w:tc>
        <w:tc>
          <w:tcPr>
            <w:tcW w:w="2141" w:type="dxa"/>
            <w:tcBorders>
              <w:top w:val="nil"/>
              <w:left w:val="nil"/>
              <w:bottom w:val="single" w:sz="4" w:space="0" w:color="auto"/>
              <w:right w:val="single" w:sz="4" w:space="0" w:color="auto"/>
            </w:tcBorders>
            <w:shd w:val="clear" w:color="auto" w:fill="auto"/>
            <w:noWrap/>
            <w:vAlign w:val="bottom"/>
            <w:hideMark/>
          </w:tcPr>
          <w:p w14:paraId="28DD7C2E" w14:textId="77777777" w:rsidR="00557FEC" w:rsidRDefault="00557FEC">
            <w:pPr>
              <w:jc w:val="center"/>
              <w:rPr>
                <w:color w:val="000000"/>
                <w:sz w:val="18"/>
                <w:szCs w:val="18"/>
              </w:rPr>
            </w:pPr>
            <w:r>
              <w:rPr>
                <w:color w:val="000000"/>
                <w:sz w:val="18"/>
                <w:szCs w:val="18"/>
              </w:rPr>
              <w:t>19,826,576</w:t>
            </w:r>
          </w:p>
        </w:tc>
        <w:tc>
          <w:tcPr>
            <w:tcW w:w="2141" w:type="dxa"/>
            <w:tcBorders>
              <w:top w:val="nil"/>
              <w:left w:val="nil"/>
              <w:bottom w:val="single" w:sz="4" w:space="0" w:color="auto"/>
              <w:right w:val="single" w:sz="4" w:space="0" w:color="auto"/>
            </w:tcBorders>
            <w:shd w:val="clear" w:color="auto" w:fill="auto"/>
            <w:noWrap/>
            <w:vAlign w:val="bottom"/>
            <w:hideMark/>
          </w:tcPr>
          <w:p w14:paraId="53F1B2A6" w14:textId="77777777" w:rsidR="00557FEC" w:rsidRDefault="00557FEC">
            <w:pPr>
              <w:jc w:val="center"/>
              <w:rPr>
                <w:color w:val="000000"/>
                <w:sz w:val="18"/>
                <w:szCs w:val="18"/>
              </w:rPr>
            </w:pPr>
            <w:r>
              <w:rPr>
                <w:color w:val="000000"/>
                <w:sz w:val="18"/>
                <w:szCs w:val="18"/>
              </w:rPr>
              <w:t>857,31</w:t>
            </w:r>
          </w:p>
        </w:tc>
      </w:tr>
      <w:tr w:rsidR="00BE7821" w14:paraId="12008F3A"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7ABBB76" w14:textId="77777777" w:rsidR="00557FEC" w:rsidRDefault="00557FEC">
            <w:pPr>
              <w:jc w:val="center"/>
              <w:rPr>
                <w:color w:val="000000"/>
                <w:sz w:val="18"/>
                <w:szCs w:val="18"/>
              </w:rPr>
            </w:pPr>
            <w:r>
              <w:rPr>
                <w:color w:val="000000"/>
                <w:sz w:val="18"/>
                <w:szCs w:val="18"/>
              </w:rPr>
              <w:t>5</w:t>
            </w:r>
          </w:p>
        </w:tc>
        <w:tc>
          <w:tcPr>
            <w:tcW w:w="2141" w:type="dxa"/>
            <w:tcBorders>
              <w:top w:val="nil"/>
              <w:left w:val="nil"/>
              <w:bottom w:val="single" w:sz="4" w:space="0" w:color="auto"/>
              <w:right w:val="single" w:sz="4" w:space="0" w:color="auto"/>
            </w:tcBorders>
            <w:shd w:val="clear" w:color="auto" w:fill="auto"/>
            <w:noWrap/>
            <w:vAlign w:val="bottom"/>
            <w:hideMark/>
          </w:tcPr>
          <w:p w14:paraId="524367D2" w14:textId="77777777" w:rsidR="00557FEC" w:rsidRDefault="00557FEC">
            <w:pPr>
              <w:jc w:val="center"/>
              <w:rPr>
                <w:color w:val="000000"/>
                <w:sz w:val="18"/>
                <w:szCs w:val="18"/>
              </w:rPr>
            </w:pPr>
            <w:r>
              <w:rPr>
                <w:color w:val="000000"/>
                <w:sz w:val="18"/>
                <w:szCs w:val="18"/>
              </w:rPr>
              <w:t>320</w:t>
            </w:r>
          </w:p>
        </w:tc>
        <w:tc>
          <w:tcPr>
            <w:tcW w:w="2141" w:type="dxa"/>
            <w:tcBorders>
              <w:top w:val="nil"/>
              <w:left w:val="nil"/>
              <w:bottom w:val="single" w:sz="4" w:space="0" w:color="auto"/>
              <w:right w:val="single" w:sz="4" w:space="0" w:color="auto"/>
            </w:tcBorders>
            <w:shd w:val="clear" w:color="auto" w:fill="auto"/>
            <w:noWrap/>
            <w:vAlign w:val="bottom"/>
            <w:hideMark/>
          </w:tcPr>
          <w:p w14:paraId="7EF2C7D7" w14:textId="77777777" w:rsidR="00557FEC" w:rsidRDefault="00557FEC">
            <w:pPr>
              <w:jc w:val="center"/>
              <w:rPr>
                <w:color w:val="000000"/>
                <w:sz w:val="18"/>
                <w:szCs w:val="18"/>
              </w:rPr>
            </w:pPr>
            <w:r>
              <w:rPr>
                <w:color w:val="000000"/>
                <w:sz w:val="18"/>
                <w:szCs w:val="18"/>
              </w:rPr>
              <w:t>25,922,025</w:t>
            </w:r>
          </w:p>
        </w:tc>
        <w:tc>
          <w:tcPr>
            <w:tcW w:w="2141" w:type="dxa"/>
            <w:tcBorders>
              <w:top w:val="nil"/>
              <w:left w:val="nil"/>
              <w:bottom w:val="single" w:sz="4" w:space="0" w:color="auto"/>
              <w:right w:val="single" w:sz="4" w:space="0" w:color="auto"/>
            </w:tcBorders>
            <w:shd w:val="clear" w:color="auto" w:fill="auto"/>
            <w:noWrap/>
            <w:vAlign w:val="bottom"/>
            <w:hideMark/>
          </w:tcPr>
          <w:p w14:paraId="42E97A2B" w14:textId="77777777" w:rsidR="00557FEC" w:rsidRDefault="00557FEC">
            <w:pPr>
              <w:jc w:val="center"/>
              <w:rPr>
                <w:color w:val="000000"/>
                <w:sz w:val="18"/>
                <w:szCs w:val="18"/>
              </w:rPr>
            </w:pPr>
            <w:r>
              <w:rPr>
                <w:color w:val="000000"/>
                <w:sz w:val="18"/>
                <w:szCs w:val="18"/>
              </w:rPr>
              <w:t>1,072,478</w:t>
            </w:r>
          </w:p>
        </w:tc>
      </w:tr>
    </w:tbl>
    <w:p w14:paraId="54CEE3F5" w14:textId="77777777" w:rsidR="00557FEC" w:rsidRPr="00557FEC" w:rsidRDefault="00557FEC" w:rsidP="00557FEC"/>
    <w:p w14:paraId="55D447A1" w14:textId="785770CC" w:rsidR="002657D4" w:rsidRPr="002657D4" w:rsidRDefault="002657D4" w:rsidP="00A7005A">
      <w:pPr>
        <w:pStyle w:val="Heading4"/>
      </w:pPr>
      <w:bookmarkStart w:id="605" w:name="_Toc503189129"/>
      <w:r w:rsidRPr="002657D4">
        <w:t>Scattering of a plane wave by a PEC sphere</w:t>
      </w:r>
      <w:bookmarkEnd w:id="605"/>
    </w:p>
    <w:p w14:paraId="565691AE" w14:textId="09BFB87C" w:rsidR="00BC5B86" w:rsidRPr="00BC5B86" w:rsidRDefault="00BC5B86" w:rsidP="00BC5B86">
      <w:pPr>
        <w:spacing w:after="120"/>
        <w:jc w:val="both"/>
      </w:pPr>
      <w:r w:rsidRPr="00BC5B86">
        <w:t xml:space="preserve">We now consider a more realistic problem that consists in the scattering of plane wave with frequency F=600 MHz by a perfectly electric conducting (PEC) sphere. the contour lines of the x-component of the electric field are visualized in </w:t>
      </w:r>
      <w:r w:rsidR="00A72507">
        <w:fldChar w:fldCharType="begin"/>
      </w:r>
      <w:r w:rsidR="00A72507">
        <w:instrText xml:space="preserve"> REF _Ref501640277 \h </w:instrText>
      </w:r>
      <w:r w:rsidR="00A72507">
        <w:fldChar w:fldCharType="separate"/>
      </w:r>
      <w:r w:rsidR="00150CFD">
        <w:t xml:space="preserve">Figure </w:t>
      </w:r>
      <w:r w:rsidR="00150CFD">
        <w:rPr>
          <w:noProof/>
        </w:rPr>
        <w:t>5</w:t>
      </w:r>
      <w:r w:rsidR="00A72507">
        <w:fldChar w:fldCharType="end"/>
      </w:r>
      <w:r w:rsidRPr="00BC5B86">
        <w:t xml:space="preserve"> left, and the obtained RCS is plotted in </w:t>
      </w:r>
      <w:r w:rsidR="00A72507">
        <w:fldChar w:fldCharType="begin"/>
      </w:r>
      <w:r w:rsidR="00A72507">
        <w:instrText xml:space="preserve"> REF _Ref501640277 \h </w:instrText>
      </w:r>
      <w:r w:rsidR="00A72507">
        <w:fldChar w:fldCharType="separate"/>
      </w:r>
      <w:r w:rsidR="00150CFD">
        <w:t xml:space="preserve">Figure </w:t>
      </w:r>
      <w:r w:rsidR="00150CFD">
        <w:rPr>
          <w:noProof/>
        </w:rPr>
        <w:t>5</w:t>
      </w:r>
      <w:r w:rsidR="00A72507">
        <w:fldChar w:fldCharType="end"/>
      </w:r>
      <w:r w:rsidR="00A72507">
        <w:t xml:space="preserve"> </w:t>
      </w:r>
      <w:r w:rsidRPr="00BC5B86">
        <w:t>right together with a comparison with a reference RCS obtained from a BEM (Boundary Element Method) calculation. This problem is simulated using the coupled HORSE/</w:t>
      </w:r>
      <w:proofErr w:type="spellStart"/>
      <w:r w:rsidRPr="00BC5B86">
        <w:t>MaPHyS</w:t>
      </w:r>
      <w:proofErr w:type="spellEnd"/>
      <w:r w:rsidRPr="00BC5B86">
        <w:t xml:space="preserve"> numerical tool. The underlying tetrahedral mesh contains 37,198 vertices and 119,244 elements. We have realized a series of calculations for which the number of iterations of the </w:t>
      </w:r>
      <w:proofErr w:type="spellStart"/>
      <w:r w:rsidRPr="00BC5B86">
        <w:t>MaPHyS</w:t>
      </w:r>
      <w:proofErr w:type="spellEnd"/>
      <w:r w:rsidRPr="00BC5B86">
        <w:t xml:space="preserve"> interface solver has been fixed to 100. Simulations are performed using a flat MPI mode. We consider two mains situations: (a) the interpolation order in the HDG discretizati</w:t>
      </w:r>
      <w:r w:rsidR="003219E2">
        <w:t>on method is uniform across the</w:t>
      </w:r>
      <w:r w:rsidRPr="00BC5B86">
        <w:t xml:space="preserve"> cells of the mesh; (b) the interpolation order is adapted locally to the size of the cell based on goal-oriented criterion. In the latter situation, we distribute the interpolation order such that there are at list 9 integration points (degrees of freedom of the Lagrange basis functions</w:t>
      </w:r>
      <w:r w:rsidR="003219E2">
        <w:t xml:space="preserve">) per local wavelength. For the </w:t>
      </w:r>
      <w:r w:rsidRPr="00BC5B86">
        <w:t>tetrahedral mesh used in this study,</w:t>
      </w:r>
      <w:r w:rsidR="003219E2">
        <w:t xml:space="preserve"> </w:t>
      </w:r>
      <w:r w:rsidRPr="00BC5B86">
        <w:t>we obtain the following distribution of mesh elements: 12,920 (P1), 70,023 (P2), 31,943 (P3) and 4358 (P4). For a given mesh, a uniform interpolation order is not necessar</w:t>
      </w:r>
      <w:r w:rsidR="003219E2">
        <w:t>ily the best choice in terms of</w:t>
      </w:r>
      <w:r w:rsidRPr="00BC5B86">
        <w:t xml:space="preserve"> computational cost versus accuracy, especially if the mesh is unstructured as it is the case here. Increasing the interpolation order allows for a bet</w:t>
      </w:r>
      <w:r>
        <w:t xml:space="preserve">ter accuracy at the expense of </w:t>
      </w:r>
      <w:r w:rsidRPr="00BC5B86">
        <w:t xml:space="preserve">a larger sparse linear system to be solved by </w:t>
      </w:r>
      <w:proofErr w:type="spellStart"/>
      <w:r w:rsidRPr="00BC5B86">
        <w:t>MaPHyS</w:t>
      </w:r>
      <w:proofErr w:type="spellEnd"/>
      <w:r w:rsidRPr="00BC5B86">
        <w:t xml:space="preserve">. By distributing the interpolation order according to the size of mesh cells allows for a good </w:t>
      </w:r>
      <w:r w:rsidR="003219E2" w:rsidRPr="00BC5B86">
        <w:t>compromise between</w:t>
      </w:r>
      <w:r w:rsidRPr="00BC5B86">
        <w:t xml:space="preserve"> time to solution and accuracy. </w:t>
      </w:r>
    </w:p>
    <w:p w14:paraId="3CD9605A" w14:textId="6BCF9DAF" w:rsidR="004A5A44" w:rsidRDefault="00BC5B86" w:rsidP="00BC5B86">
      <w:pPr>
        <w:spacing w:after="120"/>
        <w:jc w:val="both"/>
      </w:pPr>
      <w:r w:rsidRPr="00BC5B86">
        <w:t xml:space="preserve">Performance and energy consumption figures are reported in </w:t>
      </w:r>
      <w:commentRangeStart w:id="606"/>
      <w:r w:rsidRPr="00BC5B86">
        <w:t>Table 2</w:t>
      </w:r>
      <w:commentRangeEnd w:id="606"/>
      <w:r w:rsidR="00060A69">
        <w:rPr>
          <w:rStyle w:val="CommentReference"/>
          <w:lang w:val="de-DE" w:eastAsia="de-DE"/>
        </w:rPr>
        <w:commentReference w:id="606"/>
      </w:r>
      <w:r w:rsidRPr="00BC5B86">
        <w:t xml:space="preserve">. In this table, the number of subdomains also corresponds to the total number of core or MPI processes. The number of MPI processes per node can be deduced from the number of nodes. </w:t>
      </w:r>
      <w:r w:rsidR="003219E2" w:rsidRPr="00BC5B86">
        <w:t>First</w:t>
      </w:r>
      <w:r w:rsidRPr="00BC5B86">
        <w:t>, in most of the tested configurations, we observe a super</w:t>
      </w:r>
      <w:r w:rsidR="003219E2">
        <w:t>-</w:t>
      </w:r>
      <w:r w:rsidRPr="00BC5B86">
        <w:t xml:space="preserve">linear speedup, </w:t>
      </w:r>
      <w:proofErr w:type="gramStart"/>
      <w:r w:rsidRPr="00BC5B86">
        <w:t>as a result of</w:t>
      </w:r>
      <w:proofErr w:type="gramEnd"/>
      <w:r w:rsidRPr="00BC5B86">
        <w:t xml:space="preserve"> the reduction of the size of the local factors within each subdomain, which is not evolving linearly with the number of subdomains. We first note, as expected, that the energy consumption with higher values of the interpolation order since the size of the problem, i.e. of the HDG sparse linear system, increases drastically. A second noticeable remark is that the energy consumption decreases when the number of MPI processes per node increases for a given number of subdomains, </w:t>
      </w:r>
      <w:r w:rsidR="003219E2" w:rsidRPr="00BC5B86">
        <w:t>for</w:t>
      </w:r>
      <w:r w:rsidRPr="00BC5B86">
        <w:t xml:space="preserve"> instance, for the HDG-P1 method, using a decomposition of the tetrahedral mesh in 64 subdomains, the energy consumption is equal to 38,198 J on 4 nodes (i.e. with 16 MPI processes per node) and 68,045 J on 8 nodes (i.e. with 8 MPI processes per node). A similar </w:t>
      </w:r>
      <w:r w:rsidR="003219E2" w:rsidRPr="00BC5B86">
        <w:t>behaviour</w:t>
      </w:r>
      <w:r w:rsidRPr="00BC5B86">
        <w:t xml:space="preserve"> is observed for the HDG-P2 method and a 64 subdomains decomposition. A final comment is that the use of a locally adapted distribution of the interpolation order allows a substantial reduction of the energy consumption for a target accuracy. This is in fact the result of lower time to solution because </w:t>
      </w:r>
      <w:r w:rsidR="003219E2" w:rsidRPr="00BC5B86">
        <w:t>of the</w:t>
      </w:r>
      <w:r w:rsidRPr="00BC5B86">
        <w:t xml:space="preserve"> reduction of the size of the problem, as can </w:t>
      </w:r>
      <w:r w:rsidR="003219E2" w:rsidRPr="00BC5B86">
        <w:t>be</w:t>
      </w:r>
      <w:r w:rsidRPr="00BC5B86">
        <w:t xml:space="preserve"> seen by comparing the figures for the HDG-P4 and HDG-</w:t>
      </w:r>
      <w:proofErr w:type="spellStart"/>
      <w:r w:rsidRPr="00BC5B86">
        <w:t>Pk</w:t>
      </w:r>
      <w:proofErr w:type="spellEnd"/>
      <w:r w:rsidRPr="00BC5B86">
        <w:t xml:space="preserve"> methods with a </w:t>
      </w:r>
      <w:proofErr w:type="gramStart"/>
      <w:r w:rsidRPr="00BC5B86">
        <w:t>256 subdomain</w:t>
      </w:r>
      <w:proofErr w:type="gramEnd"/>
      <w:r w:rsidRPr="00BC5B86">
        <w:t xml:space="preserve"> decomposition.</w:t>
      </w:r>
    </w:p>
    <w:p w14:paraId="681F92A0" w14:textId="3D0A3C48" w:rsidR="00557FEC" w:rsidRDefault="00557FEC" w:rsidP="00BC5B86">
      <w:pPr>
        <w:spacing w:after="120"/>
        <w:jc w:val="both"/>
      </w:pPr>
      <w:r>
        <w:rPr>
          <w:noProof/>
        </w:rPr>
        <w:lastRenderedPageBreak/>
        <w:drawing>
          <wp:inline distT="0" distB="0" distL="0" distR="0" wp14:anchorId="64836B41" wp14:editId="6D709EBA">
            <wp:extent cx="3033283" cy="26222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061647" cy="2646789"/>
                    </a:xfrm>
                    <a:prstGeom prst="rect">
                      <a:avLst/>
                    </a:prstGeom>
                  </pic:spPr>
                </pic:pic>
              </a:graphicData>
            </a:graphic>
          </wp:inline>
        </w:drawing>
      </w:r>
      <w:r>
        <w:rPr>
          <w:noProof/>
        </w:rPr>
        <w:drawing>
          <wp:inline distT="0" distB="0" distL="0" distR="0" wp14:anchorId="4CB75805" wp14:editId="31374036">
            <wp:extent cx="2594798" cy="259479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607558" cy="2607558"/>
                    </a:xfrm>
                    <a:prstGeom prst="rect">
                      <a:avLst/>
                    </a:prstGeom>
                  </pic:spPr>
                </pic:pic>
              </a:graphicData>
            </a:graphic>
          </wp:inline>
        </w:drawing>
      </w:r>
    </w:p>
    <w:p w14:paraId="2FA7350E" w14:textId="11F19B9D" w:rsidR="00557FEC" w:rsidRDefault="00557FEC" w:rsidP="00557FEC">
      <w:pPr>
        <w:pStyle w:val="Caption"/>
      </w:pPr>
      <w:bookmarkStart w:id="607" w:name="_Ref501640277"/>
      <w:bookmarkStart w:id="608" w:name="_Toc503189135"/>
      <w:r>
        <w:t xml:space="preserve">Figure </w:t>
      </w:r>
      <w:r>
        <w:fldChar w:fldCharType="begin"/>
      </w:r>
      <w:r>
        <w:instrText xml:space="preserve"> SEQ Figure \* ARABIC </w:instrText>
      </w:r>
      <w:r>
        <w:fldChar w:fldCharType="separate"/>
      </w:r>
      <w:r w:rsidR="00150CFD">
        <w:rPr>
          <w:noProof/>
        </w:rPr>
        <w:t>5</w:t>
      </w:r>
      <w:r>
        <w:fldChar w:fldCharType="end"/>
      </w:r>
      <w:bookmarkEnd w:id="607"/>
      <w:r>
        <w:t xml:space="preserve"> </w:t>
      </w:r>
      <w:r w:rsidRPr="00282D02">
        <w:t>Scattering of a plane wave by a perfectly electric conducting sphere: contour lines of the x-component of the electri</w:t>
      </w:r>
      <w:r>
        <w:t>c field (left) and RCS (right).</w:t>
      </w:r>
      <w:bookmarkEnd w:id="608"/>
    </w:p>
    <w:p w14:paraId="1CF87488" w14:textId="77777777" w:rsidR="00557FEC" w:rsidRDefault="00557FEC" w:rsidP="00557FEC"/>
    <w:p w14:paraId="174987F9" w14:textId="593C7FF2" w:rsidR="00DB52EF" w:rsidRDefault="00DB52EF" w:rsidP="00DB52EF">
      <w:pPr>
        <w:pStyle w:val="Caption"/>
        <w:keepNext/>
      </w:pPr>
      <w:bookmarkStart w:id="609" w:name="_Toc503189179"/>
      <w:r>
        <w:t xml:space="preserve">Table </w:t>
      </w:r>
      <w:r>
        <w:fldChar w:fldCharType="begin"/>
      </w:r>
      <w:r>
        <w:instrText xml:space="preserve"> SEQ Table \* ARABIC </w:instrText>
      </w:r>
      <w:r>
        <w:fldChar w:fldCharType="separate"/>
      </w:r>
      <w:r w:rsidR="00150CFD">
        <w:rPr>
          <w:noProof/>
        </w:rPr>
        <w:t>46</w:t>
      </w:r>
      <w:r>
        <w:fldChar w:fldCharType="end"/>
      </w:r>
      <w:r>
        <w:t xml:space="preserve"> </w:t>
      </w:r>
      <w:r w:rsidRPr="005A0106">
        <w:t>Performance figures of the coupled HORSE/</w:t>
      </w:r>
      <w:proofErr w:type="spellStart"/>
      <w:r w:rsidRPr="005A0106">
        <w:t>MaPHyS</w:t>
      </w:r>
      <w:proofErr w:type="spellEnd"/>
      <w:r w:rsidRPr="005A0106">
        <w:t xml:space="preserve"> numerical tool. Scattering of a plane wave by a PEC sphere. Timings for 100 iterations of the interface solver of </w:t>
      </w:r>
      <w:proofErr w:type="spellStart"/>
      <w:r w:rsidRPr="005A0106">
        <w:t>MaPHyS</w:t>
      </w:r>
      <w:proofErr w:type="spellEnd"/>
      <w:r w:rsidRPr="005A0106">
        <w:t>.</w:t>
      </w:r>
      <w:bookmarkEnd w:id="609"/>
    </w:p>
    <w:tbl>
      <w:tblPr>
        <w:tblW w:w="6500" w:type="dxa"/>
        <w:tblLook w:val="04A0" w:firstRow="1" w:lastRow="0" w:firstColumn="1" w:lastColumn="0" w:noHBand="0" w:noVBand="1"/>
      </w:tblPr>
      <w:tblGrid>
        <w:gridCol w:w="1300"/>
        <w:gridCol w:w="1300"/>
        <w:gridCol w:w="1300"/>
        <w:gridCol w:w="1300"/>
        <w:gridCol w:w="1300"/>
      </w:tblGrid>
      <w:tr w:rsidR="00DB52EF" w14:paraId="697E287A" w14:textId="77777777" w:rsidTr="00DB52EF">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CDE68" w14:textId="77777777" w:rsidR="00DB52EF" w:rsidRDefault="00DB52EF" w:rsidP="00DB52EF">
            <w:pPr>
              <w:jc w:val="center"/>
              <w:rPr>
                <w:b/>
                <w:bCs/>
                <w:color w:val="000000"/>
                <w:sz w:val="18"/>
                <w:szCs w:val="18"/>
              </w:rPr>
            </w:pPr>
            <w:r>
              <w:rPr>
                <w:b/>
                <w:bCs/>
                <w:color w:val="000000"/>
                <w:sz w:val="18"/>
                <w:szCs w:val="18"/>
              </w:rPr>
              <w:t>Method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FED2774" w14:textId="77777777" w:rsidR="00DB52EF" w:rsidRDefault="00DB52EF">
            <w:pPr>
              <w:jc w:val="center"/>
              <w:rPr>
                <w:b/>
                <w:bCs/>
                <w:color w:val="000000"/>
                <w:sz w:val="18"/>
                <w:szCs w:val="18"/>
              </w:rPr>
            </w:pPr>
            <w:r>
              <w:rPr>
                <w:b/>
                <w:bCs/>
                <w:color w:val="000000"/>
                <w:sz w:val="18"/>
                <w:szCs w:val="18"/>
              </w:rPr>
              <w:t>Number of subdomains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0F67A8" w14:textId="77777777" w:rsidR="00DB52EF" w:rsidRDefault="00DB52EF">
            <w:pPr>
              <w:jc w:val="center"/>
              <w:rPr>
                <w:b/>
                <w:bCs/>
                <w:color w:val="000000"/>
                <w:sz w:val="18"/>
                <w:szCs w:val="18"/>
              </w:rPr>
            </w:pPr>
            <w:r>
              <w:rPr>
                <w:b/>
                <w:bCs/>
                <w:color w:val="000000"/>
                <w:sz w:val="18"/>
                <w:szCs w:val="18"/>
              </w:rPr>
              <w:t>Number of nodes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085BB0" w14:textId="77777777" w:rsidR="00DB52EF" w:rsidRDefault="00DB52EF">
            <w:pPr>
              <w:jc w:val="center"/>
              <w:rPr>
                <w:b/>
                <w:bCs/>
                <w:color w:val="000000"/>
                <w:sz w:val="18"/>
                <w:szCs w:val="18"/>
              </w:rPr>
            </w:pPr>
            <w:r>
              <w:rPr>
                <w:b/>
                <w:bCs/>
                <w:color w:val="000000"/>
                <w:sz w:val="18"/>
                <w:szCs w:val="18"/>
              </w:rPr>
              <w:t>Wall time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5B26FF7" w14:textId="77777777" w:rsidR="00DB52EF" w:rsidRDefault="00DB52EF">
            <w:pPr>
              <w:jc w:val="center"/>
              <w:rPr>
                <w:b/>
                <w:bCs/>
                <w:color w:val="000000"/>
                <w:sz w:val="18"/>
                <w:szCs w:val="18"/>
              </w:rPr>
            </w:pPr>
            <w:r>
              <w:rPr>
                <w:b/>
                <w:bCs/>
                <w:color w:val="000000"/>
                <w:sz w:val="18"/>
                <w:szCs w:val="18"/>
              </w:rPr>
              <w:t>Energy consumption</w:t>
            </w:r>
          </w:p>
        </w:tc>
      </w:tr>
      <w:tr w:rsidR="00DB52EF" w14:paraId="27B835B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E3B0AE" w14:textId="77777777" w:rsidR="00DB52EF" w:rsidRDefault="00DB52EF">
            <w:pPr>
              <w:jc w:val="center"/>
              <w:rPr>
                <w:b/>
                <w:bCs/>
                <w:color w:val="000000"/>
                <w:sz w:val="18"/>
                <w:szCs w:val="18"/>
              </w:rPr>
            </w:pPr>
            <w:r>
              <w:rPr>
                <w:b/>
                <w:bCs/>
                <w:color w:val="000000"/>
                <w:sz w:val="18"/>
                <w:szCs w:val="18"/>
              </w:rPr>
              <w:t>HDG-P1</w:t>
            </w:r>
          </w:p>
        </w:tc>
        <w:tc>
          <w:tcPr>
            <w:tcW w:w="1300" w:type="dxa"/>
            <w:tcBorders>
              <w:top w:val="nil"/>
              <w:left w:val="nil"/>
              <w:bottom w:val="single" w:sz="4" w:space="0" w:color="auto"/>
              <w:right w:val="single" w:sz="4" w:space="0" w:color="auto"/>
            </w:tcBorders>
            <w:shd w:val="clear" w:color="auto" w:fill="auto"/>
            <w:noWrap/>
            <w:vAlign w:val="bottom"/>
            <w:hideMark/>
          </w:tcPr>
          <w:p w14:paraId="64FDCD50"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7BA688D" w14:textId="77777777" w:rsidR="00DB52EF" w:rsidRDefault="00DB52EF">
            <w:pPr>
              <w:jc w:val="center"/>
              <w:rPr>
                <w:color w:val="000000"/>
                <w:sz w:val="18"/>
                <w:szCs w:val="18"/>
              </w:rPr>
            </w:pPr>
            <w:r>
              <w:rPr>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4549D80B" w14:textId="77777777" w:rsidR="00DB52EF" w:rsidRDefault="00DB52EF">
            <w:pPr>
              <w:jc w:val="center"/>
              <w:rPr>
                <w:color w:val="000000"/>
                <w:sz w:val="18"/>
                <w:szCs w:val="18"/>
              </w:rPr>
            </w:pPr>
            <w:r>
              <w:rPr>
                <w:color w:val="000000"/>
                <w:sz w:val="18"/>
                <w:szCs w:val="18"/>
              </w:rPr>
              <w:t>143.0 sec</w:t>
            </w:r>
          </w:p>
        </w:tc>
        <w:tc>
          <w:tcPr>
            <w:tcW w:w="1300" w:type="dxa"/>
            <w:tcBorders>
              <w:top w:val="nil"/>
              <w:left w:val="nil"/>
              <w:bottom w:val="single" w:sz="4" w:space="0" w:color="auto"/>
              <w:right w:val="single" w:sz="4" w:space="0" w:color="auto"/>
            </w:tcBorders>
            <w:shd w:val="clear" w:color="auto" w:fill="auto"/>
            <w:noWrap/>
            <w:vAlign w:val="bottom"/>
            <w:hideMark/>
          </w:tcPr>
          <w:p w14:paraId="3CF1EA59" w14:textId="77777777" w:rsidR="00DB52EF" w:rsidRDefault="00DB52EF">
            <w:pPr>
              <w:jc w:val="center"/>
              <w:rPr>
                <w:color w:val="000000"/>
                <w:sz w:val="18"/>
                <w:szCs w:val="18"/>
              </w:rPr>
            </w:pPr>
            <w:r>
              <w:rPr>
                <w:color w:val="000000"/>
                <w:sz w:val="18"/>
                <w:szCs w:val="18"/>
              </w:rPr>
              <w:t>40,507 J</w:t>
            </w:r>
          </w:p>
        </w:tc>
      </w:tr>
      <w:tr w:rsidR="00DB52EF" w14:paraId="6F3EF5C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F0AD94"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C3FDE49" w14:textId="77777777" w:rsidR="00DB52EF" w:rsidRDefault="00DB52EF">
            <w:pPr>
              <w:jc w:val="center"/>
              <w:rPr>
                <w:color w:val="000000"/>
                <w:sz w:val="18"/>
                <w:szCs w:val="18"/>
              </w:rPr>
            </w:pPr>
            <w:r>
              <w:rPr>
                <w:color w:val="000000"/>
                <w:sz w:val="18"/>
                <w:szCs w:val="18"/>
              </w:rPr>
              <w:t>32</w:t>
            </w:r>
          </w:p>
        </w:tc>
        <w:tc>
          <w:tcPr>
            <w:tcW w:w="1300" w:type="dxa"/>
            <w:tcBorders>
              <w:top w:val="nil"/>
              <w:left w:val="nil"/>
              <w:bottom w:val="single" w:sz="4" w:space="0" w:color="auto"/>
              <w:right w:val="single" w:sz="4" w:space="0" w:color="auto"/>
            </w:tcBorders>
            <w:shd w:val="clear" w:color="auto" w:fill="auto"/>
            <w:noWrap/>
            <w:vAlign w:val="bottom"/>
            <w:hideMark/>
          </w:tcPr>
          <w:p w14:paraId="093F4FFE" w14:textId="77777777" w:rsidR="00DB52EF" w:rsidRDefault="00DB52EF">
            <w:pPr>
              <w:jc w:val="center"/>
              <w:rPr>
                <w:color w:val="000000"/>
                <w:sz w:val="18"/>
                <w:szCs w:val="18"/>
              </w:rPr>
            </w:pPr>
            <w:r>
              <w:rPr>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bottom"/>
            <w:hideMark/>
          </w:tcPr>
          <w:p w14:paraId="5CEC82F6" w14:textId="77777777" w:rsidR="00DB52EF" w:rsidRDefault="00DB52EF">
            <w:pPr>
              <w:jc w:val="center"/>
              <w:rPr>
                <w:color w:val="000000"/>
                <w:sz w:val="18"/>
                <w:szCs w:val="18"/>
              </w:rPr>
            </w:pPr>
            <w:r>
              <w:rPr>
                <w:color w:val="000000"/>
                <w:sz w:val="18"/>
                <w:szCs w:val="18"/>
              </w:rPr>
              <w:t>52.4 sec</w:t>
            </w:r>
          </w:p>
        </w:tc>
        <w:tc>
          <w:tcPr>
            <w:tcW w:w="1300" w:type="dxa"/>
            <w:tcBorders>
              <w:top w:val="nil"/>
              <w:left w:val="nil"/>
              <w:bottom w:val="single" w:sz="4" w:space="0" w:color="auto"/>
              <w:right w:val="single" w:sz="4" w:space="0" w:color="auto"/>
            </w:tcBorders>
            <w:shd w:val="clear" w:color="auto" w:fill="auto"/>
            <w:noWrap/>
            <w:vAlign w:val="bottom"/>
            <w:hideMark/>
          </w:tcPr>
          <w:p w14:paraId="78690057" w14:textId="77777777" w:rsidR="00DB52EF" w:rsidRDefault="00DB52EF">
            <w:pPr>
              <w:jc w:val="center"/>
              <w:rPr>
                <w:color w:val="000000"/>
                <w:sz w:val="18"/>
                <w:szCs w:val="18"/>
              </w:rPr>
            </w:pPr>
            <w:r>
              <w:rPr>
                <w:color w:val="000000"/>
                <w:sz w:val="18"/>
                <w:szCs w:val="18"/>
              </w:rPr>
              <w:t>35,450 J</w:t>
            </w:r>
          </w:p>
        </w:tc>
      </w:tr>
      <w:tr w:rsidR="00DB52EF" w14:paraId="757A9B9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D689E6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91A2AC"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1B1A5E61"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5DA36410" w14:textId="77777777" w:rsidR="00DB52EF" w:rsidRDefault="00DB52EF">
            <w:pPr>
              <w:jc w:val="center"/>
              <w:rPr>
                <w:color w:val="000000"/>
                <w:sz w:val="18"/>
                <w:szCs w:val="18"/>
              </w:rPr>
            </w:pPr>
            <w:r>
              <w:rPr>
                <w:color w:val="000000"/>
                <w:sz w:val="18"/>
                <w:szCs w:val="18"/>
              </w:rPr>
              <w:t>21.0 sec</w:t>
            </w:r>
          </w:p>
        </w:tc>
        <w:tc>
          <w:tcPr>
            <w:tcW w:w="1300" w:type="dxa"/>
            <w:tcBorders>
              <w:top w:val="nil"/>
              <w:left w:val="nil"/>
              <w:bottom w:val="single" w:sz="4" w:space="0" w:color="auto"/>
              <w:right w:val="single" w:sz="4" w:space="0" w:color="auto"/>
            </w:tcBorders>
            <w:shd w:val="clear" w:color="auto" w:fill="auto"/>
            <w:noWrap/>
            <w:vAlign w:val="bottom"/>
            <w:hideMark/>
          </w:tcPr>
          <w:p w14:paraId="604295D3" w14:textId="77777777" w:rsidR="00DB52EF" w:rsidRDefault="00DB52EF">
            <w:pPr>
              <w:jc w:val="center"/>
              <w:rPr>
                <w:color w:val="000000"/>
                <w:sz w:val="18"/>
                <w:szCs w:val="18"/>
              </w:rPr>
            </w:pPr>
            <w:r>
              <w:rPr>
                <w:color w:val="000000"/>
                <w:sz w:val="18"/>
                <w:szCs w:val="18"/>
              </w:rPr>
              <w:t>38,198 J</w:t>
            </w:r>
          </w:p>
        </w:tc>
      </w:tr>
      <w:tr w:rsidR="00DB52EF" w14:paraId="6ECB68D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BAFC4D2"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1EABE5"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0B5308E"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3214928D" w14:textId="77777777" w:rsidR="00DB52EF" w:rsidRDefault="00DB52EF">
            <w:pPr>
              <w:jc w:val="center"/>
              <w:rPr>
                <w:color w:val="000000"/>
                <w:sz w:val="18"/>
                <w:szCs w:val="18"/>
              </w:rPr>
            </w:pPr>
            <w:r>
              <w:rPr>
                <w:color w:val="000000"/>
                <w:sz w:val="18"/>
                <w:szCs w:val="18"/>
              </w:rPr>
              <w:t>20.2 sec</w:t>
            </w:r>
          </w:p>
        </w:tc>
        <w:tc>
          <w:tcPr>
            <w:tcW w:w="1300" w:type="dxa"/>
            <w:tcBorders>
              <w:top w:val="nil"/>
              <w:left w:val="nil"/>
              <w:bottom w:val="single" w:sz="4" w:space="0" w:color="auto"/>
              <w:right w:val="single" w:sz="4" w:space="0" w:color="auto"/>
            </w:tcBorders>
            <w:shd w:val="clear" w:color="auto" w:fill="auto"/>
            <w:noWrap/>
            <w:vAlign w:val="bottom"/>
            <w:hideMark/>
          </w:tcPr>
          <w:p w14:paraId="5A46F254" w14:textId="77777777" w:rsidR="00DB52EF" w:rsidRDefault="00DB52EF">
            <w:pPr>
              <w:jc w:val="center"/>
              <w:rPr>
                <w:color w:val="000000"/>
                <w:sz w:val="18"/>
                <w:szCs w:val="18"/>
              </w:rPr>
            </w:pPr>
            <w:r>
              <w:rPr>
                <w:color w:val="000000"/>
                <w:sz w:val="18"/>
                <w:szCs w:val="18"/>
              </w:rPr>
              <w:t>68,045 J</w:t>
            </w:r>
          </w:p>
        </w:tc>
      </w:tr>
      <w:tr w:rsidR="00DB52EF" w14:paraId="7DA5804F"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80EDC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2E824C"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8496E63"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41C7819" w14:textId="77777777" w:rsidR="00DB52EF" w:rsidRDefault="00DB52EF">
            <w:pPr>
              <w:jc w:val="center"/>
              <w:rPr>
                <w:color w:val="000000"/>
                <w:sz w:val="18"/>
                <w:szCs w:val="18"/>
              </w:rPr>
            </w:pPr>
            <w:r>
              <w:rPr>
                <w:color w:val="000000"/>
                <w:sz w:val="18"/>
                <w:szCs w:val="18"/>
              </w:rPr>
              <w:t>9.5 sec</w:t>
            </w:r>
          </w:p>
        </w:tc>
        <w:tc>
          <w:tcPr>
            <w:tcW w:w="1300" w:type="dxa"/>
            <w:tcBorders>
              <w:top w:val="nil"/>
              <w:left w:val="nil"/>
              <w:bottom w:val="single" w:sz="4" w:space="0" w:color="auto"/>
              <w:right w:val="single" w:sz="4" w:space="0" w:color="auto"/>
            </w:tcBorders>
            <w:shd w:val="clear" w:color="auto" w:fill="auto"/>
            <w:noWrap/>
            <w:vAlign w:val="bottom"/>
            <w:hideMark/>
          </w:tcPr>
          <w:p w14:paraId="63383065" w14:textId="77777777" w:rsidR="00DB52EF" w:rsidRDefault="00DB52EF">
            <w:pPr>
              <w:jc w:val="center"/>
              <w:rPr>
                <w:color w:val="000000"/>
                <w:sz w:val="18"/>
                <w:szCs w:val="18"/>
              </w:rPr>
            </w:pPr>
            <w:r>
              <w:rPr>
                <w:color w:val="000000"/>
                <w:sz w:val="18"/>
                <w:szCs w:val="18"/>
              </w:rPr>
              <w:t>98,050 J</w:t>
            </w:r>
          </w:p>
        </w:tc>
      </w:tr>
      <w:tr w:rsidR="00DB52EF" w14:paraId="7305CCD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384CEF" w14:textId="77777777" w:rsidR="00DB52EF" w:rsidRDefault="00DB52EF">
            <w:pPr>
              <w:jc w:val="center"/>
              <w:rPr>
                <w:b/>
                <w:bCs/>
                <w:color w:val="000000"/>
                <w:sz w:val="18"/>
                <w:szCs w:val="18"/>
              </w:rPr>
            </w:pPr>
            <w:r>
              <w:rPr>
                <w:b/>
                <w:bCs/>
                <w:color w:val="000000"/>
                <w:sz w:val="18"/>
                <w:szCs w:val="18"/>
              </w:rPr>
              <w:t>HDG-P2</w:t>
            </w:r>
          </w:p>
        </w:tc>
        <w:tc>
          <w:tcPr>
            <w:tcW w:w="1300" w:type="dxa"/>
            <w:tcBorders>
              <w:top w:val="nil"/>
              <w:left w:val="nil"/>
              <w:bottom w:val="single" w:sz="4" w:space="0" w:color="auto"/>
              <w:right w:val="single" w:sz="4" w:space="0" w:color="auto"/>
            </w:tcBorders>
            <w:shd w:val="clear" w:color="auto" w:fill="auto"/>
            <w:noWrap/>
            <w:vAlign w:val="bottom"/>
            <w:hideMark/>
          </w:tcPr>
          <w:p w14:paraId="77EC5EF0"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42030F8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0A778F14" w14:textId="77777777" w:rsidR="00DB52EF" w:rsidRDefault="00DB52EF">
            <w:pPr>
              <w:jc w:val="center"/>
              <w:rPr>
                <w:color w:val="000000"/>
                <w:sz w:val="18"/>
                <w:szCs w:val="18"/>
              </w:rPr>
            </w:pPr>
            <w:r>
              <w:rPr>
                <w:color w:val="000000"/>
                <w:sz w:val="18"/>
                <w:szCs w:val="18"/>
              </w:rPr>
              <w:t>104.7 sec</w:t>
            </w:r>
          </w:p>
        </w:tc>
        <w:tc>
          <w:tcPr>
            <w:tcW w:w="1300" w:type="dxa"/>
            <w:tcBorders>
              <w:top w:val="nil"/>
              <w:left w:val="nil"/>
              <w:bottom w:val="single" w:sz="4" w:space="0" w:color="auto"/>
              <w:right w:val="single" w:sz="4" w:space="0" w:color="auto"/>
            </w:tcBorders>
            <w:shd w:val="clear" w:color="auto" w:fill="auto"/>
            <w:noWrap/>
            <w:vAlign w:val="bottom"/>
            <w:hideMark/>
          </w:tcPr>
          <w:p w14:paraId="27B8AE5C" w14:textId="77777777" w:rsidR="00DB52EF" w:rsidRDefault="00DB52EF">
            <w:pPr>
              <w:jc w:val="center"/>
              <w:rPr>
                <w:color w:val="000000"/>
                <w:sz w:val="18"/>
                <w:szCs w:val="18"/>
              </w:rPr>
            </w:pPr>
            <w:r>
              <w:rPr>
                <w:color w:val="000000"/>
                <w:sz w:val="18"/>
                <w:szCs w:val="18"/>
              </w:rPr>
              <w:t>114,302 J</w:t>
            </w:r>
          </w:p>
        </w:tc>
      </w:tr>
      <w:tr w:rsidR="00DB52EF" w14:paraId="1C46162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8F867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26EFA1"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9C3D040"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818FC25" w14:textId="77777777" w:rsidR="00DB52EF" w:rsidRDefault="00DB52EF">
            <w:pPr>
              <w:jc w:val="center"/>
              <w:rPr>
                <w:color w:val="000000"/>
                <w:sz w:val="18"/>
                <w:szCs w:val="18"/>
              </w:rPr>
            </w:pPr>
            <w:r>
              <w:rPr>
                <w:color w:val="000000"/>
                <w:sz w:val="18"/>
                <w:szCs w:val="18"/>
              </w:rPr>
              <w:t>102.6 sec</w:t>
            </w:r>
          </w:p>
        </w:tc>
        <w:tc>
          <w:tcPr>
            <w:tcW w:w="1300" w:type="dxa"/>
            <w:tcBorders>
              <w:top w:val="nil"/>
              <w:left w:val="nil"/>
              <w:bottom w:val="single" w:sz="4" w:space="0" w:color="auto"/>
              <w:right w:val="single" w:sz="4" w:space="0" w:color="auto"/>
            </w:tcBorders>
            <w:shd w:val="clear" w:color="auto" w:fill="auto"/>
            <w:noWrap/>
            <w:vAlign w:val="bottom"/>
            <w:hideMark/>
          </w:tcPr>
          <w:p w14:paraId="618DE990" w14:textId="77777777" w:rsidR="00DB52EF" w:rsidRDefault="00DB52EF">
            <w:pPr>
              <w:jc w:val="center"/>
              <w:rPr>
                <w:color w:val="000000"/>
                <w:sz w:val="18"/>
                <w:szCs w:val="18"/>
              </w:rPr>
            </w:pPr>
            <w:r>
              <w:rPr>
                <w:color w:val="000000"/>
                <w:sz w:val="18"/>
                <w:szCs w:val="18"/>
              </w:rPr>
              <w:t>198,889 J</w:t>
            </w:r>
          </w:p>
        </w:tc>
      </w:tr>
      <w:tr w:rsidR="00DB52EF" w14:paraId="20BB9D3C"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7CC8BA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D16ED20"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43939B79"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10C0494D" w14:textId="77777777" w:rsidR="00DB52EF" w:rsidRDefault="00DB52EF">
            <w:pPr>
              <w:jc w:val="center"/>
              <w:rPr>
                <w:color w:val="000000"/>
                <w:sz w:val="18"/>
                <w:szCs w:val="18"/>
              </w:rPr>
            </w:pPr>
            <w:r>
              <w:rPr>
                <w:color w:val="000000"/>
                <w:sz w:val="18"/>
                <w:szCs w:val="18"/>
              </w:rPr>
              <w:t>38.3 sec</w:t>
            </w:r>
          </w:p>
        </w:tc>
        <w:tc>
          <w:tcPr>
            <w:tcW w:w="1300" w:type="dxa"/>
            <w:tcBorders>
              <w:top w:val="nil"/>
              <w:left w:val="nil"/>
              <w:bottom w:val="single" w:sz="4" w:space="0" w:color="auto"/>
              <w:right w:val="single" w:sz="4" w:space="0" w:color="auto"/>
            </w:tcBorders>
            <w:shd w:val="clear" w:color="auto" w:fill="auto"/>
            <w:noWrap/>
            <w:vAlign w:val="bottom"/>
            <w:hideMark/>
          </w:tcPr>
          <w:p w14:paraId="3BC8C85E" w14:textId="77777777" w:rsidR="00DB52EF" w:rsidRDefault="00DB52EF">
            <w:pPr>
              <w:jc w:val="center"/>
              <w:rPr>
                <w:color w:val="000000"/>
                <w:sz w:val="18"/>
                <w:szCs w:val="18"/>
              </w:rPr>
            </w:pPr>
            <w:r>
              <w:rPr>
                <w:color w:val="000000"/>
                <w:sz w:val="18"/>
                <w:szCs w:val="18"/>
              </w:rPr>
              <w:t>187,500 J</w:t>
            </w:r>
          </w:p>
        </w:tc>
      </w:tr>
      <w:tr w:rsidR="00DB52EF" w14:paraId="03BFFAC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88BCD8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6589FDE"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0F9C9BD"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9BD1314" w14:textId="77777777" w:rsidR="00DB52EF" w:rsidRDefault="00DB52EF">
            <w:pPr>
              <w:jc w:val="center"/>
              <w:rPr>
                <w:color w:val="000000"/>
                <w:sz w:val="18"/>
                <w:szCs w:val="18"/>
              </w:rPr>
            </w:pPr>
            <w:r>
              <w:rPr>
                <w:color w:val="000000"/>
                <w:sz w:val="18"/>
                <w:szCs w:val="18"/>
              </w:rPr>
              <w:t>15.8 sec</w:t>
            </w:r>
          </w:p>
        </w:tc>
        <w:tc>
          <w:tcPr>
            <w:tcW w:w="1300" w:type="dxa"/>
            <w:tcBorders>
              <w:top w:val="nil"/>
              <w:left w:val="nil"/>
              <w:bottom w:val="single" w:sz="4" w:space="0" w:color="auto"/>
              <w:right w:val="single" w:sz="4" w:space="0" w:color="auto"/>
            </w:tcBorders>
            <w:shd w:val="clear" w:color="auto" w:fill="auto"/>
            <w:noWrap/>
            <w:vAlign w:val="bottom"/>
            <w:hideMark/>
          </w:tcPr>
          <w:p w14:paraId="4591C1AE" w14:textId="77777777" w:rsidR="00DB52EF" w:rsidRDefault="00DB52EF">
            <w:pPr>
              <w:jc w:val="center"/>
              <w:rPr>
                <w:color w:val="000000"/>
                <w:sz w:val="18"/>
                <w:szCs w:val="18"/>
              </w:rPr>
            </w:pPr>
            <w:r>
              <w:rPr>
                <w:color w:val="000000"/>
                <w:sz w:val="18"/>
                <w:szCs w:val="18"/>
              </w:rPr>
              <w:t>124,516 J</w:t>
            </w:r>
          </w:p>
        </w:tc>
      </w:tr>
      <w:tr w:rsidR="00DB52EF" w14:paraId="03892E1A"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0400C6" w14:textId="77777777" w:rsidR="00DB52EF" w:rsidRDefault="00DB52EF">
            <w:pPr>
              <w:jc w:val="center"/>
              <w:rPr>
                <w:b/>
                <w:bCs/>
                <w:color w:val="000000"/>
                <w:sz w:val="18"/>
                <w:szCs w:val="18"/>
              </w:rPr>
            </w:pPr>
            <w:r>
              <w:rPr>
                <w:b/>
                <w:bCs/>
                <w:color w:val="000000"/>
                <w:sz w:val="18"/>
                <w:szCs w:val="18"/>
              </w:rPr>
              <w:t>HDG-P3</w:t>
            </w:r>
          </w:p>
        </w:tc>
        <w:tc>
          <w:tcPr>
            <w:tcW w:w="1300" w:type="dxa"/>
            <w:tcBorders>
              <w:top w:val="nil"/>
              <w:left w:val="nil"/>
              <w:bottom w:val="single" w:sz="4" w:space="0" w:color="auto"/>
              <w:right w:val="single" w:sz="4" w:space="0" w:color="auto"/>
            </w:tcBorders>
            <w:shd w:val="clear" w:color="auto" w:fill="auto"/>
            <w:noWrap/>
            <w:vAlign w:val="bottom"/>
            <w:hideMark/>
          </w:tcPr>
          <w:p w14:paraId="6F9EA862"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4AEAC91"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C1EFEFC" w14:textId="77777777" w:rsidR="00DB52EF" w:rsidRDefault="00DB52EF">
            <w:pPr>
              <w:jc w:val="center"/>
              <w:rPr>
                <w:color w:val="000000"/>
                <w:sz w:val="18"/>
                <w:szCs w:val="18"/>
              </w:rPr>
            </w:pPr>
            <w:r>
              <w:rPr>
                <w:color w:val="000000"/>
                <w:sz w:val="18"/>
                <w:szCs w:val="18"/>
              </w:rPr>
              <w:t>415.7 sec</w:t>
            </w:r>
          </w:p>
        </w:tc>
        <w:tc>
          <w:tcPr>
            <w:tcW w:w="1300" w:type="dxa"/>
            <w:tcBorders>
              <w:top w:val="nil"/>
              <w:left w:val="nil"/>
              <w:bottom w:val="single" w:sz="4" w:space="0" w:color="auto"/>
              <w:right w:val="single" w:sz="4" w:space="0" w:color="auto"/>
            </w:tcBorders>
            <w:shd w:val="clear" w:color="auto" w:fill="auto"/>
            <w:noWrap/>
            <w:vAlign w:val="bottom"/>
            <w:hideMark/>
          </w:tcPr>
          <w:p w14:paraId="3C28C7E3" w14:textId="77777777" w:rsidR="00DB52EF" w:rsidRDefault="00DB52EF">
            <w:pPr>
              <w:jc w:val="center"/>
              <w:rPr>
                <w:color w:val="000000"/>
                <w:sz w:val="18"/>
                <w:szCs w:val="18"/>
              </w:rPr>
            </w:pPr>
            <w:r>
              <w:rPr>
                <w:color w:val="000000"/>
                <w:sz w:val="18"/>
                <w:szCs w:val="18"/>
              </w:rPr>
              <w:t>723,900 J</w:t>
            </w:r>
          </w:p>
        </w:tc>
      </w:tr>
      <w:tr w:rsidR="00DB52EF" w14:paraId="587D7AE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BA5EB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8D10A1E"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67E071A"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BE340FD" w14:textId="77777777" w:rsidR="00DB52EF" w:rsidRDefault="00DB52EF">
            <w:pPr>
              <w:jc w:val="center"/>
              <w:rPr>
                <w:color w:val="000000"/>
                <w:sz w:val="18"/>
                <w:szCs w:val="18"/>
              </w:rPr>
            </w:pPr>
            <w:r>
              <w:rPr>
                <w:color w:val="000000"/>
                <w:sz w:val="18"/>
                <w:szCs w:val="18"/>
              </w:rPr>
              <w:t>130.5 sec</w:t>
            </w:r>
          </w:p>
        </w:tc>
        <w:tc>
          <w:tcPr>
            <w:tcW w:w="1300" w:type="dxa"/>
            <w:tcBorders>
              <w:top w:val="nil"/>
              <w:left w:val="nil"/>
              <w:bottom w:val="single" w:sz="4" w:space="0" w:color="auto"/>
              <w:right w:val="single" w:sz="4" w:space="0" w:color="auto"/>
            </w:tcBorders>
            <w:shd w:val="clear" w:color="auto" w:fill="auto"/>
            <w:noWrap/>
            <w:vAlign w:val="bottom"/>
            <w:hideMark/>
          </w:tcPr>
          <w:p w14:paraId="5841343A" w14:textId="77777777" w:rsidR="00DB52EF" w:rsidRDefault="00DB52EF">
            <w:pPr>
              <w:jc w:val="center"/>
              <w:rPr>
                <w:color w:val="000000"/>
                <w:sz w:val="18"/>
                <w:szCs w:val="18"/>
              </w:rPr>
            </w:pPr>
            <w:r>
              <w:rPr>
                <w:color w:val="000000"/>
                <w:sz w:val="18"/>
                <w:szCs w:val="18"/>
              </w:rPr>
              <w:t>479,855 J</w:t>
            </w:r>
          </w:p>
        </w:tc>
      </w:tr>
      <w:tr w:rsidR="00DB52EF" w14:paraId="7238259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E09D9F"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40BD5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75038E97"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48234F6" w14:textId="77777777" w:rsidR="00DB52EF" w:rsidRDefault="00DB52EF">
            <w:pPr>
              <w:jc w:val="center"/>
              <w:rPr>
                <w:color w:val="000000"/>
                <w:sz w:val="18"/>
                <w:szCs w:val="18"/>
              </w:rPr>
            </w:pPr>
            <w:r>
              <w:rPr>
                <w:color w:val="000000"/>
                <w:sz w:val="18"/>
                <w:szCs w:val="18"/>
              </w:rPr>
              <w:t>48.7 sec</w:t>
            </w:r>
          </w:p>
        </w:tc>
        <w:tc>
          <w:tcPr>
            <w:tcW w:w="1300" w:type="dxa"/>
            <w:tcBorders>
              <w:top w:val="nil"/>
              <w:left w:val="nil"/>
              <w:bottom w:val="single" w:sz="4" w:space="0" w:color="auto"/>
              <w:right w:val="single" w:sz="4" w:space="0" w:color="auto"/>
            </w:tcBorders>
            <w:shd w:val="clear" w:color="auto" w:fill="auto"/>
            <w:noWrap/>
            <w:vAlign w:val="bottom"/>
            <w:hideMark/>
          </w:tcPr>
          <w:p w14:paraId="32368FD1" w14:textId="77777777" w:rsidR="00DB52EF" w:rsidRDefault="00DB52EF">
            <w:pPr>
              <w:jc w:val="center"/>
              <w:rPr>
                <w:color w:val="000000"/>
                <w:sz w:val="18"/>
                <w:szCs w:val="18"/>
              </w:rPr>
            </w:pPr>
            <w:r>
              <w:rPr>
                <w:color w:val="000000"/>
                <w:sz w:val="18"/>
                <w:szCs w:val="18"/>
              </w:rPr>
              <w:t>239,774 J</w:t>
            </w:r>
          </w:p>
        </w:tc>
      </w:tr>
      <w:tr w:rsidR="00DB52EF" w14:paraId="50B528E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06AB1B" w14:textId="77777777" w:rsidR="00DB52EF" w:rsidRDefault="00DB52EF">
            <w:pPr>
              <w:jc w:val="center"/>
              <w:rPr>
                <w:b/>
                <w:bCs/>
                <w:color w:val="000000"/>
                <w:sz w:val="18"/>
                <w:szCs w:val="18"/>
              </w:rPr>
            </w:pPr>
            <w:r>
              <w:rPr>
                <w:b/>
                <w:bCs/>
                <w:color w:val="000000"/>
                <w:sz w:val="18"/>
                <w:szCs w:val="18"/>
              </w:rPr>
              <w:t>HDG-P4</w:t>
            </w:r>
          </w:p>
        </w:tc>
        <w:tc>
          <w:tcPr>
            <w:tcW w:w="1300" w:type="dxa"/>
            <w:tcBorders>
              <w:top w:val="nil"/>
              <w:left w:val="nil"/>
              <w:bottom w:val="single" w:sz="4" w:space="0" w:color="auto"/>
              <w:right w:val="single" w:sz="4" w:space="0" w:color="auto"/>
            </w:tcBorders>
            <w:shd w:val="clear" w:color="auto" w:fill="auto"/>
            <w:noWrap/>
            <w:vAlign w:val="bottom"/>
            <w:hideMark/>
          </w:tcPr>
          <w:p w14:paraId="6DDF0CE3"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20FE57D4"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87C2121" w14:textId="77777777" w:rsidR="00DB52EF" w:rsidRDefault="00DB52EF">
            <w:pPr>
              <w:jc w:val="center"/>
              <w:rPr>
                <w:color w:val="000000"/>
                <w:sz w:val="18"/>
                <w:szCs w:val="18"/>
              </w:rPr>
            </w:pPr>
            <w:r>
              <w:rPr>
                <w:color w:val="000000"/>
                <w:sz w:val="18"/>
                <w:szCs w:val="18"/>
              </w:rPr>
              <w:t>383.4 sec</w:t>
            </w:r>
          </w:p>
        </w:tc>
        <w:tc>
          <w:tcPr>
            <w:tcW w:w="1300" w:type="dxa"/>
            <w:tcBorders>
              <w:top w:val="nil"/>
              <w:left w:val="nil"/>
              <w:bottom w:val="single" w:sz="4" w:space="0" w:color="auto"/>
              <w:right w:val="single" w:sz="4" w:space="0" w:color="auto"/>
            </w:tcBorders>
            <w:shd w:val="clear" w:color="auto" w:fill="auto"/>
            <w:noWrap/>
            <w:vAlign w:val="bottom"/>
            <w:hideMark/>
          </w:tcPr>
          <w:p w14:paraId="2D0FC2E9" w14:textId="77777777" w:rsidR="00DB52EF" w:rsidRDefault="00DB52EF">
            <w:pPr>
              <w:jc w:val="center"/>
              <w:rPr>
                <w:color w:val="000000"/>
                <w:sz w:val="18"/>
                <w:szCs w:val="18"/>
              </w:rPr>
            </w:pPr>
            <w:r>
              <w:rPr>
                <w:color w:val="000000"/>
                <w:sz w:val="18"/>
                <w:szCs w:val="18"/>
              </w:rPr>
              <w:t>1,286,780 J</w:t>
            </w:r>
          </w:p>
        </w:tc>
      </w:tr>
      <w:tr w:rsidR="00DB52EF" w14:paraId="1F5EB5E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EF11F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9107B8"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CE219A1"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8FDEBAA" w14:textId="77777777" w:rsidR="00DB52EF" w:rsidRDefault="00DB52EF">
            <w:pPr>
              <w:jc w:val="center"/>
              <w:rPr>
                <w:color w:val="000000"/>
                <w:sz w:val="18"/>
                <w:szCs w:val="18"/>
              </w:rPr>
            </w:pPr>
            <w:r>
              <w:rPr>
                <w:color w:val="000000"/>
                <w:sz w:val="18"/>
                <w:szCs w:val="18"/>
              </w:rPr>
              <w:t>132.5 sec</w:t>
            </w:r>
          </w:p>
        </w:tc>
        <w:tc>
          <w:tcPr>
            <w:tcW w:w="1300" w:type="dxa"/>
            <w:tcBorders>
              <w:top w:val="nil"/>
              <w:left w:val="nil"/>
              <w:bottom w:val="single" w:sz="4" w:space="0" w:color="auto"/>
              <w:right w:val="single" w:sz="4" w:space="0" w:color="auto"/>
            </w:tcBorders>
            <w:shd w:val="clear" w:color="auto" w:fill="auto"/>
            <w:noWrap/>
            <w:vAlign w:val="bottom"/>
            <w:hideMark/>
          </w:tcPr>
          <w:p w14:paraId="304698BF" w14:textId="77777777" w:rsidR="00DB52EF" w:rsidRDefault="00DB52EF">
            <w:pPr>
              <w:jc w:val="center"/>
              <w:rPr>
                <w:color w:val="000000"/>
                <w:sz w:val="18"/>
                <w:szCs w:val="18"/>
              </w:rPr>
            </w:pPr>
            <w:r>
              <w:rPr>
                <w:color w:val="000000"/>
                <w:sz w:val="18"/>
                <w:szCs w:val="18"/>
              </w:rPr>
              <w:t>537,802 J</w:t>
            </w:r>
          </w:p>
        </w:tc>
      </w:tr>
      <w:tr w:rsidR="00DB52EF" w14:paraId="22C6D44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7407BA" w14:textId="77777777" w:rsidR="00DB52EF" w:rsidRDefault="00DB52EF">
            <w:pPr>
              <w:jc w:val="center"/>
              <w:rPr>
                <w:b/>
                <w:bCs/>
                <w:color w:val="000000"/>
                <w:sz w:val="18"/>
                <w:szCs w:val="18"/>
              </w:rPr>
            </w:pPr>
            <w:r>
              <w:rPr>
                <w:b/>
                <w:bCs/>
                <w:color w:val="000000"/>
                <w:sz w:val="18"/>
                <w:szCs w:val="18"/>
              </w:rPr>
              <w:t>HDG-</w:t>
            </w:r>
            <w:proofErr w:type="spellStart"/>
            <w:r>
              <w:rPr>
                <w:b/>
                <w:bCs/>
                <w:color w:val="000000"/>
                <w:sz w:val="18"/>
                <w:szCs w:val="18"/>
              </w:rPr>
              <w:t>Pk</w:t>
            </w:r>
            <w:proofErr w:type="spellEnd"/>
            <w:r>
              <w:rPr>
                <w:b/>
                <w:bCs/>
                <w:color w:val="000000"/>
                <w:sz w:val="18"/>
                <w:szCs w:val="18"/>
              </w:rPr>
              <w:t>, k=1,4</w:t>
            </w:r>
          </w:p>
        </w:tc>
        <w:tc>
          <w:tcPr>
            <w:tcW w:w="1300" w:type="dxa"/>
            <w:tcBorders>
              <w:top w:val="nil"/>
              <w:left w:val="nil"/>
              <w:bottom w:val="single" w:sz="4" w:space="0" w:color="auto"/>
              <w:right w:val="single" w:sz="4" w:space="0" w:color="auto"/>
            </w:tcBorders>
            <w:shd w:val="clear" w:color="auto" w:fill="auto"/>
            <w:noWrap/>
            <w:vAlign w:val="bottom"/>
            <w:hideMark/>
          </w:tcPr>
          <w:p w14:paraId="71592AA2"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04C56E4F"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25257E14" w14:textId="77777777" w:rsidR="00DB52EF" w:rsidRDefault="00DB52EF">
            <w:pPr>
              <w:jc w:val="center"/>
              <w:rPr>
                <w:color w:val="000000"/>
                <w:sz w:val="18"/>
                <w:szCs w:val="18"/>
              </w:rPr>
            </w:pPr>
            <w:proofErr w:type="gramStart"/>
            <w:r>
              <w:rPr>
                <w:color w:val="000000"/>
                <w:sz w:val="18"/>
                <w:szCs w:val="18"/>
              </w:rPr>
              <w:t>96.4  sec</w:t>
            </w:r>
            <w:proofErr w:type="gramEnd"/>
          </w:p>
        </w:tc>
        <w:tc>
          <w:tcPr>
            <w:tcW w:w="1300" w:type="dxa"/>
            <w:tcBorders>
              <w:top w:val="nil"/>
              <w:left w:val="nil"/>
              <w:bottom w:val="single" w:sz="4" w:space="0" w:color="auto"/>
              <w:right w:val="single" w:sz="4" w:space="0" w:color="auto"/>
            </w:tcBorders>
            <w:shd w:val="clear" w:color="auto" w:fill="auto"/>
            <w:noWrap/>
            <w:vAlign w:val="bottom"/>
            <w:hideMark/>
          </w:tcPr>
          <w:p w14:paraId="2A6293A4" w14:textId="77777777" w:rsidR="00DB52EF" w:rsidRDefault="00DB52EF">
            <w:pPr>
              <w:jc w:val="center"/>
              <w:rPr>
                <w:color w:val="000000"/>
                <w:sz w:val="18"/>
                <w:szCs w:val="18"/>
              </w:rPr>
            </w:pPr>
            <w:r>
              <w:rPr>
                <w:color w:val="000000"/>
                <w:sz w:val="18"/>
                <w:szCs w:val="18"/>
              </w:rPr>
              <w:t>123,084 J</w:t>
            </w:r>
          </w:p>
        </w:tc>
      </w:tr>
      <w:tr w:rsidR="00DB52EF" w14:paraId="4745164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CA1ECD"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50C801B"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6B9B5948"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41BD1851" w14:textId="77777777" w:rsidR="00DB52EF" w:rsidRDefault="00DB52EF">
            <w:pPr>
              <w:jc w:val="center"/>
              <w:rPr>
                <w:color w:val="000000"/>
                <w:sz w:val="18"/>
                <w:szCs w:val="18"/>
              </w:rPr>
            </w:pPr>
            <w:r>
              <w:rPr>
                <w:color w:val="000000"/>
                <w:sz w:val="18"/>
                <w:szCs w:val="18"/>
              </w:rPr>
              <w:t>89.5 sec</w:t>
            </w:r>
          </w:p>
        </w:tc>
        <w:tc>
          <w:tcPr>
            <w:tcW w:w="1300" w:type="dxa"/>
            <w:tcBorders>
              <w:top w:val="nil"/>
              <w:left w:val="nil"/>
              <w:bottom w:val="single" w:sz="4" w:space="0" w:color="auto"/>
              <w:right w:val="single" w:sz="4" w:space="0" w:color="auto"/>
            </w:tcBorders>
            <w:shd w:val="clear" w:color="auto" w:fill="auto"/>
            <w:noWrap/>
            <w:vAlign w:val="bottom"/>
            <w:hideMark/>
          </w:tcPr>
          <w:p w14:paraId="0E5AAA54" w14:textId="77777777" w:rsidR="00DB52EF" w:rsidRDefault="00DB52EF">
            <w:pPr>
              <w:jc w:val="center"/>
              <w:rPr>
                <w:color w:val="000000"/>
                <w:sz w:val="18"/>
                <w:szCs w:val="18"/>
              </w:rPr>
            </w:pPr>
            <w:r>
              <w:rPr>
                <w:color w:val="000000"/>
                <w:sz w:val="18"/>
                <w:szCs w:val="18"/>
              </w:rPr>
              <w:t>186,570 J</w:t>
            </w:r>
          </w:p>
        </w:tc>
      </w:tr>
      <w:tr w:rsidR="00DB52EF" w14:paraId="3C606949"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73AF3A"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11628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3A15D35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72598C9D"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70746555" w14:textId="77777777" w:rsidR="00DB52EF" w:rsidRDefault="00DB52EF">
            <w:pPr>
              <w:jc w:val="center"/>
              <w:rPr>
                <w:color w:val="000000"/>
                <w:sz w:val="18"/>
                <w:szCs w:val="18"/>
              </w:rPr>
            </w:pPr>
            <w:r>
              <w:rPr>
                <w:color w:val="000000"/>
                <w:sz w:val="18"/>
                <w:szCs w:val="18"/>
              </w:rPr>
              <w:t>95,600 J</w:t>
            </w:r>
          </w:p>
        </w:tc>
      </w:tr>
      <w:tr w:rsidR="00DB52EF" w14:paraId="5ACE1151"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B3F5A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67E3E33A"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2C9126ED"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578F196E"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27CF67CE" w14:textId="77777777" w:rsidR="00DB52EF" w:rsidRDefault="00DB52EF">
            <w:pPr>
              <w:jc w:val="center"/>
              <w:rPr>
                <w:color w:val="000000"/>
                <w:sz w:val="18"/>
                <w:szCs w:val="18"/>
              </w:rPr>
            </w:pPr>
            <w:r>
              <w:rPr>
                <w:color w:val="000000"/>
                <w:sz w:val="18"/>
                <w:szCs w:val="18"/>
              </w:rPr>
              <w:t>113,699 J</w:t>
            </w:r>
          </w:p>
        </w:tc>
      </w:tr>
      <w:tr w:rsidR="00DB52EF" w14:paraId="20F62E4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E7B3535" w14:textId="77777777" w:rsidR="00DB52EF" w:rsidRDefault="00DB52EF" w:rsidP="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7B4F17E" w14:textId="77777777" w:rsidR="00DB52EF" w:rsidRDefault="00DB52EF" w:rsidP="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03A1544E" w14:textId="77777777" w:rsidR="00DB52EF" w:rsidRDefault="00DB52EF" w:rsidP="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F2BEC88" w14:textId="77777777" w:rsidR="00DB52EF" w:rsidRDefault="00DB52EF" w:rsidP="00DB52EF">
            <w:pPr>
              <w:jc w:val="center"/>
              <w:rPr>
                <w:color w:val="000000"/>
                <w:sz w:val="18"/>
                <w:szCs w:val="18"/>
              </w:rPr>
            </w:pPr>
            <w:r>
              <w:rPr>
                <w:color w:val="000000"/>
                <w:sz w:val="18"/>
                <w:szCs w:val="18"/>
              </w:rPr>
              <w:t>31.1 sec</w:t>
            </w:r>
          </w:p>
        </w:tc>
        <w:tc>
          <w:tcPr>
            <w:tcW w:w="1300" w:type="dxa"/>
            <w:tcBorders>
              <w:top w:val="nil"/>
              <w:left w:val="nil"/>
              <w:bottom w:val="single" w:sz="4" w:space="0" w:color="auto"/>
              <w:right w:val="single" w:sz="4" w:space="0" w:color="auto"/>
            </w:tcBorders>
            <w:shd w:val="clear" w:color="auto" w:fill="auto"/>
            <w:noWrap/>
            <w:vAlign w:val="bottom"/>
            <w:hideMark/>
          </w:tcPr>
          <w:p w14:paraId="331E0017" w14:textId="77777777" w:rsidR="00DB52EF" w:rsidRDefault="00DB52EF" w:rsidP="00DB52EF">
            <w:pPr>
              <w:jc w:val="center"/>
              <w:rPr>
                <w:color w:val="000000"/>
                <w:sz w:val="18"/>
                <w:szCs w:val="18"/>
              </w:rPr>
            </w:pPr>
            <w:r>
              <w:rPr>
                <w:color w:val="000000"/>
                <w:sz w:val="18"/>
                <w:szCs w:val="18"/>
              </w:rPr>
              <w:t xml:space="preserve">179,165 J </w:t>
            </w:r>
          </w:p>
        </w:tc>
      </w:tr>
    </w:tbl>
    <w:p w14:paraId="029B44E0" w14:textId="77777777" w:rsidR="00557FEC" w:rsidRPr="00557FEC" w:rsidRDefault="00557FEC" w:rsidP="00557FEC"/>
    <w:p w14:paraId="68DDB59B" w14:textId="00C1DAFA" w:rsidR="002657D4" w:rsidRDefault="003E027F" w:rsidP="003E027F">
      <w:pPr>
        <w:pStyle w:val="Heading2"/>
      </w:pPr>
      <w:bookmarkStart w:id="610" w:name="_Ref501608615"/>
      <w:bookmarkStart w:id="611" w:name="_Toc503189130"/>
      <w:commentRangeStart w:id="612"/>
      <w:commentRangeStart w:id="613"/>
      <w:commentRangeStart w:id="614"/>
      <w:r>
        <w:t>Conclusion</w:t>
      </w:r>
      <w:bookmarkEnd w:id="610"/>
      <w:commentRangeEnd w:id="612"/>
      <w:r w:rsidR="004F323A">
        <w:rPr>
          <w:rStyle w:val="CommentReference"/>
          <w:rFonts w:ascii="Times New Roman" w:hAnsi="Times New Roman" w:cs="Times New Roman"/>
          <w:b w:val="0"/>
          <w:bCs w:val="0"/>
          <w:lang w:val="de-DE" w:eastAsia="de-DE"/>
        </w:rPr>
        <w:commentReference w:id="612"/>
      </w:r>
      <w:commentRangeEnd w:id="613"/>
      <w:commentRangeEnd w:id="614"/>
      <w:r w:rsidR="00D16393">
        <w:rPr>
          <w:rStyle w:val="CommentReference"/>
          <w:rFonts w:ascii="Times New Roman" w:hAnsi="Times New Roman" w:cs="Times New Roman"/>
          <w:b w:val="0"/>
          <w:bCs w:val="0"/>
          <w:lang w:val="de-DE" w:eastAsia="de-DE"/>
        </w:rPr>
        <w:commentReference w:id="614"/>
      </w:r>
      <w:r w:rsidR="006A1AB5">
        <w:rPr>
          <w:rStyle w:val="CommentReference"/>
          <w:rFonts w:ascii="Times New Roman" w:hAnsi="Times New Roman" w:cs="Times New Roman"/>
          <w:b w:val="0"/>
          <w:bCs w:val="0"/>
          <w:lang w:val="de-DE" w:eastAsia="de-DE"/>
        </w:rPr>
        <w:commentReference w:id="613"/>
      </w:r>
      <w:bookmarkEnd w:id="611"/>
    </w:p>
    <w:p w14:paraId="57EE4B10" w14:textId="5A0D0BDC" w:rsidR="00CF03B8" w:rsidRDefault="00CF03B8" w:rsidP="001832D0">
      <w:pPr>
        <w:spacing w:after="120"/>
        <w:jc w:val="both"/>
      </w:pPr>
      <w:r>
        <w:t xml:space="preserve">Work presented here stands as the first combined performances and energy results </w:t>
      </w:r>
      <w:r w:rsidR="00762BC4">
        <w:t>for UEABS. Also</w:t>
      </w:r>
      <w:r w:rsidR="0020334F">
        <w:t>, it presents</w:t>
      </w:r>
      <w:r w:rsidR="00762BC4">
        <w:t xml:space="preserve"> a detailed energy study has been conducted on </w:t>
      </w:r>
      <w:proofErr w:type="spellStart"/>
      <w:ins w:id="615" w:author="Victor Cameo" w:date="2018-01-05T17:09:00Z">
        <w:r w:rsidR="00CE45D3">
          <w:t>Frioul</w:t>
        </w:r>
        <w:proofErr w:type="spellEnd"/>
        <w:r w:rsidR="00CE45D3">
          <w:t>-PCP</w:t>
        </w:r>
      </w:ins>
      <w:r w:rsidR="00762BC4">
        <w:t>.</w:t>
      </w:r>
      <w:r w:rsidR="0020334F">
        <w:t xml:space="preserve"> </w:t>
      </w:r>
      <w:r w:rsidR="00417EB4">
        <w:t xml:space="preserve">It started to explore </w:t>
      </w:r>
      <w:r w:rsidR="002D64FF">
        <w:t>possib</w:t>
      </w:r>
      <w:r w:rsidR="004A7E3C">
        <w:t>i</w:t>
      </w:r>
      <w:r w:rsidR="002D64FF">
        <w:t>l</w:t>
      </w:r>
      <w:r w:rsidR="004A7E3C">
        <w:t>ities</w:t>
      </w:r>
      <w:r w:rsidR="00417EB4">
        <w:t xml:space="preserve"> available with new energy software and hardware.</w:t>
      </w:r>
    </w:p>
    <w:p w14:paraId="0E9BF625" w14:textId="0C3285B3" w:rsidR="00A07F11" w:rsidRPr="00FA6092" w:rsidRDefault="00762BC4" w:rsidP="001832D0">
      <w:pPr>
        <w:spacing w:after="120"/>
        <w:jc w:val="both"/>
      </w:pPr>
      <w:r>
        <w:lastRenderedPageBreak/>
        <w:t>Most of code</w:t>
      </w:r>
      <w:r w:rsidR="004A7E3C">
        <w:t>s</w:t>
      </w:r>
      <w:r>
        <w:t xml:space="preserve"> of the </w:t>
      </w:r>
      <w:r w:rsidR="0020334F">
        <w:t xml:space="preserve">PRACE benchmark </w:t>
      </w:r>
      <w:r>
        <w:t>suite have been run</w:t>
      </w:r>
      <w:r w:rsidR="0020334F">
        <w:t xml:space="preserve"> but there is still code, test cases, platform combinations missing. </w:t>
      </w:r>
      <w:r w:rsidR="00417EB4">
        <w:t>Such work</w:t>
      </w:r>
      <w:r w:rsidR="0020334F">
        <w:t xml:space="preserve"> suite</w:t>
      </w:r>
      <w:r w:rsidR="00417EB4">
        <w:t>s</w:t>
      </w:r>
      <w:r w:rsidR="0020334F">
        <w:t xml:space="preserve"> well the</w:t>
      </w:r>
      <w:r w:rsidR="00417EB4">
        <w:t xml:space="preserve"> PRACE WP7 </w:t>
      </w:r>
      <w:r w:rsidR="0020334F">
        <w:t>5IP task on application performance that aims at merging standard and accelerated UEABS.</w:t>
      </w:r>
    </w:p>
    <w:sectPr w:rsidR="00A07F11" w:rsidRPr="00FA6092" w:rsidSect="002E7A38">
      <w:headerReference w:type="default" r:id="rId28"/>
      <w:footerReference w:type="default" r:id="rId29"/>
      <w:type w:val="oddPage"/>
      <w:pgSz w:w="11906" w:h="16838" w:code="9"/>
      <w:pgMar w:top="1418" w:right="1418" w:bottom="1134" w:left="1418" w:header="709" w:footer="709" w:gutter="0"/>
      <w:pgNumType w:start="1"/>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Victor Cameo" w:date="2017-12-23T16:17:00Z" w:initials="VC">
    <w:p w14:paraId="2BE8DF9C" w14:textId="1B82C8C1" w:rsidR="007D6114" w:rsidRPr="00CA3A58" w:rsidRDefault="007D6114">
      <w:pPr>
        <w:pStyle w:val="CommentText"/>
        <w:rPr>
          <w:lang w:val="en-US"/>
        </w:rPr>
      </w:pPr>
      <w:r>
        <w:rPr>
          <w:rStyle w:val="CommentReference"/>
        </w:rPr>
        <w:annotationRef/>
      </w:r>
      <w:r w:rsidRPr="00CA3A58">
        <w:rPr>
          <w:lang w:val="en-US"/>
        </w:rPr>
        <w:t>Missing contributors</w:t>
      </w:r>
    </w:p>
  </w:comment>
  <w:comment w:id="271" w:author="Victor Cameo" w:date="2018-01-04T11:17:00Z" w:initials="VC">
    <w:p w14:paraId="106763A0" w14:textId="7C3A000F" w:rsidR="007D6114" w:rsidRDefault="007D6114">
      <w:pPr>
        <w:pStyle w:val="CommentText"/>
      </w:pPr>
      <w:r>
        <w:rPr>
          <w:rStyle w:val="CommentReference"/>
        </w:rPr>
        <w:annotationRef/>
      </w:r>
      <w:proofErr w:type="spellStart"/>
      <w:r>
        <w:t>Shorten</w:t>
      </w:r>
      <w:proofErr w:type="spellEnd"/>
      <w:r>
        <w:t xml:space="preserve"> </w:t>
      </w:r>
      <w:proofErr w:type="spellStart"/>
      <w:r>
        <w:t>description</w:t>
      </w:r>
      <w:proofErr w:type="spellEnd"/>
      <w:r>
        <w:t xml:space="preserve"> in </w:t>
      </w:r>
      <w:proofErr w:type="spellStart"/>
      <w:r>
        <w:t>the</w:t>
      </w:r>
      <w:proofErr w:type="spellEnd"/>
      <w:r>
        <w:t xml:space="preserve"> </w:t>
      </w:r>
      <w:proofErr w:type="spellStart"/>
      <w:r>
        <w:t>list</w:t>
      </w:r>
      <w:proofErr w:type="spellEnd"/>
    </w:p>
  </w:comment>
  <w:comment w:id="272" w:author="Victor Cameo" w:date="2018-01-04T11:18:00Z" w:initials="VC">
    <w:p w14:paraId="1DCF0C27" w14:textId="2CCC6601" w:rsidR="007D6114" w:rsidRDefault="007D6114">
      <w:pPr>
        <w:pStyle w:val="CommentText"/>
      </w:pPr>
      <w:r>
        <w:rPr>
          <w:rStyle w:val="CommentReference"/>
        </w:rPr>
        <w:annotationRef/>
      </w:r>
      <w:r>
        <w:t xml:space="preserve">Add </w:t>
      </w:r>
      <w:proofErr w:type="spellStart"/>
      <w:r>
        <w:t>colons</w:t>
      </w:r>
      <w:proofErr w:type="spellEnd"/>
      <w:r>
        <w:t xml:space="preserve"> </w:t>
      </w:r>
      <w:proofErr w:type="spellStart"/>
      <w:r>
        <w:t>Figure</w:t>
      </w:r>
      <w:proofErr w:type="spellEnd"/>
      <w:r>
        <w:t xml:space="preserve"> </w:t>
      </w:r>
      <w:proofErr w:type="gramStart"/>
      <w:r>
        <w:t>1:…</w:t>
      </w:r>
      <w:proofErr w:type="gramEnd"/>
    </w:p>
  </w:comment>
  <w:comment w:id="332" w:author="Victor Cameo" w:date="2018-01-04T11:23:00Z" w:initials="VC">
    <w:p w14:paraId="4ED95F6E" w14:textId="6B73C04A" w:rsidR="007D6114" w:rsidRDefault="007D6114">
      <w:pPr>
        <w:pStyle w:val="CommentText"/>
      </w:pPr>
      <w:r>
        <w:rPr>
          <w:rStyle w:val="CommentReference"/>
        </w:rPr>
        <w:annotationRef/>
      </w:r>
      <w:proofErr w:type="spellStart"/>
      <w:r>
        <w:t>Jpovh</w:t>
      </w:r>
      <w:proofErr w:type="spellEnd"/>
      <w:r>
        <w:t>;</w:t>
      </w:r>
      <w:r w:rsidRPr="00026A46">
        <w:rPr>
          <w:rStyle w:val="CommentReference"/>
        </w:rPr>
        <w:t xml:space="preserve"> </w:t>
      </w:r>
      <w:r>
        <w:rPr>
          <w:rStyle w:val="CommentReference"/>
        </w:rPr>
        <w:annotationRef/>
      </w:r>
      <w:r>
        <w:rPr>
          <w:noProof/>
        </w:rPr>
        <w:t>Please mention the main observations/findings /results obtianed in the main part of the deliverable.</w:t>
      </w:r>
    </w:p>
  </w:comment>
  <w:comment w:id="337" w:author="Victor Cameo" w:date="2018-01-04T09:11:00Z" w:initials="VC">
    <w:p w14:paraId="15BC681D" w14:textId="2738FD40" w:rsidR="007D6114" w:rsidRDefault="007D6114">
      <w:pPr>
        <w:pStyle w:val="CommentText"/>
      </w:pPr>
      <w:r>
        <w:rPr>
          <w:rStyle w:val="CommentReference"/>
        </w:rPr>
        <w:annotationRef/>
      </w:r>
      <w:proofErr w:type="spellStart"/>
      <w:r>
        <w:t>And</w:t>
      </w:r>
      <w:proofErr w:type="spellEnd"/>
      <w:r>
        <w:t xml:space="preserve"> </w:t>
      </w:r>
      <w:proofErr w:type="spellStart"/>
      <w:r>
        <w:t>energy</w:t>
      </w:r>
      <w:proofErr w:type="spellEnd"/>
      <w:r>
        <w:t xml:space="preserve"> </w:t>
      </w:r>
      <w:proofErr w:type="spellStart"/>
      <w:r>
        <w:t>and</w:t>
      </w:r>
      <w:proofErr w:type="spellEnd"/>
      <w:r>
        <w:t xml:space="preserve"> </w:t>
      </w:r>
      <w:proofErr w:type="spellStart"/>
      <w:r>
        <w:t>ueabs</w:t>
      </w:r>
      <w:proofErr w:type="spellEnd"/>
    </w:p>
  </w:comment>
  <w:comment w:id="338" w:author="Victor Cameo" w:date="2018-01-04T11:33:00Z" w:initials="VC">
    <w:p w14:paraId="77FAC348" w14:textId="7B508730" w:rsidR="007D6114" w:rsidRPr="00C642D6" w:rsidRDefault="007D6114" w:rsidP="0001100A">
      <w:pPr>
        <w:spacing w:after="120"/>
        <w:jc w:val="both"/>
      </w:pPr>
      <w:r>
        <w:rPr>
          <w:rStyle w:val="CommentReference"/>
        </w:rPr>
        <w:annotationRef/>
      </w:r>
      <w:proofErr w:type="spellStart"/>
      <w:r>
        <w:t>Jpohv</w:t>
      </w:r>
      <w:proofErr w:type="spellEnd"/>
      <w:r>
        <w:t>: Here you should also shortly introduced all three PCP clusters and list the main results/findings obtained within this deliverable.</w:t>
      </w:r>
    </w:p>
    <w:p w14:paraId="600FD690" w14:textId="5AA733A5" w:rsidR="007D6114" w:rsidRPr="0001100A" w:rsidRDefault="007D6114">
      <w:pPr>
        <w:pStyle w:val="CommentText"/>
        <w:rPr>
          <w:lang w:val="en-GB"/>
        </w:rPr>
      </w:pPr>
    </w:p>
  </w:comment>
  <w:comment w:id="348" w:author="Victor Cameo" w:date="2018-01-04T11:37:00Z" w:initials="VC">
    <w:p w14:paraId="0A10BE57" w14:textId="78627C38" w:rsidR="007D6114" w:rsidRDefault="007D6114">
      <w:pPr>
        <w:pStyle w:val="CommentText"/>
      </w:pPr>
      <w:r>
        <w:rPr>
          <w:rStyle w:val="CommentReference"/>
        </w:rPr>
        <w:annotationRef/>
      </w:r>
      <w:proofErr w:type="spellStart"/>
      <w:r>
        <w:t>Nane</w:t>
      </w:r>
      <w:proofErr w:type="spellEnd"/>
      <w:r>
        <w:t xml:space="preserve"> </w:t>
      </w:r>
      <w:proofErr w:type="spellStart"/>
      <w:r>
        <w:t>pCP</w:t>
      </w:r>
      <w:proofErr w:type="spellEnd"/>
      <w:r>
        <w:t xml:space="preserve"> </w:t>
      </w:r>
      <w:proofErr w:type="spellStart"/>
      <w:r>
        <w:t>prototypes</w:t>
      </w:r>
      <w:proofErr w:type="spellEnd"/>
      <w:r>
        <w:t xml:space="preserve"> </w:t>
      </w:r>
      <w:proofErr w:type="spellStart"/>
      <w:r>
        <w:t>and</w:t>
      </w:r>
      <w:proofErr w:type="spellEnd"/>
      <w:r>
        <w:t xml:space="preserve"> stick tot he </w:t>
      </w:r>
      <w:proofErr w:type="spellStart"/>
      <w:r>
        <w:t>name</w:t>
      </w:r>
      <w:proofErr w:type="spellEnd"/>
    </w:p>
  </w:comment>
  <w:comment w:id="349" w:author="Victor Cameo" w:date="2018-01-04T11:34:00Z" w:initials="VC">
    <w:p w14:paraId="102E56F3" w14:textId="3D05AF21" w:rsidR="007D6114" w:rsidRDefault="007D6114">
      <w:pPr>
        <w:pStyle w:val="CommentText"/>
      </w:pPr>
      <w:r>
        <w:rPr>
          <w:rStyle w:val="CommentReference"/>
        </w:rPr>
        <w:annotationRef/>
      </w:r>
      <w:proofErr w:type="spellStart"/>
      <w:r>
        <w:t>Jpohv</w:t>
      </w:r>
      <w:proofErr w:type="spellEnd"/>
      <w:r>
        <w:t xml:space="preserve"> </w:t>
      </w:r>
      <w:r>
        <w:rPr>
          <w:rStyle w:val="CommentReference"/>
        </w:rPr>
        <w:annotationRef/>
      </w:r>
      <w:r>
        <w:rPr>
          <w:noProof/>
        </w:rPr>
        <w:t>Is this a sepatrate project? I understand that this was part of WP7 activity?</w:t>
      </w:r>
    </w:p>
  </w:comment>
  <w:comment w:id="354" w:author="Thomas Eickermann" w:date="2017-12-28T18:23:00Z" w:initials="TE">
    <w:p w14:paraId="3DB9EC00" w14:textId="39712C5E" w:rsidR="007D6114" w:rsidRPr="00E061FA" w:rsidRDefault="007D6114">
      <w:pPr>
        <w:pStyle w:val="CommentText"/>
        <w:rPr>
          <w:lang w:val="en-US"/>
        </w:rPr>
      </w:pPr>
      <w:r>
        <w:rPr>
          <w:rStyle w:val="CommentReference"/>
        </w:rPr>
        <w:annotationRef/>
      </w:r>
      <w:r w:rsidRPr="00E061FA">
        <w:rPr>
          <w:lang w:val="en-US"/>
        </w:rPr>
        <w:t xml:space="preserve">For MS33 and D7.7, I suggest replacing </w:t>
      </w:r>
      <w:r>
        <w:rPr>
          <w:lang w:val="en-US"/>
        </w:rPr>
        <w:t>“redaction” by “compilation” or “writing”</w:t>
      </w:r>
    </w:p>
  </w:comment>
  <w:comment w:id="357" w:author="Victor Cameo" w:date="2018-01-04T19:21:00Z" w:initials="VC">
    <w:p w14:paraId="7F5D8C1E" w14:textId="5F3CD00A" w:rsidR="007D6114" w:rsidRDefault="007D6114">
      <w:pPr>
        <w:pStyle w:val="CommentText"/>
      </w:pPr>
      <w:r>
        <w:rPr>
          <w:rStyle w:val="CommentReference"/>
        </w:rPr>
        <w:annotationRef/>
      </w:r>
      <w:r>
        <w:t xml:space="preserve">NAMING </w:t>
      </w:r>
      <w:proofErr w:type="spellStart"/>
      <w:r>
        <w:t>of</w:t>
      </w:r>
      <w:proofErr w:type="spellEnd"/>
      <w:r>
        <w:t xml:space="preserve"> </w:t>
      </w:r>
      <w:proofErr w:type="spellStart"/>
      <w:r>
        <w:t>machines</w:t>
      </w:r>
      <w:proofErr w:type="spellEnd"/>
    </w:p>
  </w:comment>
  <w:comment w:id="359" w:author="Victor Cameo" w:date="2018-01-04T09:26:00Z" w:initials="VC">
    <w:p w14:paraId="458ACD23" w14:textId="273C9EE3" w:rsidR="007D6114" w:rsidRDefault="007D6114">
      <w:pPr>
        <w:pStyle w:val="CommentText"/>
      </w:pPr>
      <w:r>
        <w:rPr>
          <w:rStyle w:val="CommentReference"/>
        </w:rPr>
        <w:annotationRef/>
      </w:r>
      <w:r>
        <w:t xml:space="preserve">Add </w:t>
      </w:r>
      <w:proofErr w:type="spellStart"/>
      <w:r>
        <w:t>ref</w:t>
      </w:r>
      <w:proofErr w:type="spellEnd"/>
    </w:p>
  </w:comment>
  <w:comment w:id="358" w:author="Thomas Eickermann" w:date="2017-12-28T18:34:00Z" w:initials="TE">
    <w:p w14:paraId="2038A0E5" w14:textId="7DD0D716" w:rsidR="007D6114" w:rsidRPr="006652A0" w:rsidRDefault="007D6114">
      <w:pPr>
        <w:pStyle w:val="CommentText"/>
        <w:rPr>
          <w:lang w:val="en-US"/>
        </w:rPr>
      </w:pPr>
      <w:r>
        <w:rPr>
          <w:rStyle w:val="CommentReference"/>
        </w:rPr>
        <w:annotationRef/>
      </w:r>
      <w:r w:rsidRPr="006652A0">
        <w:rPr>
          <w:lang w:val="en-US"/>
        </w:rPr>
        <w:t>Rev</w:t>
      </w:r>
      <w:r>
        <w:rPr>
          <w:lang w:val="en-US"/>
        </w:rPr>
        <w:t xml:space="preserve">iewers will appreciate a </w:t>
      </w:r>
      <w:proofErr w:type="gramStart"/>
      <w:r>
        <w:rPr>
          <w:lang w:val="en-US"/>
        </w:rPr>
        <w:t>plan for the future</w:t>
      </w:r>
      <w:proofErr w:type="gramEnd"/>
      <w:r>
        <w:rPr>
          <w:lang w:val="en-US"/>
        </w:rPr>
        <w:t xml:space="preserve"> rather than explanations/complaints why things did not </w:t>
      </w:r>
      <w:r>
        <w:rPr>
          <w:rStyle w:val="CommentReference"/>
        </w:rPr>
        <w:annotationRef/>
      </w:r>
      <w:r>
        <w:rPr>
          <w:lang w:val="en-US"/>
        </w:rPr>
        <w:t>work as planned.</w:t>
      </w:r>
      <w:r w:rsidRPr="006652A0">
        <w:rPr>
          <w:lang w:val="en-US"/>
        </w:rPr>
        <w:t xml:space="preserve"> </w:t>
      </w:r>
    </w:p>
  </w:comment>
  <w:comment w:id="367" w:author="Victor Cameo" w:date="2018-01-04T19:22:00Z" w:initials="VC">
    <w:p w14:paraId="42CD6B41" w14:textId="5D987AB9" w:rsidR="007D6114" w:rsidRDefault="007D6114" w:rsidP="00D8176E">
      <w:pPr>
        <w:pStyle w:val="CommentText"/>
      </w:pPr>
      <w:r>
        <w:rPr>
          <w:rStyle w:val="CommentReference"/>
        </w:rPr>
        <w:annotationRef/>
      </w:r>
      <w:r>
        <w:rPr>
          <w:noProof/>
        </w:rPr>
        <w:t xml:space="preserve">Jpovh </w:t>
      </w:r>
      <w:r>
        <w:rPr>
          <w:rStyle w:val="CommentReference"/>
        </w:rPr>
        <w:annotationRef/>
      </w:r>
      <w:r>
        <w:rPr>
          <w:noProof/>
        </w:rPr>
        <w:t>I suggest that you introduce in introduction all three machines and then use unified names (acronyms) for them througout the document</w:t>
      </w:r>
    </w:p>
    <w:p w14:paraId="2CED42EF" w14:textId="252DA364" w:rsidR="007D6114" w:rsidRDefault="007D6114">
      <w:pPr>
        <w:pStyle w:val="CommentText"/>
      </w:pPr>
    </w:p>
  </w:comment>
  <w:comment w:id="369" w:author="Victor Cameo" w:date="2018-01-04T19:22:00Z" w:initials="VC">
    <w:p w14:paraId="6DC5954C" w14:textId="77777777" w:rsidR="007D6114" w:rsidRDefault="007D6114" w:rsidP="008C34BD">
      <w:pPr>
        <w:rPr>
          <w:szCs w:val="22"/>
        </w:rPr>
      </w:pPr>
      <w:r>
        <w:rPr>
          <w:rStyle w:val="CommentReference"/>
        </w:rPr>
        <w:annotationRef/>
      </w:r>
      <w:r>
        <w:rPr>
          <w:rStyle w:val="CommentReference"/>
        </w:rPr>
        <w:annotationRef/>
      </w:r>
      <w:r>
        <w:rPr>
          <w:noProof/>
        </w:rPr>
        <w:t>Please explain how this hardware is related to tje hardware described in the previous paragraph: "</w:t>
      </w:r>
      <w:r w:rsidRPr="00D4361B">
        <w:rPr>
          <w:szCs w:val="22"/>
        </w:rPr>
        <w:t xml:space="preserve">It is made of 76 Bull </w:t>
      </w:r>
      <w:proofErr w:type="spellStart"/>
      <w:r w:rsidRPr="00D4361B">
        <w:rPr>
          <w:szCs w:val="22"/>
        </w:rPr>
        <w:t>Sequana</w:t>
      </w:r>
      <w:proofErr w:type="spellEnd"/>
      <w:r>
        <w:rPr>
          <w:szCs w:val="22"/>
        </w:rPr>
        <w:t xml:space="preserve"> X1210 blades, each including 3t</w:t>
      </w:r>
      <w:r w:rsidRPr="00D4361B">
        <w:rPr>
          <w:szCs w:val="22"/>
        </w:rPr>
        <w:t xml:space="preserve"> Xeon Phi KNL nodes. It totals a theoretical peak performance of 465 </w:t>
      </w:r>
      <w:proofErr w:type="spellStart"/>
      <w:r w:rsidRPr="00D4361B">
        <w:rPr>
          <w:szCs w:val="22"/>
        </w:rPr>
        <w:t>Tflop</w:t>
      </w:r>
      <w:proofErr w:type="spellEnd"/>
      <w:r w:rsidRPr="00D4361B">
        <w:rPr>
          <w:szCs w:val="22"/>
        </w:rPr>
        <w:t xml:space="preserve">/s with an estimated consumption of </w:t>
      </w:r>
      <w:r>
        <w:rPr>
          <w:szCs w:val="22"/>
        </w:rPr>
        <w:t>82</w:t>
      </w:r>
      <w:r w:rsidRPr="00D4361B">
        <w:rPr>
          <w:szCs w:val="22"/>
        </w:rPr>
        <w:t>kW</w:t>
      </w:r>
      <w:r>
        <w:rPr>
          <w:rStyle w:val="FootnoteReference"/>
          <w:szCs w:val="22"/>
        </w:rPr>
        <w:footnoteRef/>
      </w:r>
      <w:r>
        <w:rPr>
          <w:noProof/>
          <w:szCs w:val="22"/>
        </w:rPr>
        <w:t>"</w:t>
      </w:r>
    </w:p>
    <w:p w14:paraId="13B59AA3" w14:textId="38FA1A09" w:rsidR="007D6114" w:rsidRPr="008C34BD" w:rsidRDefault="007D6114">
      <w:pPr>
        <w:pStyle w:val="CommentText"/>
        <w:rPr>
          <w:lang w:val="en-GB"/>
        </w:rPr>
      </w:pPr>
    </w:p>
  </w:comment>
  <w:comment w:id="374" w:author="Victor Cameo" w:date="2018-01-04T19:23:00Z" w:initials="VC">
    <w:p w14:paraId="3936AB60" w14:textId="5BE3EFDE" w:rsidR="007D6114" w:rsidRDefault="007D6114">
      <w:pPr>
        <w:pStyle w:val="CommentText"/>
      </w:pPr>
      <w:r>
        <w:rPr>
          <w:rStyle w:val="CommentReference"/>
        </w:rPr>
        <w:annotationRef/>
      </w:r>
      <w:proofErr w:type="spellStart"/>
      <w:r>
        <w:t>Naming</w:t>
      </w:r>
      <w:proofErr w:type="spellEnd"/>
      <w:r>
        <w:t xml:space="preserve"> </w:t>
      </w:r>
      <w:proofErr w:type="spellStart"/>
      <w:r>
        <w:t>unification</w:t>
      </w:r>
      <w:proofErr w:type="spellEnd"/>
    </w:p>
  </w:comment>
  <w:comment w:id="376" w:author="Thomas Eickermann" w:date="2017-12-28T18:43:00Z" w:initials="TE">
    <w:p w14:paraId="1AB39FDC" w14:textId="30F23E1F" w:rsidR="007D6114" w:rsidRPr="00773257" w:rsidRDefault="007D6114">
      <w:pPr>
        <w:pStyle w:val="CommentText"/>
        <w:rPr>
          <w:lang w:val="en-US"/>
        </w:rPr>
      </w:pPr>
      <w:r>
        <w:rPr>
          <w:rStyle w:val="CommentReference"/>
        </w:rPr>
        <w:annotationRef/>
      </w:r>
      <w:proofErr w:type="gramStart"/>
      <w:r w:rsidRPr="00773257">
        <w:rPr>
          <w:lang w:val="en-US"/>
        </w:rPr>
        <w:t>Also</w:t>
      </w:r>
      <w:proofErr w:type="gramEnd"/>
      <w:r w:rsidRPr="00773257">
        <w:rPr>
          <w:lang w:val="en-US"/>
        </w:rPr>
        <w:t xml:space="preserve"> known as full fat tree</w:t>
      </w:r>
    </w:p>
  </w:comment>
  <w:comment w:id="380" w:author="Thomas Eickermann" w:date="2017-12-28T21:20:00Z" w:initials="TE">
    <w:p w14:paraId="4FDDF2CA" w14:textId="624D0ED2" w:rsidR="007D6114" w:rsidRPr="0046675D" w:rsidRDefault="007D6114">
      <w:pPr>
        <w:pStyle w:val="CommentText"/>
        <w:rPr>
          <w:lang w:val="en-US"/>
        </w:rPr>
      </w:pPr>
      <w:r>
        <w:rPr>
          <w:rStyle w:val="CommentReference"/>
        </w:rPr>
        <w:annotationRef/>
      </w:r>
      <w:r w:rsidRPr="0046675D">
        <w:rPr>
          <w:lang w:val="en-US"/>
        </w:rPr>
        <w:t xml:space="preserve">The tables in this section need a </w:t>
      </w:r>
      <w:proofErr w:type="spellStart"/>
      <w:r w:rsidRPr="0046675D">
        <w:rPr>
          <w:lang w:val="en-US"/>
        </w:rPr>
        <w:t>thourough</w:t>
      </w:r>
      <w:proofErr w:type="spellEnd"/>
      <w:r w:rsidRPr="0046675D">
        <w:rPr>
          <w:lang w:val="en-US"/>
        </w:rPr>
        <w:t xml:space="preserve"> editorial review – please see me review report for details.</w:t>
      </w:r>
    </w:p>
  </w:comment>
  <w:comment w:id="382" w:author="Victor Cameo" w:date="2017-12-23T08:38:00Z" w:initials="VC">
    <w:p w14:paraId="502EB3E4" w14:textId="63791260" w:rsidR="007D6114" w:rsidRPr="00CA3A58" w:rsidRDefault="007D6114">
      <w:pPr>
        <w:pStyle w:val="CommentText"/>
        <w:rPr>
          <w:lang w:val="en-US"/>
        </w:rPr>
      </w:pPr>
      <w:r>
        <w:rPr>
          <w:rStyle w:val="CommentReference"/>
        </w:rPr>
        <w:annotationRef/>
      </w:r>
      <w:r w:rsidRPr="00CA3A58">
        <w:rPr>
          <w:lang w:val="en-US"/>
        </w:rPr>
        <w:t>To be updated adding GPU results</w:t>
      </w:r>
    </w:p>
  </w:comment>
  <w:comment w:id="391" w:author="Thomas Eickermann" w:date="2017-12-28T21:11:00Z" w:initials="TE">
    <w:p w14:paraId="24B43F7C" w14:textId="1C8F2E08" w:rsidR="007D6114" w:rsidRPr="0046675D" w:rsidRDefault="007D6114">
      <w:pPr>
        <w:pStyle w:val="CommentText"/>
        <w:rPr>
          <w:lang w:val="en-US"/>
        </w:rPr>
      </w:pPr>
      <w:r>
        <w:rPr>
          <w:rStyle w:val="CommentReference"/>
        </w:rPr>
        <w:annotationRef/>
      </w:r>
      <w:r w:rsidRPr="0046675D">
        <w:rPr>
          <w:lang w:val="en-US"/>
        </w:rPr>
        <w:t xml:space="preserve">Please format the tables consistently. </w:t>
      </w:r>
      <w:r>
        <w:rPr>
          <w:lang w:val="en-US"/>
        </w:rPr>
        <w:t>This simplifies comparisons and provides the impression, that the activities have been coordinated.</w:t>
      </w:r>
    </w:p>
  </w:comment>
  <w:comment w:id="394" w:author="Thomas Eickermann" w:date="2017-12-28T21:10:00Z" w:initials="TE">
    <w:p w14:paraId="28D61793" w14:textId="7C3552BE" w:rsidR="007D6114" w:rsidRPr="0046675D" w:rsidRDefault="007D6114">
      <w:pPr>
        <w:pStyle w:val="CommentText"/>
        <w:rPr>
          <w:lang w:val="en-US"/>
        </w:rPr>
      </w:pPr>
      <w:r>
        <w:rPr>
          <w:rStyle w:val="CommentReference"/>
        </w:rPr>
        <w:annotationRef/>
      </w:r>
      <w:r w:rsidRPr="0046675D">
        <w:rPr>
          <w:lang w:val="en-US"/>
        </w:rPr>
        <w:t>To be added</w:t>
      </w:r>
    </w:p>
  </w:comment>
  <w:comment w:id="521" w:author="Thomas Eickermann" w:date="2017-12-28T21:15:00Z" w:initials="TE">
    <w:p w14:paraId="3BE5A4DA" w14:textId="1D83D619" w:rsidR="007D6114" w:rsidRPr="0046675D" w:rsidRDefault="007D6114">
      <w:pPr>
        <w:pStyle w:val="CommentText"/>
        <w:rPr>
          <w:lang w:val="en-US"/>
        </w:rPr>
      </w:pPr>
      <w:r>
        <w:rPr>
          <w:lang w:val="en-US"/>
        </w:rPr>
        <w:t xml:space="preserve">Any results from </w:t>
      </w:r>
      <w:r>
        <w:rPr>
          <w:rStyle w:val="CommentReference"/>
        </w:rPr>
        <w:annotationRef/>
      </w:r>
      <w:r>
        <w:rPr>
          <w:lang w:val="en-US"/>
        </w:rPr>
        <w:t>DAVIDE and a Second test case?</w:t>
      </w:r>
    </w:p>
  </w:comment>
  <w:comment w:id="523" w:author="Victor Cameo" w:date="2018-01-08T17:36:00Z" w:initials="VC">
    <w:p w14:paraId="771555B3" w14:textId="0D34C39D" w:rsidR="007D6114" w:rsidRDefault="007D6114">
      <w:pPr>
        <w:pStyle w:val="CommentText"/>
      </w:pPr>
      <w:r>
        <w:rPr>
          <w:rStyle w:val="CommentReference"/>
        </w:rPr>
        <w:annotationRef/>
      </w:r>
      <w:proofErr w:type="spellStart"/>
      <w:r>
        <w:t>Missing</w:t>
      </w:r>
      <w:proofErr w:type="spellEnd"/>
      <w:r>
        <w:t xml:space="preserve"> </w:t>
      </w:r>
      <w:proofErr w:type="spellStart"/>
      <w:r>
        <w:t>comments</w:t>
      </w:r>
      <w:proofErr w:type="spellEnd"/>
    </w:p>
  </w:comment>
  <w:comment w:id="542" w:author="Victor Cameo" w:date="2017-12-23T12:03:00Z" w:initials="VC">
    <w:p w14:paraId="631BF842" w14:textId="53CC4A9A" w:rsidR="007D6114" w:rsidRPr="00CA3A58" w:rsidRDefault="007D6114">
      <w:pPr>
        <w:pStyle w:val="CommentText"/>
        <w:rPr>
          <w:lang w:val="en-US"/>
        </w:rPr>
      </w:pPr>
      <w:r>
        <w:rPr>
          <w:rStyle w:val="CommentReference"/>
        </w:rPr>
        <w:annotationRef/>
      </w:r>
      <w:r w:rsidRPr="00CA3A58">
        <w:rPr>
          <w:lang w:val="en-US"/>
        </w:rPr>
        <w:t xml:space="preserve">NAMD figures time to sol </w:t>
      </w:r>
      <w:proofErr w:type="gramStart"/>
      <w:r w:rsidRPr="00CA3A58">
        <w:rPr>
          <w:lang w:val="en-US"/>
        </w:rPr>
        <w:t>good ?</w:t>
      </w:r>
      <w:proofErr w:type="gramEnd"/>
      <w:r w:rsidRPr="00CA3A58">
        <w:rPr>
          <w:lang w:val="en-US"/>
        </w:rPr>
        <w:t xml:space="preserve"> ask </w:t>
      </w:r>
      <w:proofErr w:type="spellStart"/>
      <w:r w:rsidRPr="00CA3A58">
        <w:rPr>
          <w:lang w:val="en-US"/>
        </w:rPr>
        <w:t>dimiris</w:t>
      </w:r>
      <w:proofErr w:type="spellEnd"/>
    </w:p>
  </w:comment>
  <w:comment w:id="587" w:author="Victor Cameo" w:date="2017-12-21T18:04:00Z" w:initials="VC">
    <w:p w14:paraId="201014D3" w14:textId="09A394A9" w:rsidR="007D6114" w:rsidRPr="0046675D" w:rsidRDefault="007D6114">
      <w:pPr>
        <w:pStyle w:val="CommentText"/>
        <w:rPr>
          <w:lang w:val="en-US"/>
        </w:rPr>
      </w:pPr>
      <w:r>
        <w:rPr>
          <w:rStyle w:val="CommentReference"/>
        </w:rPr>
        <w:annotationRef/>
      </w:r>
      <w:r w:rsidRPr="0046675D">
        <w:rPr>
          <w:lang w:val="en-US"/>
        </w:rPr>
        <w:t>TODO</w:t>
      </w:r>
    </w:p>
  </w:comment>
  <w:comment w:id="593" w:author="Thomas Eickermann" w:date="2017-12-28T21:56:00Z" w:initials="TE">
    <w:p w14:paraId="3C6C2122" w14:textId="17061734" w:rsidR="007D6114" w:rsidRPr="00060A69" w:rsidRDefault="007D6114">
      <w:pPr>
        <w:pStyle w:val="CommentText"/>
        <w:rPr>
          <w:lang w:val="en-US"/>
        </w:rPr>
      </w:pPr>
      <w:r>
        <w:rPr>
          <w:rStyle w:val="CommentReference"/>
        </w:rPr>
        <w:annotationRef/>
      </w:r>
      <w:r w:rsidRPr="00060A69">
        <w:rPr>
          <w:lang w:val="en-US"/>
        </w:rPr>
        <w:t xml:space="preserve">Otherwise </w:t>
      </w:r>
      <w:r>
        <w:rPr>
          <w:lang w:val="en-US"/>
        </w:rPr>
        <w:t>i</w:t>
      </w:r>
      <w:r w:rsidRPr="001473CB">
        <w:rPr>
          <w:lang w:val="en-US"/>
        </w:rPr>
        <w:t xml:space="preserve">t is not clear how this relates to the </w:t>
      </w:r>
      <w:r>
        <w:rPr>
          <w:lang w:val="en-US"/>
        </w:rPr>
        <w:t>objective of this Deliverable/activity to assess energy-to-solution of the PCP-prototypes</w:t>
      </w:r>
    </w:p>
  </w:comment>
  <w:comment w:id="597" w:author="Thomas Eickermann" w:date="2017-12-28T21:44:00Z" w:initials="TE">
    <w:p w14:paraId="595987D5" w14:textId="27332AAD" w:rsidR="007D6114" w:rsidRPr="00FC60B9" w:rsidRDefault="007D6114">
      <w:pPr>
        <w:pStyle w:val="CommentText"/>
        <w:rPr>
          <w:lang w:val="en-US"/>
        </w:rPr>
      </w:pPr>
      <w:r>
        <w:rPr>
          <w:rStyle w:val="CommentReference"/>
        </w:rPr>
        <w:annotationRef/>
      </w:r>
      <w:r w:rsidRPr="00FC60B9">
        <w:rPr>
          <w:lang w:val="en-US"/>
        </w:rPr>
        <w:t>Above, you write 3d – please capitalize (or not) cons</w:t>
      </w:r>
      <w:r>
        <w:rPr>
          <w:lang w:val="en-US"/>
        </w:rPr>
        <w:t>istently.</w:t>
      </w:r>
    </w:p>
  </w:comment>
  <w:comment w:id="600" w:author="Thomas Eickermann" w:date="2017-12-28T21:53:00Z" w:initials="TE">
    <w:p w14:paraId="6361851F" w14:textId="24150AA6" w:rsidR="007D6114" w:rsidRPr="00DF62B7" w:rsidRDefault="007D6114">
      <w:pPr>
        <w:pStyle w:val="CommentText"/>
        <w:rPr>
          <w:lang w:val="en-US"/>
        </w:rPr>
      </w:pPr>
      <w:r>
        <w:rPr>
          <w:rStyle w:val="CommentReference"/>
        </w:rPr>
        <w:annotationRef/>
      </w:r>
      <w:r w:rsidRPr="00DF62B7">
        <w:rPr>
          <w:lang w:val="en-US"/>
        </w:rPr>
        <w:t xml:space="preserve">The information, which colored line corresponds to what is missing. </w:t>
      </w:r>
      <w:r>
        <w:rPr>
          <w:lang w:val="en-US"/>
        </w:rPr>
        <w:t xml:space="preserve">One could guess from the text, what the blue line is, but which of the other is dense, and which sparse – please provide this information. </w:t>
      </w:r>
    </w:p>
  </w:comment>
  <w:comment w:id="604" w:author="Thomas Eickermann" w:date="2017-12-28T22:01:00Z" w:initials="TE">
    <w:p w14:paraId="7419CC9D" w14:textId="7A6FBB18" w:rsidR="007D6114" w:rsidRPr="00060A69" w:rsidRDefault="007D6114">
      <w:pPr>
        <w:pStyle w:val="CommentText"/>
        <w:rPr>
          <w:lang w:val="en-US"/>
        </w:rPr>
      </w:pPr>
      <w:r>
        <w:rPr>
          <w:rStyle w:val="CommentReference"/>
        </w:rPr>
        <w:annotationRef/>
      </w:r>
      <w:r w:rsidRPr="00060A69">
        <w:rPr>
          <w:lang w:val="en-US"/>
        </w:rPr>
        <w:t xml:space="preserve">It seems that there is no reference </w:t>
      </w:r>
      <w:r>
        <w:rPr>
          <w:lang w:val="en-US"/>
        </w:rPr>
        <w:t>to this table in the text. What is it good for?</w:t>
      </w:r>
    </w:p>
  </w:comment>
  <w:comment w:id="606" w:author="Thomas Eickermann" w:date="2017-12-28T21:57:00Z" w:initials="TE">
    <w:p w14:paraId="5FB4D4DE" w14:textId="282D7CCF" w:rsidR="007D6114" w:rsidRPr="00060A69" w:rsidRDefault="007D6114">
      <w:pPr>
        <w:pStyle w:val="CommentText"/>
        <w:rPr>
          <w:lang w:val="en-US"/>
        </w:rPr>
      </w:pPr>
      <w:r>
        <w:rPr>
          <w:rStyle w:val="CommentReference"/>
        </w:rPr>
        <w:annotationRef/>
      </w:r>
      <w:r>
        <w:rPr>
          <w:lang w:val="en-US"/>
        </w:rPr>
        <w:t>Probably not!</w:t>
      </w:r>
      <w:r w:rsidRPr="00060A69">
        <w:rPr>
          <w:lang w:val="en-US"/>
        </w:rPr>
        <w:t xml:space="preserve"> Please use </w:t>
      </w:r>
      <w:r>
        <w:rPr>
          <w:lang w:val="en-US"/>
        </w:rPr>
        <w:t>referenc</w:t>
      </w:r>
      <w:r w:rsidRPr="00060A69">
        <w:rPr>
          <w:lang w:val="en-US"/>
        </w:rPr>
        <w:t>es to ensure correct numbering.</w:t>
      </w:r>
    </w:p>
  </w:comment>
  <w:comment w:id="612" w:author="Victor Cameo" w:date="2017-12-23T16:16:00Z" w:initials="VC">
    <w:p w14:paraId="1E33E465" w14:textId="756BD7FB" w:rsidR="007D6114" w:rsidRPr="00060A69" w:rsidRDefault="007D6114">
      <w:pPr>
        <w:pStyle w:val="CommentText"/>
        <w:rPr>
          <w:lang w:val="en-US"/>
        </w:rPr>
      </w:pPr>
      <w:r>
        <w:rPr>
          <w:rStyle w:val="CommentReference"/>
        </w:rPr>
        <w:annotationRef/>
      </w:r>
      <w:r w:rsidRPr="0046675D">
        <w:rPr>
          <w:lang w:val="en-US"/>
        </w:rPr>
        <w:t>A bit s</w:t>
      </w:r>
      <w:r w:rsidRPr="00060A69">
        <w:rPr>
          <w:lang w:val="en-US"/>
        </w:rPr>
        <w:t>hort</w:t>
      </w:r>
    </w:p>
  </w:comment>
  <w:comment w:id="614" w:author="Victor Cameo" w:date="2018-01-08T18:34:00Z" w:initials="VC">
    <w:p w14:paraId="2E9ABB08" w14:textId="01EDD238" w:rsidR="00D16393" w:rsidRDefault="00D16393">
      <w:pPr>
        <w:pStyle w:val="CommentText"/>
      </w:pPr>
      <w:r>
        <w:rPr>
          <w:rStyle w:val="CommentReference"/>
        </w:rPr>
        <w:annotationRef/>
      </w:r>
      <w:proofErr w:type="spellStart"/>
      <w:r>
        <w:t>Allow</w:t>
      </w:r>
      <w:proofErr w:type="spellEnd"/>
      <w:r>
        <w:t xml:space="preserve"> </w:t>
      </w:r>
      <w:proofErr w:type="spellStart"/>
      <w:r>
        <w:t>to</w:t>
      </w:r>
      <w:proofErr w:type="spellEnd"/>
      <w:r>
        <w:t xml:space="preserve"> </w:t>
      </w:r>
      <w:proofErr w:type="spellStart"/>
      <w:r>
        <w:t>know</w:t>
      </w:r>
      <w:proofErr w:type="spellEnd"/>
      <w:r>
        <w:t xml:space="preserve"> </w:t>
      </w:r>
      <w:proofErr w:type="spellStart"/>
      <w:r>
        <w:t>performance</w:t>
      </w:r>
      <w:proofErr w:type="spellEnd"/>
      <w:r>
        <w:t xml:space="preserve"> &amp; </w:t>
      </w:r>
      <w:proofErr w:type="spellStart"/>
      <w:r>
        <w:t>energy</w:t>
      </w:r>
      <w:proofErr w:type="spellEnd"/>
      <w:r>
        <w:t xml:space="preserve"> on </w:t>
      </w:r>
      <w:proofErr w:type="spellStart"/>
      <w:r>
        <w:t>each</w:t>
      </w:r>
      <w:proofErr w:type="spellEnd"/>
      <w:r>
        <w:t xml:space="preserve"> </w:t>
      </w:r>
      <w:proofErr w:type="spellStart"/>
      <w:r>
        <w:t>code</w:t>
      </w:r>
      <w:proofErr w:type="spellEnd"/>
      <w:r>
        <w:t xml:space="preserve"> </w:t>
      </w:r>
      <w:proofErr w:type="spellStart"/>
      <w:r>
        <w:t>for</w:t>
      </w:r>
      <w:proofErr w:type="spellEnd"/>
      <w:r>
        <w:t xml:space="preserve"> GPU </w:t>
      </w:r>
      <w:proofErr w:type="spellStart"/>
      <w:r>
        <w:t>and</w:t>
      </w:r>
      <w:proofErr w:type="spellEnd"/>
      <w:r>
        <w:t xml:space="preserve"> KNL.</w:t>
      </w:r>
    </w:p>
  </w:comment>
  <w:comment w:id="613" w:author="Thomas Eickermann" w:date="2017-12-28T22:17:00Z" w:initials="TE">
    <w:p w14:paraId="1FBE27EB" w14:textId="0071971F" w:rsidR="007D6114" w:rsidRDefault="007D6114">
      <w:pPr>
        <w:pStyle w:val="CommentText"/>
      </w:pPr>
      <w:r>
        <w:rPr>
          <w:rStyle w:val="CommentReference"/>
        </w:rPr>
        <w:annotationRef/>
      </w:r>
      <w:r>
        <w:t xml:space="preserve">This </w:t>
      </w:r>
      <w:proofErr w:type="spellStart"/>
      <w:r>
        <w:t>needs</w:t>
      </w:r>
      <w:proofErr w:type="spellEnd"/>
      <w:r>
        <w:t xml:space="preserve"> </w:t>
      </w:r>
      <w:proofErr w:type="spellStart"/>
      <w:r>
        <w:t>some</w:t>
      </w:r>
      <w:proofErr w:type="spellEnd"/>
      <w:r>
        <w:t xml:space="preserve"> </w:t>
      </w:r>
      <w:proofErr w:type="spellStart"/>
      <w:r>
        <w:t>work</w:t>
      </w:r>
      <w:proofErr w:type="spellEnd"/>
      <w:r>
        <w:t xml:space="preserve">. </w:t>
      </w:r>
      <w:proofErr w:type="spellStart"/>
      <w:r>
        <w:t>Please</w:t>
      </w:r>
      <w:proofErr w:type="spellEnd"/>
      <w:r>
        <w:t xml:space="preserve"> </w:t>
      </w:r>
      <w:proofErr w:type="spellStart"/>
      <w:r>
        <w:t>see</w:t>
      </w:r>
      <w:proofErr w:type="spellEnd"/>
      <w:r>
        <w:t xml:space="preserve"> </w:t>
      </w:r>
      <w:proofErr w:type="spellStart"/>
      <w:r>
        <w:t>my</w:t>
      </w:r>
      <w:proofErr w:type="spellEnd"/>
      <w:r>
        <w:t xml:space="preserve"> </w:t>
      </w:r>
      <w:proofErr w:type="spellStart"/>
      <w:r>
        <w:t>review</w:t>
      </w:r>
      <w:proofErr w:type="spellEnd"/>
      <w:r>
        <w:t xml:space="preserve"> </w:t>
      </w:r>
      <w:proofErr w:type="spellStart"/>
      <w:r>
        <w:t>report</w:t>
      </w:r>
      <w:proofErr w:type="spellEnd"/>
      <w:r>
        <w:t xml:space="preserve"> </w:t>
      </w:r>
      <w:proofErr w:type="spellStart"/>
      <w:r>
        <w:t>for</w:t>
      </w:r>
      <w:proofErr w:type="spellEnd"/>
      <w:r>
        <w:t xml:space="preserve"> </w:t>
      </w:r>
      <w:proofErr w:type="spellStart"/>
      <w:r>
        <w:t>details</w:t>
      </w:r>
      <w:proofErr w:type="spellEnd"/>
      <w:r>
        <w: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E8DF9C" w15:done="0"/>
  <w15:commentEx w15:paraId="106763A0" w15:done="0"/>
  <w15:commentEx w15:paraId="1DCF0C27" w15:done="0"/>
  <w15:commentEx w15:paraId="4ED95F6E" w15:done="0"/>
  <w15:commentEx w15:paraId="15BC681D" w15:done="0"/>
  <w15:commentEx w15:paraId="600FD690" w15:done="0"/>
  <w15:commentEx w15:paraId="0A10BE57" w15:done="0"/>
  <w15:commentEx w15:paraId="102E56F3" w15:done="0"/>
  <w15:commentEx w15:paraId="3DB9EC00" w15:done="0"/>
  <w15:commentEx w15:paraId="7F5D8C1E" w15:done="0"/>
  <w15:commentEx w15:paraId="458ACD23" w15:done="0"/>
  <w15:commentEx w15:paraId="2038A0E5" w15:done="0"/>
  <w15:commentEx w15:paraId="2CED42EF" w15:done="0"/>
  <w15:commentEx w15:paraId="13B59AA3" w15:done="0"/>
  <w15:commentEx w15:paraId="3936AB60" w15:done="0"/>
  <w15:commentEx w15:paraId="1AB39FDC" w15:done="0"/>
  <w15:commentEx w15:paraId="4FDDF2CA" w15:done="0"/>
  <w15:commentEx w15:paraId="502EB3E4" w15:done="0"/>
  <w15:commentEx w15:paraId="24B43F7C" w15:done="0"/>
  <w15:commentEx w15:paraId="28D61793" w15:done="0"/>
  <w15:commentEx w15:paraId="3BE5A4DA" w15:done="0"/>
  <w15:commentEx w15:paraId="771555B3" w15:done="0"/>
  <w15:commentEx w15:paraId="631BF842" w15:done="0"/>
  <w15:commentEx w15:paraId="201014D3" w15:done="0"/>
  <w15:commentEx w15:paraId="3C6C2122" w15:done="0"/>
  <w15:commentEx w15:paraId="595987D5" w15:done="0"/>
  <w15:commentEx w15:paraId="6361851F" w15:done="0"/>
  <w15:commentEx w15:paraId="7419CC9D" w15:done="0"/>
  <w15:commentEx w15:paraId="5FB4D4DE" w15:done="0"/>
  <w15:commentEx w15:paraId="1E33E465" w15:done="0"/>
  <w15:commentEx w15:paraId="2E9ABB08" w15:done="0"/>
  <w15:commentEx w15:paraId="1FBE27E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D3987" w14:textId="77777777" w:rsidR="007872D8" w:rsidRDefault="007872D8">
      <w:r>
        <w:separator/>
      </w:r>
    </w:p>
  </w:endnote>
  <w:endnote w:type="continuationSeparator" w:id="0">
    <w:p w14:paraId="61B3F2E8" w14:textId="77777777" w:rsidR="007872D8" w:rsidRDefault="0078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D3BD" w14:textId="77777777" w:rsidR="007D6114" w:rsidRDefault="007D6114" w:rsidP="00EC1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5FFAC26A" w14:textId="77777777" w:rsidR="007D6114" w:rsidRDefault="007D61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3CD4D" w14:textId="77777777" w:rsidR="007D6114" w:rsidRPr="00D60D9B" w:rsidRDefault="007D6114">
    <w:pPr>
      <w:pStyle w:val="Footer"/>
      <w:rPr>
        <w:rFonts w:ascii="Arial" w:hAnsi="Arial" w:cs="Arial"/>
        <w:szCs w:val="22"/>
      </w:rPr>
    </w:pPr>
    <w:r w:rsidRPr="00D60D9B">
      <w:rPr>
        <w:rFonts w:ascii="Arial" w:hAnsi="Arial" w:cs="Arial"/>
        <w:szCs w:val="22"/>
      </w:rPr>
      <w:tab/>
    </w:r>
    <w:r w:rsidRPr="00D60D9B">
      <w:rPr>
        <w:rFonts w:ascii="Arial" w:hAnsi="Arial" w:cs="Arial"/>
        <w:szCs w:val="22"/>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0471" w14:textId="77777777" w:rsidR="007D6114" w:rsidRDefault="007D6114" w:rsidP="00FD6CD8">
    <w:pPr>
      <w:pStyle w:val="Footer"/>
      <w:framePr w:wrap="around" w:vAnchor="text" w:hAnchor="page" w:x="5653" w:y="2"/>
      <w:rPr>
        <w:rStyle w:val="PageNumber"/>
      </w:rPr>
    </w:pPr>
    <w:r>
      <w:rPr>
        <w:rStyle w:val="PageNumber"/>
      </w:rPr>
      <w:fldChar w:fldCharType="begin"/>
    </w:r>
    <w:r>
      <w:rPr>
        <w:rStyle w:val="PageNumber"/>
      </w:rPr>
      <w:instrText xml:space="preserve">PAGE  </w:instrText>
    </w:r>
    <w:r>
      <w:rPr>
        <w:rStyle w:val="PageNumber"/>
      </w:rPr>
      <w:fldChar w:fldCharType="separate"/>
    </w:r>
    <w:r w:rsidR="00A21A8D">
      <w:rPr>
        <w:rStyle w:val="PageNumber"/>
        <w:noProof/>
      </w:rPr>
      <w:t>i</w:t>
    </w:r>
    <w:r>
      <w:rPr>
        <w:rStyle w:val="PageNumber"/>
      </w:rPr>
      <w:fldChar w:fldCharType="end"/>
    </w:r>
  </w:p>
  <w:p w14:paraId="42011E05" w14:textId="77777777" w:rsidR="007D6114" w:rsidRPr="00370056" w:rsidRDefault="007D6114" w:rsidP="00FD6CD8">
    <w:pPr>
      <w:pStyle w:val="Footer"/>
      <w:jc w:val="right"/>
      <w:rPr>
        <w:rFonts w:ascii="Arial" w:hAnsi="Arial" w:cs="Arial"/>
        <w:szCs w:val="22"/>
      </w:rPr>
    </w:pPr>
    <w:fldSimple w:instr=" REF Acronym  \* MERGEFORMAT ">
      <w:r w:rsidRPr="00F544C6">
        <w:rPr>
          <w:rFonts w:ascii="Arial" w:hAnsi="Arial" w:cs="Arial"/>
          <w:bCs/>
          <w:szCs w:val="22"/>
        </w:rPr>
        <w:t>PRACE-4IP</w:t>
      </w:r>
    </w:fldSimple>
    <w:r w:rsidRPr="00370056">
      <w:rPr>
        <w:rFonts w:ascii="Arial" w:hAnsi="Arial" w:cs="Arial"/>
        <w:szCs w:val="22"/>
      </w:rPr>
      <w:t xml:space="preserve"> - </w:t>
    </w:r>
    <w:fldSimple w:instr=" REF ReferenceNo  \* MERGEFORMAT ">
      <w:r w:rsidRPr="00F544C6">
        <w:rPr>
          <w:rFonts w:ascii="Arial" w:hAnsi="Arial" w:cs="Arial"/>
          <w:szCs w:val="22"/>
        </w:rPr>
        <w:t>EINFRA-653838</w:t>
      </w:r>
    </w:fldSimple>
    <w:r w:rsidRPr="00370056">
      <w:rPr>
        <w:rFonts w:ascii="Arial" w:hAnsi="Arial" w:cs="Arial"/>
        <w:szCs w:val="22"/>
      </w:rPr>
      <w:tab/>
    </w:r>
    <w:r>
      <w:rPr>
        <w:rFonts w:ascii="Arial" w:hAnsi="Arial" w:cs="Arial"/>
        <w:szCs w:val="22"/>
      </w:rPr>
      <w:t xml:space="preserve">      </w:t>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21.12</w:t>
    </w:r>
    <w:r w:rsidRPr="00C642D6">
      <w:t>.201</w:t>
    </w:r>
    <w:r>
      <w:t>7</w:t>
    </w:r>
    <w:r>
      <w:rPr>
        <w:rFonts w:ascii="Arial" w:hAnsi="Arial" w:cs="Arial"/>
        <w:szCs w:val="22"/>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E71D3" w14:textId="77777777" w:rsidR="007D6114" w:rsidRPr="00370056" w:rsidRDefault="007D6114" w:rsidP="00FD6CD8">
    <w:pPr>
      <w:pStyle w:val="Footer"/>
      <w:tabs>
        <w:tab w:val="left" w:pos="4896"/>
      </w:tabs>
      <w:rPr>
        <w:rFonts w:ascii="Arial" w:hAnsi="Arial" w:cs="Arial"/>
        <w:szCs w:val="22"/>
      </w:rPr>
    </w:pPr>
    <w:fldSimple w:instr=" REF Acronym  \* MERGEFORMAT ">
      <w:r w:rsidRPr="00A73FF3">
        <w:rPr>
          <w:rFonts w:ascii="Arial" w:hAnsi="Arial" w:cs="Arial"/>
          <w:bCs/>
          <w:szCs w:val="22"/>
        </w:rPr>
        <w:t>PRACE-4IP</w:t>
      </w:r>
    </w:fldSimple>
    <w:r w:rsidRPr="00370056">
      <w:rPr>
        <w:rFonts w:ascii="Arial" w:hAnsi="Arial" w:cs="Arial"/>
        <w:szCs w:val="22"/>
      </w:rPr>
      <w:t>-</w:t>
    </w:r>
    <w:fldSimple w:instr=" REF ReferenceNo  \* MERGEFORMAT ">
      <w:r w:rsidRPr="00A73FF3">
        <w:rPr>
          <w:rFonts w:ascii="Arial" w:hAnsi="Arial" w:cs="Arial"/>
          <w:szCs w:val="22"/>
        </w:rPr>
        <w:t>EINFRA-653838</w:t>
      </w:r>
    </w:fldSimple>
    <w:r w:rsidRPr="00370056">
      <w:rPr>
        <w:rFonts w:ascii="Arial" w:hAnsi="Arial" w:cs="Arial"/>
        <w:szCs w:val="22"/>
      </w:rPr>
      <w:tab/>
    </w:r>
    <w:r>
      <w:rPr>
        <w:rFonts w:ascii="Arial" w:hAnsi="Arial" w:cs="Arial"/>
        <w:szCs w:val="22"/>
      </w:rPr>
      <w:tab/>
    </w:r>
    <w:r w:rsidRPr="004866C8">
      <w:rPr>
        <w:rFonts w:ascii="Arial" w:hAnsi="Arial" w:cs="Arial"/>
        <w:szCs w:val="22"/>
      </w:rPr>
      <w:fldChar w:fldCharType="begin"/>
    </w:r>
    <w:r w:rsidRPr="004866C8">
      <w:rPr>
        <w:rFonts w:ascii="Arial" w:hAnsi="Arial" w:cs="Arial"/>
        <w:szCs w:val="22"/>
      </w:rPr>
      <w:instrText>PAGE   \* MERGEFORMAT</w:instrText>
    </w:r>
    <w:r w:rsidRPr="004866C8">
      <w:rPr>
        <w:rFonts w:ascii="Arial" w:hAnsi="Arial" w:cs="Arial"/>
        <w:szCs w:val="22"/>
      </w:rPr>
      <w:fldChar w:fldCharType="separate"/>
    </w:r>
    <w:r w:rsidR="00A21A8D" w:rsidRPr="00A21A8D">
      <w:rPr>
        <w:rFonts w:ascii="Arial" w:hAnsi="Arial" w:cs="Arial"/>
        <w:noProof/>
        <w:szCs w:val="22"/>
        <w:lang w:val="de-DE"/>
      </w:rPr>
      <w:t>27</w:t>
    </w:r>
    <w:r w:rsidRPr="004866C8">
      <w:rPr>
        <w:rFonts w:ascii="Arial" w:hAnsi="Arial" w:cs="Arial"/>
        <w:szCs w:val="22"/>
      </w:rPr>
      <w:fldChar w:fldCharType="end"/>
    </w:r>
    <w:r>
      <w:rPr>
        <w:rFonts w:ascii="Arial" w:hAnsi="Arial" w:cs="Arial"/>
        <w:szCs w:val="22"/>
      </w:rPr>
      <w:tab/>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01.03</w:t>
    </w:r>
    <w:r w:rsidRPr="00C642D6">
      <w:t>.201</w:t>
    </w:r>
    <w:r>
      <w:t>7</w:t>
    </w:r>
    <w:r>
      <w:rPr>
        <w:rFonts w:ascii="Arial" w:hAnsi="Arial" w:cs="Arial"/>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79615" w14:textId="77777777" w:rsidR="007872D8" w:rsidRDefault="007872D8">
      <w:r>
        <w:separator/>
      </w:r>
    </w:p>
  </w:footnote>
  <w:footnote w:type="continuationSeparator" w:id="0">
    <w:p w14:paraId="7E1A83F8" w14:textId="77777777" w:rsidR="007872D8" w:rsidRDefault="007872D8">
      <w:r>
        <w:continuationSeparator/>
      </w:r>
    </w:p>
  </w:footnote>
  <w:footnote w:id="1">
    <w:p w14:paraId="1B12E613" w14:textId="39B96565" w:rsidR="007D6114" w:rsidRPr="000523F4" w:rsidRDefault="007D6114">
      <w:pPr>
        <w:pStyle w:val="FootnoteText"/>
        <w:rPr>
          <w:lang w:val="en-GB"/>
        </w:rPr>
      </w:pPr>
      <w:r>
        <w:rPr>
          <w:rStyle w:val="FootnoteReference"/>
        </w:rPr>
        <w:footnoteRef/>
      </w:r>
      <w:r w:rsidRPr="00CA3A58">
        <w:rPr>
          <w:lang w:val="en-US"/>
        </w:rPr>
        <w:t xml:space="preserve"> </w:t>
      </w:r>
      <w:r w:rsidRPr="000523F4">
        <w:rPr>
          <w:lang w:val="en-GB"/>
        </w:rPr>
        <w:t>1080W measured at blade power sup</w:t>
      </w:r>
      <w:r>
        <w:rPr>
          <w:lang w:val="en-GB"/>
        </w:rPr>
        <w:t>p</w:t>
      </w:r>
      <w:r w:rsidRPr="000523F4">
        <w:rPr>
          <w:lang w:val="en-GB"/>
        </w:rPr>
        <w:t>ly</w:t>
      </w:r>
    </w:p>
  </w:footnote>
  <w:footnote w:id="2">
    <w:p w14:paraId="568EC381" w14:textId="7C593097" w:rsidR="007D6114" w:rsidRPr="00E3140A" w:rsidRDefault="007D6114">
      <w:pPr>
        <w:pStyle w:val="FootnoteText"/>
        <w:rPr>
          <w:lang w:val="en-GB"/>
        </w:rPr>
      </w:pPr>
      <w:r>
        <w:rPr>
          <w:rStyle w:val="FootnoteReference"/>
        </w:rPr>
        <w:footnoteRef/>
      </w:r>
      <w:r w:rsidRPr="00CA3A58">
        <w:rPr>
          <w:lang w:val="en-US"/>
        </w:rPr>
        <w:t xml:space="preserve"> </w:t>
      </w:r>
      <w:r w:rsidRPr="00E3140A">
        <w:rPr>
          <w:lang w:val="en-GB"/>
        </w:rPr>
        <w:t>Including Power8</w:t>
      </w:r>
      <w:r>
        <w:rPr>
          <w:lang w:val="en-GB"/>
        </w:rPr>
        <w:t>+</w:t>
      </w:r>
      <w:r w:rsidRPr="00E3140A">
        <w:rPr>
          <w:lang w:val="en-GB"/>
        </w:rPr>
        <w:t xml:space="preserve"> and 4 Pascal GPU consumption only</w:t>
      </w:r>
    </w:p>
  </w:footnote>
  <w:footnote w:id="3">
    <w:p w14:paraId="00FDC724" w14:textId="58F8CD0E" w:rsidR="007D6114" w:rsidRPr="007D6114" w:rsidRDefault="007D6114">
      <w:pPr>
        <w:pStyle w:val="FootnoteText"/>
        <w:rPr>
          <w:lang w:val="en-GB"/>
        </w:rPr>
      </w:pPr>
      <w:ins w:id="544" w:author="Victor Cameo" w:date="2018-01-08T16:47:00Z">
        <w:r>
          <w:rPr>
            <w:rStyle w:val="FootnoteReference"/>
          </w:rPr>
          <w:footnoteRef/>
        </w:r>
        <w:r>
          <w:t xml:space="preserve"> </w:t>
        </w:r>
        <w:r w:rsidRPr="007D6114">
          <w:rPr>
            <w:lang w:val="en-GB"/>
          </w:rPr>
          <w:t>No results available du to energy software stack</w:t>
        </w:r>
      </w:ins>
      <w:ins w:id="545" w:author="Victor Cameo" w:date="2018-01-08T16:48:00Z">
        <w:r>
          <w:rPr>
            <w:lang w:val="en-GB"/>
          </w:rPr>
          <w:t xml:space="preserve"> errors</w:t>
        </w:r>
      </w:ins>
      <w:ins w:id="546" w:author="Victor Cameo" w:date="2018-01-08T16:47:00Z">
        <w:r w:rsidRPr="007D6114">
          <w:rPr>
            <w:lang w:val="en-GB"/>
          </w:rPr>
          <w:t xml:space="preserve"> </w:t>
        </w:r>
      </w:ins>
    </w:p>
  </w:footnote>
  <w:footnote w:id="4">
    <w:p w14:paraId="483BE1B4" w14:textId="2E4A5860" w:rsidR="007D6114" w:rsidRPr="007D6114" w:rsidRDefault="007D6114">
      <w:pPr>
        <w:pStyle w:val="FootnoteText"/>
        <w:rPr>
          <w:lang w:val="en-GB"/>
        </w:rPr>
      </w:pPr>
      <w:r>
        <w:rPr>
          <w:rStyle w:val="FootnoteReference"/>
        </w:rPr>
        <w:footnoteRef/>
      </w:r>
      <w:r>
        <w:t xml:space="preserve"> </w:t>
      </w:r>
      <w:r w:rsidRPr="00257F47">
        <w:rPr>
          <w:lang w:val="en-GB"/>
        </w:rPr>
        <w:t>No results available du to energy software stack</w:t>
      </w:r>
      <w:r>
        <w:rPr>
          <w:lang w:val="en-GB"/>
        </w:rPr>
        <w:t xml:space="preserve"> errors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6E3BE" w14:textId="77777777" w:rsidR="007D6114" w:rsidRPr="00004E06" w:rsidRDefault="007D6114" w:rsidP="00595546">
    <w:pPr>
      <w:pStyle w:val="Header"/>
      <w:rPr>
        <w:b/>
      </w:rPr>
    </w:pPr>
    <w:r>
      <w:tab/>
    </w:r>
    <w:r w:rsidRPr="002A33E2">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AA11" w14:textId="77777777" w:rsidR="007D6114" w:rsidRPr="007B2E1A" w:rsidRDefault="007D6114" w:rsidP="00F56882">
    <w:pPr>
      <w:pStyle w:val="Header"/>
      <w:tabs>
        <w:tab w:val="clear" w:pos="4536"/>
      </w:tabs>
      <w:rPr>
        <w:rFonts w:ascii="Arial" w:hAnsi="Arial" w:cs="Arial"/>
        <w:b/>
        <w:sz w:val="24"/>
      </w:rPr>
    </w:pPr>
    <w:fldSimple w:instr=" REF DeliverableNumber  \* MERGEFORMAT ">
      <w:r w:rsidRPr="00F544C6">
        <w:rPr>
          <w:rFonts w:ascii="Arial" w:hAnsi="Arial" w:cs="Arial"/>
          <w:b/>
          <w:sz w:val="24"/>
        </w:rPr>
        <w:t>D7.7</w:t>
      </w:r>
    </w:fldSimple>
    <w:r w:rsidRPr="007B2E1A">
      <w:rPr>
        <w:rFonts w:ascii="Arial" w:hAnsi="Arial" w:cs="Arial"/>
        <w:b/>
        <w:sz w:val="24"/>
      </w:rPr>
      <w:tab/>
    </w:r>
    <w:fldSimple w:instr=" REF DeliverableTitle  \* MERGEFORMAT ">
      <w:r w:rsidRPr="00F544C6">
        <w:rPr>
          <w:rFonts w:ascii="Arial" w:hAnsi="Arial" w:cs="Arial"/>
          <w:b/>
          <w:sz w:val="24"/>
        </w:rPr>
        <w:t>Performance and energy metrics on PCP systems</w:t>
      </w:r>
    </w:fldSimple>
  </w:p>
  <w:p w14:paraId="31D02BD6" w14:textId="77777777" w:rsidR="007D6114" w:rsidRPr="007B2E1A" w:rsidRDefault="007D6114" w:rsidP="00595546">
    <w:pPr>
      <w:pStyle w:val="Header"/>
      <w:rPr>
        <w:rFonts w:ascii="Arial" w:hAnsi="Arial" w:cs="Arial"/>
        <w:sz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A3BCA" w14:textId="77777777" w:rsidR="007D6114" w:rsidRPr="00F56882" w:rsidRDefault="007D6114" w:rsidP="00D06446">
    <w:pPr>
      <w:pStyle w:val="Header"/>
      <w:tabs>
        <w:tab w:val="clear" w:pos="4536"/>
        <w:tab w:val="right" w:pos="14317"/>
      </w:tabs>
      <w:rPr>
        <w:rFonts w:ascii="Arial" w:hAnsi="Arial" w:cs="Arial"/>
        <w:b/>
        <w:szCs w:val="22"/>
      </w:rPr>
    </w:pPr>
    <w:fldSimple w:instr=" REF DeliverableNumber  \* MERGEFORMAT ">
      <w:r w:rsidRPr="002B1104">
        <w:rPr>
          <w:rFonts w:ascii="Arial" w:hAnsi="Arial" w:cs="Arial"/>
          <w:b/>
          <w:szCs w:val="22"/>
        </w:rPr>
        <w:t>D7.7</w:t>
      </w:r>
    </w:fldSimple>
    <w:r w:rsidRPr="00F56882">
      <w:rPr>
        <w:rFonts w:ascii="Arial" w:hAnsi="Arial" w:cs="Arial"/>
        <w:b/>
        <w:szCs w:val="22"/>
      </w:rPr>
      <w:tab/>
    </w:r>
    <w:fldSimple w:instr=" REF DeliverableTitle  \* MERGEFORMAT ">
      <w:r w:rsidRPr="002B1104">
        <w:rPr>
          <w:rFonts w:ascii="Arial" w:hAnsi="Arial" w:cs="Arial"/>
          <w:b/>
          <w:szCs w:val="22"/>
        </w:rPr>
        <w:t>Performance and energy metrics on PCP systems</w:t>
      </w:r>
    </w:fldSimple>
  </w:p>
  <w:p w14:paraId="0DF49B1D" w14:textId="77777777" w:rsidR="007D6114" w:rsidRPr="00595546" w:rsidRDefault="007D6114" w:rsidP="005955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2B"/>
    <w:multiLevelType w:val="hybridMultilevel"/>
    <w:tmpl w:val="E7AA2814"/>
    <w:lvl w:ilvl="0" w:tplc="38E66326">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nsid w:val="03DB12A1"/>
    <w:multiLevelType w:val="hybridMultilevel"/>
    <w:tmpl w:val="D174FE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B453FB"/>
    <w:multiLevelType w:val="hybridMultilevel"/>
    <w:tmpl w:val="2A00A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437378"/>
    <w:multiLevelType w:val="hybridMultilevel"/>
    <w:tmpl w:val="1A0211E2"/>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761366"/>
    <w:multiLevelType w:val="hybridMultilevel"/>
    <w:tmpl w:val="3F0629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256F64"/>
    <w:multiLevelType w:val="hybridMultilevel"/>
    <w:tmpl w:val="33B64BCC"/>
    <w:lvl w:ilvl="0" w:tplc="D27A0CC2">
      <w:numFmt w:val="bullet"/>
      <w:lvlText w:val="-"/>
      <w:lvlJc w:val="left"/>
      <w:pPr>
        <w:ind w:left="479" w:hanging="360"/>
      </w:pPr>
      <w:rPr>
        <w:rFonts w:ascii="Times New Roman" w:eastAsia="Times New Roman" w:hAnsi="Times New Roman" w:cs="Times New Roman"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6">
    <w:nsid w:val="19824FB9"/>
    <w:multiLevelType w:val="multilevel"/>
    <w:tmpl w:val="7FA2EF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39670D"/>
    <w:multiLevelType w:val="hybridMultilevel"/>
    <w:tmpl w:val="38DE1492"/>
    <w:lvl w:ilvl="0" w:tplc="054C95D2">
      <w:start w:val="1"/>
      <w:numFmt w:val="decimal"/>
      <w:lvlText w:val="[%1]"/>
      <w:lvlJc w:val="left"/>
      <w:pPr>
        <w:tabs>
          <w:tab w:val="num" w:pos="567"/>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186962"/>
    <w:multiLevelType w:val="hybridMultilevel"/>
    <w:tmpl w:val="65A859D2"/>
    <w:lvl w:ilvl="0" w:tplc="D27A0CC2">
      <w:numFmt w:val="bullet"/>
      <w:lvlText w:val="-"/>
      <w:lvlJc w:val="left"/>
      <w:pPr>
        <w:ind w:left="470" w:hanging="360"/>
      </w:pPr>
      <w:rPr>
        <w:rFonts w:ascii="Times New Roman" w:eastAsia="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nsid w:val="342B0A1F"/>
    <w:multiLevelType w:val="hybridMultilevel"/>
    <w:tmpl w:val="2DCEC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D86957"/>
    <w:multiLevelType w:val="hybridMultilevel"/>
    <w:tmpl w:val="454861A4"/>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nsid w:val="7F5B1D64"/>
    <w:multiLevelType w:val="multilevel"/>
    <w:tmpl w:val="7840AEA8"/>
    <w:lvl w:ilvl="0">
      <w:start w:val="1"/>
      <w:numFmt w:val="decimal"/>
      <w:pStyle w:val="Heading2"/>
      <w:lvlText w:val="%1"/>
      <w:lvlJc w:val="left"/>
      <w:pPr>
        <w:tabs>
          <w:tab w:val="num" w:pos="360"/>
        </w:tabs>
        <w:ind w:left="360" w:hanging="360"/>
      </w:pPr>
      <w:rPr>
        <w:rFonts w:hint="default"/>
        <w:sz w:val="28"/>
        <w:szCs w:val="28"/>
      </w:rPr>
    </w:lvl>
    <w:lvl w:ilvl="1">
      <w:start w:val="1"/>
      <w:numFmt w:val="decimal"/>
      <w:pStyle w:val="Heading3"/>
      <w:lvlText w:val="%1.%2"/>
      <w:lvlJc w:val="left"/>
      <w:pPr>
        <w:tabs>
          <w:tab w:val="num" w:pos="792"/>
        </w:tabs>
        <w:ind w:left="792" w:hanging="432"/>
      </w:pPr>
      <w:rPr>
        <w:rFonts w:hint="default"/>
      </w:rPr>
    </w:lvl>
    <w:lvl w:ilvl="2">
      <w:start w:val="1"/>
      <w:numFmt w:val="decimal"/>
      <w:pStyle w:val="Heading4"/>
      <w:lvlText w:val="%1.%2.%3"/>
      <w:lvlJc w:val="left"/>
      <w:pPr>
        <w:tabs>
          <w:tab w:val="num" w:pos="1224"/>
        </w:tabs>
        <w:ind w:left="1224"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
  </w:num>
  <w:num w:numId="3">
    <w:abstractNumId w:val="4"/>
  </w:num>
  <w:num w:numId="4">
    <w:abstractNumId w:val="0"/>
  </w:num>
  <w:num w:numId="5">
    <w:abstractNumId w:val="1"/>
  </w:num>
  <w:num w:numId="6">
    <w:abstractNumId w:val="6"/>
  </w:num>
  <w:num w:numId="7">
    <w:abstractNumId w:val="10"/>
  </w:num>
  <w:num w:numId="8">
    <w:abstractNumId w:val="3"/>
  </w:num>
  <w:num w:numId="9">
    <w:abstractNumId w:val="9"/>
  </w:num>
  <w:num w:numId="10">
    <w:abstractNumId w:val="5"/>
  </w:num>
  <w:num w:numId="11">
    <w:abstractNumId w:val="8"/>
  </w:num>
  <w:num w:numId="12">
    <w:abstractNumId w:val="2"/>
  </w:num>
  <w:numIdMacAtCleanup w:val="7"/>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omas Eickermann">
    <w15:presenceInfo w15:providerId="None" w15:userId="Thomas Eicker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EB"/>
    <w:rsid w:val="0000429D"/>
    <w:rsid w:val="0000621E"/>
    <w:rsid w:val="00006BFC"/>
    <w:rsid w:val="0001100A"/>
    <w:rsid w:val="00012EE7"/>
    <w:rsid w:val="00013018"/>
    <w:rsid w:val="00013025"/>
    <w:rsid w:val="000132B5"/>
    <w:rsid w:val="00014FC7"/>
    <w:rsid w:val="00022984"/>
    <w:rsid w:val="000234DB"/>
    <w:rsid w:val="00026A46"/>
    <w:rsid w:val="000273FE"/>
    <w:rsid w:val="00035F64"/>
    <w:rsid w:val="00036105"/>
    <w:rsid w:val="00050EB2"/>
    <w:rsid w:val="000523F4"/>
    <w:rsid w:val="00054459"/>
    <w:rsid w:val="00054C7F"/>
    <w:rsid w:val="00056192"/>
    <w:rsid w:val="00060A69"/>
    <w:rsid w:val="000645E3"/>
    <w:rsid w:val="00066C4F"/>
    <w:rsid w:val="000673BA"/>
    <w:rsid w:val="00073EED"/>
    <w:rsid w:val="00084CF5"/>
    <w:rsid w:val="00084E12"/>
    <w:rsid w:val="00091C74"/>
    <w:rsid w:val="000A29FC"/>
    <w:rsid w:val="000A48C5"/>
    <w:rsid w:val="000B0965"/>
    <w:rsid w:val="000B3008"/>
    <w:rsid w:val="000C3054"/>
    <w:rsid w:val="000D12E8"/>
    <w:rsid w:val="000D35D0"/>
    <w:rsid w:val="000D6D23"/>
    <w:rsid w:val="000D7C11"/>
    <w:rsid w:val="000E40C6"/>
    <w:rsid w:val="000E430A"/>
    <w:rsid w:val="000E7572"/>
    <w:rsid w:val="000F1427"/>
    <w:rsid w:val="000F30DA"/>
    <w:rsid w:val="000F591B"/>
    <w:rsid w:val="001001DB"/>
    <w:rsid w:val="00103C0D"/>
    <w:rsid w:val="00103FCD"/>
    <w:rsid w:val="00104160"/>
    <w:rsid w:val="00104E03"/>
    <w:rsid w:val="00117D72"/>
    <w:rsid w:val="00123BC2"/>
    <w:rsid w:val="001275E1"/>
    <w:rsid w:val="00130DFE"/>
    <w:rsid w:val="00133F86"/>
    <w:rsid w:val="0013593C"/>
    <w:rsid w:val="00137887"/>
    <w:rsid w:val="0014152E"/>
    <w:rsid w:val="0014404F"/>
    <w:rsid w:val="00144AD5"/>
    <w:rsid w:val="00144BE6"/>
    <w:rsid w:val="001473CB"/>
    <w:rsid w:val="00147A56"/>
    <w:rsid w:val="00147AAD"/>
    <w:rsid w:val="00150CFD"/>
    <w:rsid w:val="00152080"/>
    <w:rsid w:val="00153DD8"/>
    <w:rsid w:val="00154A96"/>
    <w:rsid w:val="001554A3"/>
    <w:rsid w:val="00157045"/>
    <w:rsid w:val="00157612"/>
    <w:rsid w:val="0016058E"/>
    <w:rsid w:val="00166D55"/>
    <w:rsid w:val="00172BA0"/>
    <w:rsid w:val="00175027"/>
    <w:rsid w:val="0017671A"/>
    <w:rsid w:val="001770AE"/>
    <w:rsid w:val="00182895"/>
    <w:rsid w:val="001832D0"/>
    <w:rsid w:val="00185BE3"/>
    <w:rsid w:val="00191091"/>
    <w:rsid w:val="00192D5D"/>
    <w:rsid w:val="00193463"/>
    <w:rsid w:val="001A1A74"/>
    <w:rsid w:val="001A74D0"/>
    <w:rsid w:val="001B538E"/>
    <w:rsid w:val="001B67F9"/>
    <w:rsid w:val="001B6FAD"/>
    <w:rsid w:val="001B7F83"/>
    <w:rsid w:val="001C2519"/>
    <w:rsid w:val="001C284C"/>
    <w:rsid w:val="001C29DA"/>
    <w:rsid w:val="001C3490"/>
    <w:rsid w:val="001D0859"/>
    <w:rsid w:val="001D308C"/>
    <w:rsid w:val="001D463D"/>
    <w:rsid w:val="001D4F0F"/>
    <w:rsid w:val="001D6E6F"/>
    <w:rsid w:val="001E115E"/>
    <w:rsid w:val="001F0DBE"/>
    <w:rsid w:val="001F1706"/>
    <w:rsid w:val="001F63DB"/>
    <w:rsid w:val="00200209"/>
    <w:rsid w:val="0020334F"/>
    <w:rsid w:val="00213534"/>
    <w:rsid w:val="00213730"/>
    <w:rsid w:val="00224D03"/>
    <w:rsid w:val="00230F23"/>
    <w:rsid w:val="00234849"/>
    <w:rsid w:val="00236ACD"/>
    <w:rsid w:val="00240CD0"/>
    <w:rsid w:val="00241E7F"/>
    <w:rsid w:val="00252E6C"/>
    <w:rsid w:val="00253847"/>
    <w:rsid w:val="00254032"/>
    <w:rsid w:val="002566A3"/>
    <w:rsid w:val="00256A08"/>
    <w:rsid w:val="00260572"/>
    <w:rsid w:val="00261A2E"/>
    <w:rsid w:val="002657D4"/>
    <w:rsid w:val="00272741"/>
    <w:rsid w:val="00273AD8"/>
    <w:rsid w:val="00274901"/>
    <w:rsid w:val="00274B4B"/>
    <w:rsid w:val="002753BA"/>
    <w:rsid w:val="00280D2E"/>
    <w:rsid w:val="002864C3"/>
    <w:rsid w:val="00286706"/>
    <w:rsid w:val="00290D31"/>
    <w:rsid w:val="002959E6"/>
    <w:rsid w:val="002A161E"/>
    <w:rsid w:val="002A2A6F"/>
    <w:rsid w:val="002A591B"/>
    <w:rsid w:val="002A7885"/>
    <w:rsid w:val="002B0123"/>
    <w:rsid w:val="002B1104"/>
    <w:rsid w:val="002B4FEF"/>
    <w:rsid w:val="002C3C7F"/>
    <w:rsid w:val="002C3F44"/>
    <w:rsid w:val="002C6ECE"/>
    <w:rsid w:val="002D64FF"/>
    <w:rsid w:val="002E0751"/>
    <w:rsid w:val="002E2B3E"/>
    <w:rsid w:val="002E3D31"/>
    <w:rsid w:val="002E4397"/>
    <w:rsid w:val="002E4826"/>
    <w:rsid w:val="002E51BF"/>
    <w:rsid w:val="002E7A38"/>
    <w:rsid w:val="002F1BB8"/>
    <w:rsid w:val="002F6BF4"/>
    <w:rsid w:val="002F748F"/>
    <w:rsid w:val="002F7876"/>
    <w:rsid w:val="003023E6"/>
    <w:rsid w:val="003034F5"/>
    <w:rsid w:val="00306CEC"/>
    <w:rsid w:val="0031066B"/>
    <w:rsid w:val="00311567"/>
    <w:rsid w:val="0031407F"/>
    <w:rsid w:val="00314756"/>
    <w:rsid w:val="003219E2"/>
    <w:rsid w:val="00321FA7"/>
    <w:rsid w:val="003223B3"/>
    <w:rsid w:val="00322F26"/>
    <w:rsid w:val="00323964"/>
    <w:rsid w:val="00325212"/>
    <w:rsid w:val="0032745C"/>
    <w:rsid w:val="00335104"/>
    <w:rsid w:val="0034069C"/>
    <w:rsid w:val="00343B37"/>
    <w:rsid w:val="003479EC"/>
    <w:rsid w:val="003531BA"/>
    <w:rsid w:val="003614A4"/>
    <w:rsid w:val="00362FF1"/>
    <w:rsid w:val="003679F5"/>
    <w:rsid w:val="00367C83"/>
    <w:rsid w:val="00370056"/>
    <w:rsid w:val="003702C8"/>
    <w:rsid w:val="00370939"/>
    <w:rsid w:val="00372996"/>
    <w:rsid w:val="0037520A"/>
    <w:rsid w:val="00376623"/>
    <w:rsid w:val="0038038E"/>
    <w:rsid w:val="00380AD5"/>
    <w:rsid w:val="00384BD0"/>
    <w:rsid w:val="00390640"/>
    <w:rsid w:val="00392178"/>
    <w:rsid w:val="003B1734"/>
    <w:rsid w:val="003C3D69"/>
    <w:rsid w:val="003C5AC4"/>
    <w:rsid w:val="003D7DD4"/>
    <w:rsid w:val="003E027F"/>
    <w:rsid w:val="003E17BD"/>
    <w:rsid w:val="003E18C9"/>
    <w:rsid w:val="003E28C8"/>
    <w:rsid w:val="003E59C2"/>
    <w:rsid w:val="003F003E"/>
    <w:rsid w:val="003F0B63"/>
    <w:rsid w:val="003F3AC9"/>
    <w:rsid w:val="003F68B3"/>
    <w:rsid w:val="00402D8F"/>
    <w:rsid w:val="00402DE9"/>
    <w:rsid w:val="004042EE"/>
    <w:rsid w:val="004063A9"/>
    <w:rsid w:val="00406435"/>
    <w:rsid w:val="00407002"/>
    <w:rsid w:val="00407259"/>
    <w:rsid w:val="00414FA7"/>
    <w:rsid w:val="00417051"/>
    <w:rsid w:val="00417EB4"/>
    <w:rsid w:val="0042127F"/>
    <w:rsid w:val="00423244"/>
    <w:rsid w:val="00424611"/>
    <w:rsid w:val="00427FBB"/>
    <w:rsid w:val="00430A58"/>
    <w:rsid w:val="0043188F"/>
    <w:rsid w:val="00433C53"/>
    <w:rsid w:val="00442C7D"/>
    <w:rsid w:val="004440EF"/>
    <w:rsid w:val="00452190"/>
    <w:rsid w:val="00455C2D"/>
    <w:rsid w:val="004601E6"/>
    <w:rsid w:val="00462794"/>
    <w:rsid w:val="0046323B"/>
    <w:rsid w:val="00464A59"/>
    <w:rsid w:val="00465709"/>
    <w:rsid w:val="00465D6F"/>
    <w:rsid w:val="0046675D"/>
    <w:rsid w:val="004669D3"/>
    <w:rsid w:val="004674B3"/>
    <w:rsid w:val="004677A8"/>
    <w:rsid w:val="00474E57"/>
    <w:rsid w:val="00480820"/>
    <w:rsid w:val="00481182"/>
    <w:rsid w:val="004848A3"/>
    <w:rsid w:val="00490024"/>
    <w:rsid w:val="0049328B"/>
    <w:rsid w:val="004951D5"/>
    <w:rsid w:val="004966AD"/>
    <w:rsid w:val="00497A02"/>
    <w:rsid w:val="004A2D0B"/>
    <w:rsid w:val="004A5A44"/>
    <w:rsid w:val="004A7E3C"/>
    <w:rsid w:val="004B36AF"/>
    <w:rsid w:val="004C4425"/>
    <w:rsid w:val="004C4876"/>
    <w:rsid w:val="004D1E4A"/>
    <w:rsid w:val="004D390D"/>
    <w:rsid w:val="004D78D7"/>
    <w:rsid w:val="004E214A"/>
    <w:rsid w:val="004F25EE"/>
    <w:rsid w:val="004F29E9"/>
    <w:rsid w:val="004F323A"/>
    <w:rsid w:val="004F799A"/>
    <w:rsid w:val="00500F10"/>
    <w:rsid w:val="00506F6B"/>
    <w:rsid w:val="005078D2"/>
    <w:rsid w:val="005129FB"/>
    <w:rsid w:val="00512B22"/>
    <w:rsid w:val="005132E2"/>
    <w:rsid w:val="00514523"/>
    <w:rsid w:val="00517632"/>
    <w:rsid w:val="0051799C"/>
    <w:rsid w:val="0052606E"/>
    <w:rsid w:val="005261A4"/>
    <w:rsid w:val="00530026"/>
    <w:rsid w:val="0053025F"/>
    <w:rsid w:val="005314CF"/>
    <w:rsid w:val="005343C9"/>
    <w:rsid w:val="005353BA"/>
    <w:rsid w:val="0053704A"/>
    <w:rsid w:val="00537727"/>
    <w:rsid w:val="005430E9"/>
    <w:rsid w:val="00552D50"/>
    <w:rsid w:val="005532B9"/>
    <w:rsid w:val="005559FE"/>
    <w:rsid w:val="00555E65"/>
    <w:rsid w:val="005560C5"/>
    <w:rsid w:val="00557C86"/>
    <w:rsid w:val="00557FEC"/>
    <w:rsid w:val="00565635"/>
    <w:rsid w:val="005724A1"/>
    <w:rsid w:val="0058115A"/>
    <w:rsid w:val="00581CDF"/>
    <w:rsid w:val="00595546"/>
    <w:rsid w:val="00597E5E"/>
    <w:rsid w:val="005A2DC9"/>
    <w:rsid w:val="005A3D3C"/>
    <w:rsid w:val="005A3EB2"/>
    <w:rsid w:val="005A50D3"/>
    <w:rsid w:val="005A5EEF"/>
    <w:rsid w:val="005B1C23"/>
    <w:rsid w:val="005B3210"/>
    <w:rsid w:val="005B70F8"/>
    <w:rsid w:val="005C5070"/>
    <w:rsid w:val="005C514A"/>
    <w:rsid w:val="005D062E"/>
    <w:rsid w:val="005D3F54"/>
    <w:rsid w:val="005D60C0"/>
    <w:rsid w:val="005D7BF9"/>
    <w:rsid w:val="005E1A05"/>
    <w:rsid w:val="005E7E38"/>
    <w:rsid w:val="005F3C5D"/>
    <w:rsid w:val="005F4A8B"/>
    <w:rsid w:val="005F6E39"/>
    <w:rsid w:val="0060779B"/>
    <w:rsid w:val="00612395"/>
    <w:rsid w:val="00616FEB"/>
    <w:rsid w:val="0061736D"/>
    <w:rsid w:val="00620110"/>
    <w:rsid w:val="00620544"/>
    <w:rsid w:val="00624E19"/>
    <w:rsid w:val="0062684B"/>
    <w:rsid w:val="006335D7"/>
    <w:rsid w:val="006359AD"/>
    <w:rsid w:val="0063718C"/>
    <w:rsid w:val="00637E4B"/>
    <w:rsid w:val="00640498"/>
    <w:rsid w:val="006412C8"/>
    <w:rsid w:val="006471F6"/>
    <w:rsid w:val="00647CFE"/>
    <w:rsid w:val="00651A29"/>
    <w:rsid w:val="006533D8"/>
    <w:rsid w:val="006551C1"/>
    <w:rsid w:val="006607FA"/>
    <w:rsid w:val="0066171B"/>
    <w:rsid w:val="006649B6"/>
    <w:rsid w:val="006652A0"/>
    <w:rsid w:val="0067041F"/>
    <w:rsid w:val="00671564"/>
    <w:rsid w:val="006733E3"/>
    <w:rsid w:val="00673786"/>
    <w:rsid w:val="00674017"/>
    <w:rsid w:val="00680B5D"/>
    <w:rsid w:val="006837DE"/>
    <w:rsid w:val="00684777"/>
    <w:rsid w:val="006861D3"/>
    <w:rsid w:val="006906CD"/>
    <w:rsid w:val="006920F0"/>
    <w:rsid w:val="00695635"/>
    <w:rsid w:val="00696AA7"/>
    <w:rsid w:val="006977AF"/>
    <w:rsid w:val="006A1AB5"/>
    <w:rsid w:val="006A2114"/>
    <w:rsid w:val="006A3B8F"/>
    <w:rsid w:val="006A515B"/>
    <w:rsid w:val="006A54E1"/>
    <w:rsid w:val="006B3491"/>
    <w:rsid w:val="006C245F"/>
    <w:rsid w:val="006C6EB1"/>
    <w:rsid w:val="006C7DBE"/>
    <w:rsid w:val="006D02B8"/>
    <w:rsid w:val="006D297B"/>
    <w:rsid w:val="006D4F30"/>
    <w:rsid w:val="006D5C00"/>
    <w:rsid w:val="006E0345"/>
    <w:rsid w:val="006E1C34"/>
    <w:rsid w:val="006E1E22"/>
    <w:rsid w:val="006F1F4A"/>
    <w:rsid w:val="006F2659"/>
    <w:rsid w:val="006F5CC9"/>
    <w:rsid w:val="006F6D77"/>
    <w:rsid w:val="007016C3"/>
    <w:rsid w:val="00702038"/>
    <w:rsid w:val="007069C7"/>
    <w:rsid w:val="00711058"/>
    <w:rsid w:val="00711314"/>
    <w:rsid w:val="007161D9"/>
    <w:rsid w:val="007163C6"/>
    <w:rsid w:val="00716924"/>
    <w:rsid w:val="007179B2"/>
    <w:rsid w:val="00720854"/>
    <w:rsid w:val="007230A2"/>
    <w:rsid w:val="007245A5"/>
    <w:rsid w:val="0072469A"/>
    <w:rsid w:val="00724799"/>
    <w:rsid w:val="007252AB"/>
    <w:rsid w:val="007258AD"/>
    <w:rsid w:val="007267CA"/>
    <w:rsid w:val="00727C1B"/>
    <w:rsid w:val="00736589"/>
    <w:rsid w:val="00745B08"/>
    <w:rsid w:val="007469C2"/>
    <w:rsid w:val="00750426"/>
    <w:rsid w:val="00751581"/>
    <w:rsid w:val="00751753"/>
    <w:rsid w:val="00762BC4"/>
    <w:rsid w:val="00771A26"/>
    <w:rsid w:val="00773257"/>
    <w:rsid w:val="00780988"/>
    <w:rsid w:val="0078327F"/>
    <w:rsid w:val="007872D8"/>
    <w:rsid w:val="007933A0"/>
    <w:rsid w:val="007935BC"/>
    <w:rsid w:val="00796EF1"/>
    <w:rsid w:val="007A305D"/>
    <w:rsid w:val="007B121E"/>
    <w:rsid w:val="007B2E1A"/>
    <w:rsid w:val="007C0CE9"/>
    <w:rsid w:val="007C4552"/>
    <w:rsid w:val="007C4DF8"/>
    <w:rsid w:val="007D2240"/>
    <w:rsid w:val="007D2C2B"/>
    <w:rsid w:val="007D4E09"/>
    <w:rsid w:val="007D6114"/>
    <w:rsid w:val="007E1589"/>
    <w:rsid w:val="007E18B2"/>
    <w:rsid w:val="007E2D28"/>
    <w:rsid w:val="007E4E5D"/>
    <w:rsid w:val="007E4F62"/>
    <w:rsid w:val="007E59C0"/>
    <w:rsid w:val="007F1D83"/>
    <w:rsid w:val="007F3435"/>
    <w:rsid w:val="007F3453"/>
    <w:rsid w:val="007F5486"/>
    <w:rsid w:val="007F63CE"/>
    <w:rsid w:val="00802F17"/>
    <w:rsid w:val="00817687"/>
    <w:rsid w:val="008200E3"/>
    <w:rsid w:val="00824A52"/>
    <w:rsid w:val="008269F2"/>
    <w:rsid w:val="00830A5E"/>
    <w:rsid w:val="0083243B"/>
    <w:rsid w:val="00834073"/>
    <w:rsid w:val="0083521B"/>
    <w:rsid w:val="00835979"/>
    <w:rsid w:val="00836B04"/>
    <w:rsid w:val="0084362A"/>
    <w:rsid w:val="00854B4A"/>
    <w:rsid w:val="008604A3"/>
    <w:rsid w:val="0086140E"/>
    <w:rsid w:val="008675A7"/>
    <w:rsid w:val="00867656"/>
    <w:rsid w:val="00867F45"/>
    <w:rsid w:val="00893DD2"/>
    <w:rsid w:val="00894A28"/>
    <w:rsid w:val="00897EB7"/>
    <w:rsid w:val="008A0454"/>
    <w:rsid w:val="008A057D"/>
    <w:rsid w:val="008A124B"/>
    <w:rsid w:val="008A173E"/>
    <w:rsid w:val="008A4945"/>
    <w:rsid w:val="008A586A"/>
    <w:rsid w:val="008A58C0"/>
    <w:rsid w:val="008A6695"/>
    <w:rsid w:val="008B4D3F"/>
    <w:rsid w:val="008C1897"/>
    <w:rsid w:val="008C1C93"/>
    <w:rsid w:val="008C34BD"/>
    <w:rsid w:val="008C3DA2"/>
    <w:rsid w:val="008C4B0C"/>
    <w:rsid w:val="008C4BBB"/>
    <w:rsid w:val="008C55CE"/>
    <w:rsid w:val="008C720D"/>
    <w:rsid w:val="008E1F23"/>
    <w:rsid w:val="008E4438"/>
    <w:rsid w:val="008E492A"/>
    <w:rsid w:val="008F24E7"/>
    <w:rsid w:val="008F37EB"/>
    <w:rsid w:val="008F3D91"/>
    <w:rsid w:val="008F4B08"/>
    <w:rsid w:val="008F5A68"/>
    <w:rsid w:val="008F7580"/>
    <w:rsid w:val="008F772D"/>
    <w:rsid w:val="00900448"/>
    <w:rsid w:val="00904533"/>
    <w:rsid w:val="00907B02"/>
    <w:rsid w:val="00916FE4"/>
    <w:rsid w:val="009250C9"/>
    <w:rsid w:val="00930DB4"/>
    <w:rsid w:val="00930F45"/>
    <w:rsid w:val="00932502"/>
    <w:rsid w:val="00941353"/>
    <w:rsid w:val="00941B2D"/>
    <w:rsid w:val="00944431"/>
    <w:rsid w:val="00950CD9"/>
    <w:rsid w:val="00955788"/>
    <w:rsid w:val="00956393"/>
    <w:rsid w:val="00966934"/>
    <w:rsid w:val="00967F1D"/>
    <w:rsid w:val="009733F5"/>
    <w:rsid w:val="009775F6"/>
    <w:rsid w:val="00980D5D"/>
    <w:rsid w:val="00983252"/>
    <w:rsid w:val="009856EF"/>
    <w:rsid w:val="00986B18"/>
    <w:rsid w:val="00987AA3"/>
    <w:rsid w:val="00987B0E"/>
    <w:rsid w:val="00994274"/>
    <w:rsid w:val="00994599"/>
    <w:rsid w:val="00996565"/>
    <w:rsid w:val="009B1C2C"/>
    <w:rsid w:val="009B2E6E"/>
    <w:rsid w:val="009B37E1"/>
    <w:rsid w:val="009B69A4"/>
    <w:rsid w:val="009C7A86"/>
    <w:rsid w:val="009D05AF"/>
    <w:rsid w:val="009D3343"/>
    <w:rsid w:val="009D50E5"/>
    <w:rsid w:val="009D61C0"/>
    <w:rsid w:val="009D6587"/>
    <w:rsid w:val="009E2A8B"/>
    <w:rsid w:val="009E63DE"/>
    <w:rsid w:val="009E6AE0"/>
    <w:rsid w:val="009E732F"/>
    <w:rsid w:val="009F55FA"/>
    <w:rsid w:val="00A01BFC"/>
    <w:rsid w:val="00A06238"/>
    <w:rsid w:val="00A07AB3"/>
    <w:rsid w:val="00A07F11"/>
    <w:rsid w:val="00A2005C"/>
    <w:rsid w:val="00A21A8D"/>
    <w:rsid w:val="00A338FC"/>
    <w:rsid w:val="00A34D2C"/>
    <w:rsid w:val="00A35142"/>
    <w:rsid w:val="00A35EFC"/>
    <w:rsid w:val="00A36309"/>
    <w:rsid w:val="00A36400"/>
    <w:rsid w:val="00A368C2"/>
    <w:rsid w:val="00A3716C"/>
    <w:rsid w:val="00A41C9A"/>
    <w:rsid w:val="00A42E32"/>
    <w:rsid w:val="00A4555D"/>
    <w:rsid w:val="00A46A14"/>
    <w:rsid w:val="00A47A12"/>
    <w:rsid w:val="00A47AE6"/>
    <w:rsid w:val="00A5226C"/>
    <w:rsid w:val="00A52343"/>
    <w:rsid w:val="00A532D1"/>
    <w:rsid w:val="00A5370D"/>
    <w:rsid w:val="00A6204E"/>
    <w:rsid w:val="00A6443D"/>
    <w:rsid w:val="00A6525E"/>
    <w:rsid w:val="00A65697"/>
    <w:rsid w:val="00A7005A"/>
    <w:rsid w:val="00A71A99"/>
    <w:rsid w:val="00A72507"/>
    <w:rsid w:val="00A72824"/>
    <w:rsid w:val="00A73744"/>
    <w:rsid w:val="00A73FF3"/>
    <w:rsid w:val="00A74141"/>
    <w:rsid w:val="00A7534C"/>
    <w:rsid w:val="00A806B3"/>
    <w:rsid w:val="00A82F88"/>
    <w:rsid w:val="00A906E8"/>
    <w:rsid w:val="00A96124"/>
    <w:rsid w:val="00AA3C8F"/>
    <w:rsid w:val="00AA4687"/>
    <w:rsid w:val="00AB4B9E"/>
    <w:rsid w:val="00AB5899"/>
    <w:rsid w:val="00AC0757"/>
    <w:rsid w:val="00AC09A6"/>
    <w:rsid w:val="00AC19B9"/>
    <w:rsid w:val="00AC312B"/>
    <w:rsid w:val="00AC7B1D"/>
    <w:rsid w:val="00AD2950"/>
    <w:rsid w:val="00AD6EEF"/>
    <w:rsid w:val="00AF03C9"/>
    <w:rsid w:val="00AF146B"/>
    <w:rsid w:val="00AF3142"/>
    <w:rsid w:val="00AF3DA8"/>
    <w:rsid w:val="00AF5A2A"/>
    <w:rsid w:val="00AF7674"/>
    <w:rsid w:val="00B04CBF"/>
    <w:rsid w:val="00B0513A"/>
    <w:rsid w:val="00B059AC"/>
    <w:rsid w:val="00B06976"/>
    <w:rsid w:val="00B176DC"/>
    <w:rsid w:val="00B2060B"/>
    <w:rsid w:val="00B21626"/>
    <w:rsid w:val="00B23ACB"/>
    <w:rsid w:val="00B26304"/>
    <w:rsid w:val="00B272FE"/>
    <w:rsid w:val="00B308EF"/>
    <w:rsid w:val="00B32DE7"/>
    <w:rsid w:val="00B350B4"/>
    <w:rsid w:val="00B45644"/>
    <w:rsid w:val="00B51FE2"/>
    <w:rsid w:val="00B577B3"/>
    <w:rsid w:val="00B652B3"/>
    <w:rsid w:val="00B716F6"/>
    <w:rsid w:val="00B723CF"/>
    <w:rsid w:val="00B72A88"/>
    <w:rsid w:val="00B7558A"/>
    <w:rsid w:val="00B770AB"/>
    <w:rsid w:val="00B85225"/>
    <w:rsid w:val="00B8615E"/>
    <w:rsid w:val="00B90940"/>
    <w:rsid w:val="00B90FCE"/>
    <w:rsid w:val="00B9686D"/>
    <w:rsid w:val="00B96DE4"/>
    <w:rsid w:val="00BB102E"/>
    <w:rsid w:val="00BB1BC0"/>
    <w:rsid w:val="00BB1D87"/>
    <w:rsid w:val="00BB271B"/>
    <w:rsid w:val="00BB62AC"/>
    <w:rsid w:val="00BB65AE"/>
    <w:rsid w:val="00BC0254"/>
    <w:rsid w:val="00BC09CF"/>
    <w:rsid w:val="00BC3BB4"/>
    <w:rsid w:val="00BC4457"/>
    <w:rsid w:val="00BC5B86"/>
    <w:rsid w:val="00BD1835"/>
    <w:rsid w:val="00BD51E2"/>
    <w:rsid w:val="00BD6F46"/>
    <w:rsid w:val="00BE51E3"/>
    <w:rsid w:val="00BE7821"/>
    <w:rsid w:val="00BF3F92"/>
    <w:rsid w:val="00BF4F7D"/>
    <w:rsid w:val="00BF60EF"/>
    <w:rsid w:val="00C0362C"/>
    <w:rsid w:val="00C04DFE"/>
    <w:rsid w:val="00C11F1C"/>
    <w:rsid w:val="00C22321"/>
    <w:rsid w:val="00C34176"/>
    <w:rsid w:val="00C36320"/>
    <w:rsid w:val="00C368ED"/>
    <w:rsid w:val="00C37C29"/>
    <w:rsid w:val="00C37C80"/>
    <w:rsid w:val="00C407B1"/>
    <w:rsid w:val="00C445C2"/>
    <w:rsid w:val="00C4465A"/>
    <w:rsid w:val="00C45B1D"/>
    <w:rsid w:val="00C503E3"/>
    <w:rsid w:val="00C51A21"/>
    <w:rsid w:val="00C51E53"/>
    <w:rsid w:val="00C521B7"/>
    <w:rsid w:val="00C554FD"/>
    <w:rsid w:val="00C6075F"/>
    <w:rsid w:val="00C62224"/>
    <w:rsid w:val="00C63B04"/>
    <w:rsid w:val="00C642D6"/>
    <w:rsid w:val="00C65F6F"/>
    <w:rsid w:val="00C71796"/>
    <w:rsid w:val="00C72EEB"/>
    <w:rsid w:val="00C7548B"/>
    <w:rsid w:val="00C7652F"/>
    <w:rsid w:val="00C825FA"/>
    <w:rsid w:val="00C84B64"/>
    <w:rsid w:val="00C862C2"/>
    <w:rsid w:val="00C9569C"/>
    <w:rsid w:val="00C95D90"/>
    <w:rsid w:val="00CA26F7"/>
    <w:rsid w:val="00CA3A58"/>
    <w:rsid w:val="00CA41F0"/>
    <w:rsid w:val="00CA4965"/>
    <w:rsid w:val="00CA4B6B"/>
    <w:rsid w:val="00CA78F4"/>
    <w:rsid w:val="00CA7EC7"/>
    <w:rsid w:val="00CB0674"/>
    <w:rsid w:val="00CB1888"/>
    <w:rsid w:val="00CB3B04"/>
    <w:rsid w:val="00CB5483"/>
    <w:rsid w:val="00CB575D"/>
    <w:rsid w:val="00CB6D60"/>
    <w:rsid w:val="00CC6E05"/>
    <w:rsid w:val="00CD5B6E"/>
    <w:rsid w:val="00CE2863"/>
    <w:rsid w:val="00CE45D3"/>
    <w:rsid w:val="00CE4A99"/>
    <w:rsid w:val="00CE6D43"/>
    <w:rsid w:val="00CE7EF0"/>
    <w:rsid w:val="00CF0206"/>
    <w:rsid w:val="00CF03B8"/>
    <w:rsid w:val="00CF0B48"/>
    <w:rsid w:val="00D01D8C"/>
    <w:rsid w:val="00D023DC"/>
    <w:rsid w:val="00D06446"/>
    <w:rsid w:val="00D07FB7"/>
    <w:rsid w:val="00D105DB"/>
    <w:rsid w:val="00D10A35"/>
    <w:rsid w:val="00D11025"/>
    <w:rsid w:val="00D11555"/>
    <w:rsid w:val="00D121E5"/>
    <w:rsid w:val="00D16393"/>
    <w:rsid w:val="00D23774"/>
    <w:rsid w:val="00D2381A"/>
    <w:rsid w:val="00D269BA"/>
    <w:rsid w:val="00D322C1"/>
    <w:rsid w:val="00D3247B"/>
    <w:rsid w:val="00D3308A"/>
    <w:rsid w:val="00D33CAF"/>
    <w:rsid w:val="00D33FDB"/>
    <w:rsid w:val="00D347E3"/>
    <w:rsid w:val="00D4361B"/>
    <w:rsid w:val="00D4415C"/>
    <w:rsid w:val="00D54382"/>
    <w:rsid w:val="00D54AA7"/>
    <w:rsid w:val="00D554B2"/>
    <w:rsid w:val="00D70280"/>
    <w:rsid w:val="00D77AE8"/>
    <w:rsid w:val="00D804FA"/>
    <w:rsid w:val="00D8176E"/>
    <w:rsid w:val="00D84BDF"/>
    <w:rsid w:val="00D93AE4"/>
    <w:rsid w:val="00DA66B8"/>
    <w:rsid w:val="00DA6977"/>
    <w:rsid w:val="00DB39BC"/>
    <w:rsid w:val="00DB4EB0"/>
    <w:rsid w:val="00DB505C"/>
    <w:rsid w:val="00DB52EF"/>
    <w:rsid w:val="00DB589C"/>
    <w:rsid w:val="00DB66B0"/>
    <w:rsid w:val="00DC5C65"/>
    <w:rsid w:val="00DD2F11"/>
    <w:rsid w:val="00DD4815"/>
    <w:rsid w:val="00DD6FC7"/>
    <w:rsid w:val="00DE3AC6"/>
    <w:rsid w:val="00DF04BF"/>
    <w:rsid w:val="00DF1CAA"/>
    <w:rsid w:val="00DF3A54"/>
    <w:rsid w:val="00DF62B7"/>
    <w:rsid w:val="00DF71E1"/>
    <w:rsid w:val="00E02F20"/>
    <w:rsid w:val="00E061FA"/>
    <w:rsid w:val="00E06633"/>
    <w:rsid w:val="00E11E8B"/>
    <w:rsid w:val="00E12C30"/>
    <w:rsid w:val="00E14D15"/>
    <w:rsid w:val="00E1720B"/>
    <w:rsid w:val="00E221AF"/>
    <w:rsid w:val="00E244FE"/>
    <w:rsid w:val="00E27590"/>
    <w:rsid w:val="00E30FD9"/>
    <w:rsid w:val="00E3140A"/>
    <w:rsid w:val="00E358AB"/>
    <w:rsid w:val="00E36A06"/>
    <w:rsid w:val="00E40400"/>
    <w:rsid w:val="00E41B77"/>
    <w:rsid w:val="00E43902"/>
    <w:rsid w:val="00E465E3"/>
    <w:rsid w:val="00E54CF2"/>
    <w:rsid w:val="00E60440"/>
    <w:rsid w:val="00E61B01"/>
    <w:rsid w:val="00E62682"/>
    <w:rsid w:val="00E62BF5"/>
    <w:rsid w:val="00E62C9B"/>
    <w:rsid w:val="00E726DD"/>
    <w:rsid w:val="00E73491"/>
    <w:rsid w:val="00E8086D"/>
    <w:rsid w:val="00E902BD"/>
    <w:rsid w:val="00E91B0C"/>
    <w:rsid w:val="00E94829"/>
    <w:rsid w:val="00E97037"/>
    <w:rsid w:val="00EA0734"/>
    <w:rsid w:val="00EB2691"/>
    <w:rsid w:val="00EB30C1"/>
    <w:rsid w:val="00EB3141"/>
    <w:rsid w:val="00EB4C65"/>
    <w:rsid w:val="00EB5308"/>
    <w:rsid w:val="00EB65EA"/>
    <w:rsid w:val="00EB7492"/>
    <w:rsid w:val="00EC1DD6"/>
    <w:rsid w:val="00EC43AD"/>
    <w:rsid w:val="00EC537C"/>
    <w:rsid w:val="00ED2FA5"/>
    <w:rsid w:val="00EE3079"/>
    <w:rsid w:val="00EE77A0"/>
    <w:rsid w:val="00EE7A46"/>
    <w:rsid w:val="00EE7F2D"/>
    <w:rsid w:val="00EF22B5"/>
    <w:rsid w:val="00EF238D"/>
    <w:rsid w:val="00EF25E3"/>
    <w:rsid w:val="00EF3AEC"/>
    <w:rsid w:val="00EF3AF9"/>
    <w:rsid w:val="00F05F82"/>
    <w:rsid w:val="00F06B6D"/>
    <w:rsid w:val="00F12DB6"/>
    <w:rsid w:val="00F12EB9"/>
    <w:rsid w:val="00F1706F"/>
    <w:rsid w:val="00F2255B"/>
    <w:rsid w:val="00F23205"/>
    <w:rsid w:val="00F265B7"/>
    <w:rsid w:val="00F337E2"/>
    <w:rsid w:val="00F34714"/>
    <w:rsid w:val="00F349A5"/>
    <w:rsid w:val="00F34A82"/>
    <w:rsid w:val="00F420EC"/>
    <w:rsid w:val="00F44641"/>
    <w:rsid w:val="00F45F81"/>
    <w:rsid w:val="00F51ABA"/>
    <w:rsid w:val="00F5231B"/>
    <w:rsid w:val="00F544C6"/>
    <w:rsid w:val="00F56882"/>
    <w:rsid w:val="00F56E21"/>
    <w:rsid w:val="00F600E7"/>
    <w:rsid w:val="00F618C6"/>
    <w:rsid w:val="00F63326"/>
    <w:rsid w:val="00F7284B"/>
    <w:rsid w:val="00F77050"/>
    <w:rsid w:val="00F83DD0"/>
    <w:rsid w:val="00F84418"/>
    <w:rsid w:val="00F90623"/>
    <w:rsid w:val="00F9072D"/>
    <w:rsid w:val="00F90B89"/>
    <w:rsid w:val="00FA0735"/>
    <w:rsid w:val="00FA6092"/>
    <w:rsid w:val="00FA63BD"/>
    <w:rsid w:val="00FB04DC"/>
    <w:rsid w:val="00FB1FE5"/>
    <w:rsid w:val="00FB2EC8"/>
    <w:rsid w:val="00FB695C"/>
    <w:rsid w:val="00FC0528"/>
    <w:rsid w:val="00FC184C"/>
    <w:rsid w:val="00FC2794"/>
    <w:rsid w:val="00FC4E75"/>
    <w:rsid w:val="00FC5150"/>
    <w:rsid w:val="00FC60B9"/>
    <w:rsid w:val="00FD4DE9"/>
    <w:rsid w:val="00FD6CD8"/>
    <w:rsid w:val="00FE39DB"/>
    <w:rsid w:val="00FF2A36"/>
  </w:rsids>
  <m:mathPr>
    <m:mathFont m:val="Cambria Math"/>
    <m:brkBin m:val="before"/>
    <m:brkBinSub m:val="--"/>
    <m:smallFrac m:val="0"/>
    <m:dispDef/>
    <m:lMargin m:val="0"/>
    <m:rMargin m:val="0"/>
    <m:defJc m:val="centerGroup"/>
    <m:wrapIndent m:val="1440"/>
    <m:intLim m:val="subSup"/>
    <m:naryLim m:val="undOvr"/>
  </m:mathPr>
  <w:themeFontLang w:val="de-DE"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EEC06F"/>
  <w15:docId w15:val="{DFBE0761-5D51-4366-8695-CD42D534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521B7"/>
    <w:rPr>
      <w:sz w:val="24"/>
      <w:szCs w:val="24"/>
      <w:lang w:val="en-GB" w:eastAsia="en-GB"/>
    </w:rPr>
  </w:style>
  <w:style w:type="paragraph" w:styleId="Heading1">
    <w:name w:val="heading 1"/>
    <w:basedOn w:val="Normal"/>
    <w:next w:val="Normal"/>
    <w:qFormat/>
    <w:rsid w:val="00C72EEB"/>
    <w:pPr>
      <w:keepNext/>
      <w:tabs>
        <w:tab w:val="num" w:pos="432"/>
      </w:tabs>
      <w:spacing w:before="240" w:after="60"/>
      <w:ind w:left="432" w:hanging="432"/>
      <w:outlineLvl w:val="0"/>
    </w:pPr>
    <w:rPr>
      <w:rFonts w:ascii="Arial" w:hAnsi="Arial" w:cs="Arial"/>
      <w:b/>
      <w:bCs/>
      <w:kern w:val="32"/>
      <w:sz w:val="32"/>
      <w:szCs w:val="32"/>
      <w:lang w:eastAsia="en-US"/>
    </w:rPr>
  </w:style>
  <w:style w:type="paragraph" w:styleId="Heading20">
    <w:name w:val="heading 2"/>
    <w:basedOn w:val="Normal"/>
    <w:next w:val="Normal"/>
    <w:link w:val="Heading2Char"/>
    <w:qFormat/>
    <w:rsid w:val="00C72EEB"/>
    <w:pPr>
      <w:keepNext/>
      <w:tabs>
        <w:tab w:val="num" w:pos="576"/>
      </w:tabs>
      <w:spacing w:before="100" w:beforeAutospacing="1" w:after="100" w:afterAutospacing="1"/>
      <w:ind w:left="576" w:hanging="576"/>
      <w:jc w:val="both"/>
      <w:outlineLvl w:val="1"/>
    </w:pPr>
    <w:rPr>
      <w:rFonts w:ascii="Helvetica" w:hAnsi="Helvetica"/>
      <w:b/>
      <w:bCs/>
      <w:sz w:val="28"/>
      <w:lang w:eastAsia="en-US"/>
    </w:rPr>
  </w:style>
  <w:style w:type="paragraph" w:styleId="Heading30">
    <w:name w:val="heading 3"/>
    <w:basedOn w:val="Normal"/>
    <w:next w:val="Normal"/>
    <w:autoRedefine/>
    <w:rsid w:val="00E11E8B"/>
    <w:pPr>
      <w:keepNext/>
      <w:tabs>
        <w:tab w:val="num" w:pos="720"/>
        <w:tab w:val="num" w:pos="792"/>
      </w:tabs>
      <w:spacing w:before="240" w:after="120"/>
      <w:outlineLvl w:val="2"/>
    </w:pPr>
    <w:rPr>
      <w:rFonts w:ascii="Arial" w:hAnsi="Arial" w:cs="Arial"/>
      <w:b/>
      <w:bCs/>
      <w:i/>
      <w:iCs/>
      <w:lang w:eastAsia="en-US"/>
    </w:rPr>
  </w:style>
  <w:style w:type="paragraph" w:styleId="Heading40">
    <w:name w:val="heading 4"/>
    <w:basedOn w:val="Normal"/>
    <w:next w:val="Normal"/>
    <w:qFormat/>
    <w:rsid w:val="00C72EEB"/>
    <w:pPr>
      <w:keepNext/>
      <w:tabs>
        <w:tab w:val="num" w:pos="864"/>
      </w:tabs>
      <w:spacing w:before="240" w:after="60"/>
      <w:ind w:left="864" w:hanging="864"/>
      <w:outlineLvl w:val="3"/>
    </w:pPr>
    <w:rPr>
      <w:rFonts w:ascii="Helvetica" w:hAnsi="Helvetica"/>
      <w:bCs/>
      <w:i/>
      <w:sz w:val="22"/>
      <w:szCs w:val="28"/>
      <w:lang w:eastAsia="en-US"/>
    </w:rPr>
  </w:style>
  <w:style w:type="paragraph" w:styleId="Heading5">
    <w:name w:val="heading 5"/>
    <w:basedOn w:val="Normal"/>
    <w:next w:val="Normal"/>
    <w:qFormat/>
    <w:rsid w:val="00C72EEB"/>
    <w:pPr>
      <w:tabs>
        <w:tab w:val="num" w:pos="1548"/>
      </w:tabs>
      <w:spacing w:before="240" w:after="60"/>
      <w:ind w:left="1548" w:hanging="1008"/>
      <w:outlineLvl w:val="4"/>
    </w:pPr>
    <w:rPr>
      <w:b/>
      <w:bCs/>
      <w:i/>
      <w:iCs/>
      <w:sz w:val="22"/>
      <w:szCs w:val="26"/>
      <w:lang w:eastAsia="en-US"/>
    </w:rPr>
  </w:style>
  <w:style w:type="paragraph" w:styleId="Heading6">
    <w:name w:val="heading 6"/>
    <w:basedOn w:val="Normal"/>
    <w:next w:val="Normal"/>
    <w:qFormat/>
    <w:rsid w:val="00C72EEB"/>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qFormat/>
    <w:rsid w:val="00C72EEB"/>
    <w:pPr>
      <w:tabs>
        <w:tab w:val="num" w:pos="1296"/>
      </w:tabs>
      <w:spacing w:before="240" w:after="60"/>
      <w:ind w:left="1296" w:hanging="1296"/>
      <w:outlineLvl w:val="6"/>
    </w:pPr>
    <w:rPr>
      <w:lang w:eastAsia="en-US"/>
    </w:rPr>
  </w:style>
  <w:style w:type="paragraph" w:styleId="Heading8">
    <w:name w:val="heading 8"/>
    <w:basedOn w:val="Normal"/>
    <w:next w:val="Normal"/>
    <w:qFormat/>
    <w:rsid w:val="00C72EEB"/>
    <w:pPr>
      <w:tabs>
        <w:tab w:val="num" w:pos="1440"/>
      </w:tabs>
      <w:spacing w:before="240" w:after="60"/>
      <w:ind w:left="1440" w:hanging="1440"/>
      <w:outlineLvl w:val="7"/>
    </w:pPr>
    <w:rPr>
      <w:i/>
      <w:iCs/>
      <w:lang w:eastAsia="en-US"/>
    </w:rPr>
  </w:style>
  <w:style w:type="paragraph" w:styleId="Heading9">
    <w:name w:val="heading 9"/>
    <w:basedOn w:val="Normal"/>
    <w:next w:val="Normal"/>
    <w:qFormat/>
    <w:rsid w:val="00C72EEB"/>
    <w:pPr>
      <w:tabs>
        <w:tab w:val="num" w:pos="1584"/>
      </w:tabs>
      <w:spacing w:before="240" w:after="60"/>
      <w:ind w:left="1584" w:hanging="1584"/>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autoRedefine/>
    <w:rsid w:val="00AC09A6"/>
    <w:pPr>
      <w:tabs>
        <w:tab w:val="left" w:pos="2268"/>
      </w:tabs>
      <w:spacing w:before="120" w:after="40"/>
      <w:jc w:val="both"/>
    </w:pPr>
    <w:rPr>
      <w:szCs w:val="20"/>
      <w:lang w:val="de-DE" w:eastAsia="de-DE"/>
    </w:rPr>
  </w:style>
  <w:style w:type="character" w:styleId="Hyperlink">
    <w:name w:val="Hyperlink"/>
    <w:basedOn w:val="DefaultParagraphFont"/>
    <w:uiPriority w:val="99"/>
    <w:rsid w:val="00C72EEB"/>
    <w:rPr>
      <w:rFonts w:cs="Times New Roman"/>
      <w:color w:val="0000FF"/>
      <w:u w:val="single"/>
    </w:rPr>
  </w:style>
  <w:style w:type="paragraph" w:styleId="TOC2">
    <w:name w:val="toc 2"/>
    <w:basedOn w:val="Normal"/>
    <w:next w:val="Normal"/>
    <w:autoRedefine/>
    <w:uiPriority w:val="39"/>
    <w:rsid w:val="006412C8"/>
    <w:pPr>
      <w:tabs>
        <w:tab w:val="left" w:pos="885"/>
        <w:tab w:val="right" w:leader="dot" w:pos="9062"/>
      </w:tabs>
      <w:spacing w:before="60"/>
      <w:ind w:left="442"/>
    </w:pPr>
    <w:rPr>
      <w:b/>
      <w:bCs/>
      <w:noProof/>
      <w:sz w:val="20"/>
      <w:szCs w:val="20"/>
    </w:rPr>
  </w:style>
  <w:style w:type="character" w:customStyle="1" w:styleId="Heading2Char">
    <w:name w:val="Heading 2 Char"/>
    <w:basedOn w:val="DefaultParagraphFont"/>
    <w:link w:val="Heading20"/>
    <w:rsid w:val="00C72EEB"/>
    <w:rPr>
      <w:rFonts w:ascii="Helvetica" w:hAnsi="Helvetica"/>
      <w:b/>
      <w:bCs/>
      <w:sz w:val="28"/>
      <w:szCs w:val="24"/>
      <w:lang w:val="en-GB" w:eastAsia="en-US" w:bidi="ar-SA"/>
    </w:rPr>
  </w:style>
  <w:style w:type="paragraph" w:styleId="Caption">
    <w:name w:val="caption"/>
    <w:basedOn w:val="Normal"/>
    <w:next w:val="Normal"/>
    <w:qFormat/>
    <w:rsid w:val="00C72EEB"/>
    <w:pPr>
      <w:jc w:val="both"/>
    </w:pPr>
    <w:rPr>
      <w:b/>
      <w:bCs/>
      <w:sz w:val="20"/>
      <w:szCs w:val="20"/>
    </w:rPr>
  </w:style>
  <w:style w:type="table" w:styleId="TableGrid">
    <w:name w:val="Table Grid"/>
    <w:basedOn w:val="TableNormal"/>
    <w:rsid w:val="00C72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link w:val="TOC3Char"/>
    <w:autoRedefine/>
    <w:uiPriority w:val="39"/>
    <w:rsid w:val="006412C8"/>
    <w:pPr>
      <w:tabs>
        <w:tab w:val="left" w:pos="1338"/>
        <w:tab w:val="right" w:leader="dot" w:pos="9061"/>
      </w:tabs>
      <w:spacing w:before="40"/>
      <w:ind w:left="885"/>
    </w:pPr>
    <w:rPr>
      <w:i/>
      <w:sz w:val="20"/>
      <w:szCs w:val="20"/>
    </w:rPr>
  </w:style>
  <w:style w:type="paragraph" w:styleId="Header">
    <w:name w:val="header"/>
    <w:basedOn w:val="Normal"/>
    <w:link w:val="HeaderChar"/>
    <w:rsid w:val="00C72EEB"/>
    <w:pPr>
      <w:tabs>
        <w:tab w:val="center" w:pos="4536"/>
        <w:tab w:val="right" w:pos="9072"/>
      </w:tabs>
      <w:jc w:val="both"/>
    </w:pPr>
    <w:rPr>
      <w:sz w:val="22"/>
      <w:szCs w:val="20"/>
    </w:rPr>
  </w:style>
  <w:style w:type="paragraph" w:styleId="Footer">
    <w:name w:val="footer"/>
    <w:basedOn w:val="Normal"/>
    <w:rsid w:val="00C72EEB"/>
    <w:pPr>
      <w:tabs>
        <w:tab w:val="center" w:pos="4536"/>
        <w:tab w:val="right" w:pos="9072"/>
      </w:tabs>
      <w:jc w:val="both"/>
    </w:pPr>
    <w:rPr>
      <w:sz w:val="22"/>
      <w:szCs w:val="20"/>
    </w:rPr>
  </w:style>
  <w:style w:type="character" w:styleId="PageNumber">
    <w:name w:val="page number"/>
    <w:basedOn w:val="DefaultParagraphFont"/>
    <w:rsid w:val="00C72EEB"/>
  </w:style>
  <w:style w:type="paragraph" w:styleId="TableofFigures">
    <w:name w:val="table of figures"/>
    <w:basedOn w:val="Normal"/>
    <w:next w:val="Normal"/>
    <w:uiPriority w:val="99"/>
    <w:rsid w:val="00C72EEB"/>
    <w:pPr>
      <w:jc w:val="both"/>
    </w:pPr>
    <w:rPr>
      <w:sz w:val="22"/>
      <w:szCs w:val="20"/>
    </w:rPr>
  </w:style>
  <w:style w:type="numbering" w:customStyle="1" w:styleId="AktuelleListe1">
    <w:name w:val="Aktuelle Liste1"/>
    <w:rsid w:val="00DD6FC7"/>
  </w:style>
  <w:style w:type="numbering" w:styleId="111111">
    <w:name w:val="Outline List 2"/>
    <w:basedOn w:val="NoList"/>
    <w:rsid w:val="00E11E8B"/>
  </w:style>
  <w:style w:type="paragraph" w:styleId="TOC1">
    <w:name w:val="toc 1"/>
    <w:basedOn w:val="Normal"/>
    <w:next w:val="Normal"/>
    <w:autoRedefine/>
    <w:uiPriority w:val="39"/>
    <w:rsid w:val="00DA66B8"/>
    <w:pPr>
      <w:tabs>
        <w:tab w:val="right" w:leader="dot" w:pos="9049"/>
      </w:tabs>
      <w:spacing w:before="120"/>
    </w:pPr>
    <w:rPr>
      <w:b/>
      <w:sz w:val="22"/>
      <w:lang w:eastAsia="de-DE"/>
    </w:rPr>
  </w:style>
  <w:style w:type="paragraph" w:styleId="TOC4">
    <w:name w:val="toc 4"/>
    <w:basedOn w:val="Normal"/>
    <w:next w:val="Normal"/>
    <w:autoRedefine/>
    <w:semiHidden/>
    <w:rsid w:val="002C6ECE"/>
    <w:pPr>
      <w:ind w:left="720"/>
    </w:pPr>
    <w:rPr>
      <w:lang w:val="de-DE" w:eastAsia="de-DE"/>
    </w:rPr>
  </w:style>
  <w:style w:type="paragraph" w:customStyle="1" w:styleId="Formatvorlage1">
    <w:name w:val="Formatvorlage1"/>
    <w:basedOn w:val="Heading40"/>
    <w:rsid w:val="002C6ECE"/>
    <w:pPr>
      <w:tabs>
        <w:tab w:val="clear" w:pos="864"/>
      </w:tabs>
      <w:ind w:left="0" w:firstLine="0"/>
    </w:pPr>
    <w:rPr>
      <w:rFonts w:ascii="Arial" w:hAnsi="Arial"/>
      <w:sz w:val="24"/>
    </w:rPr>
  </w:style>
  <w:style w:type="paragraph" w:customStyle="1" w:styleId="Heading4">
    <w:name w:val="Heading4"/>
    <w:basedOn w:val="Heading2"/>
    <w:autoRedefine/>
    <w:rsid w:val="00A7005A"/>
    <w:pPr>
      <w:numPr>
        <w:ilvl w:val="2"/>
      </w:numPr>
      <w:tabs>
        <w:tab w:val="left" w:pos="720"/>
      </w:tabs>
      <w:ind w:left="0" w:firstLine="0"/>
    </w:pPr>
    <w:rPr>
      <w:b w:val="0"/>
      <w:i/>
      <w:sz w:val="24"/>
    </w:rPr>
  </w:style>
  <w:style w:type="paragraph" w:customStyle="1" w:styleId="Heading2">
    <w:name w:val="Heading2"/>
    <w:basedOn w:val="Heading20"/>
    <w:rsid w:val="00A338FC"/>
    <w:pPr>
      <w:numPr>
        <w:numId w:val="1"/>
      </w:numPr>
    </w:pPr>
    <w:rPr>
      <w:rFonts w:ascii="Arial" w:hAnsi="Arial" w:cs="Arial"/>
    </w:rPr>
  </w:style>
  <w:style w:type="paragraph" w:customStyle="1" w:styleId="Heading10">
    <w:name w:val="Heading1"/>
    <w:basedOn w:val="Heading1"/>
    <w:rsid w:val="00F7284B"/>
    <w:pPr>
      <w:spacing w:after="120"/>
      <w:ind w:left="0" w:firstLine="0"/>
      <w:jc w:val="center"/>
    </w:pPr>
    <w:rPr>
      <w:sz w:val="28"/>
      <w:szCs w:val="28"/>
    </w:rPr>
  </w:style>
  <w:style w:type="paragraph" w:customStyle="1" w:styleId="Heading3">
    <w:name w:val="Heading3"/>
    <w:basedOn w:val="Heading2"/>
    <w:rsid w:val="00597E5E"/>
    <w:pPr>
      <w:numPr>
        <w:ilvl w:val="1"/>
      </w:numPr>
    </w:pPr>
    <w:rPr>
      <w:sz w:val="24"/>
    </w:rPr>
  </w:style>
  <w:style w:type="character" w:customStyle="1" w:styleId="TOC3Char">
    <w:name w:val="TOC 3 Char"/>
    <w:basedOn w:val="DefaultParagraphFont"/>
    <w:link w:val="TOC3"/>
    <w:rsid w:val="006412C8"/>
    <w:rPr>
      <w:i/>
      <w:lang w:val="en-GB" w:eastAsia="en-GB" w:bidi="ar-SA"/>
    </w:rPr>
  </w:style>
  <w:style w:type="numbering" w:customStyle="1" w:styleId="AktuelleListe2">
    <w:name w:val="Aktuelle Liste2"/>
    <w:rsid w:val="00894A28"/>
  </w:style>
  <w:style w:type="paragraph" w:styleId="Title">
    <w:name w:val="Title"/>
    <w:basedOn w:val="Normal"/>
    <w:next w:val="Normal"/>
    <w:link w:val="TitleChar"/>
    <w:qFormat/>
    <w:rsid w:val="00F83DD0"/>
    <w:pPr>
      <w:spacing w:before="240" w:after="240"/>
      <w:jc w:val="center"/>
      <w:outlineLvl w:val="0"/>
    </w:pPr>
    <w:rPr>
      <w:rFonts w:eastAsiaTheme="majorEastAsia" w:cstheme="majorBidi"/>
      <w:b/>
      <w:bCs/>
      <w:kern w:val="28"/>
      <w:sz w:val="32"/>
      <w:szCs w:val="32"/>
      <w:lang w:val="de-DE" w:eastAsia="de-DE"/>
    </w:rPr>
  </w:style>
  <w:style w:type="character" w:customStyle="1" w:styleId="TitleChar">
    <w:name w:val="Title Char"/>
    <w:basedOn w:val="DefaultParagraphFont"/>
    <w:link w:val="Title"/>
    <w:rsid w:val="00F83DD0"/>
    <w:rPr>
      <w:rFonts w:eastAsiaTheme="majorEastAsia" w:cstheme="majorBidi"/>
      <w:b/>
      <w:bCs/>
      <w:kern w:val="28"/>
      <w:sz w:val="32"/>
      <w:szCs w:val="32"/>
    </w:rPr>
  </w:style>
  <w:style w:type="paragraph" w:styleId="BalloonText">
    <w:name w:val="Balloon Text"/>
    <w:basedOn w:val="Normal"/>
    <w:link w:val="BalloonTextChar"/>
    <w:rsid w:val="00F45F81"/>
    <w:rPr>
      <w:rFonts w:ascii="Tahoma" w:hAnsi="Tahoma" w:cs="Tahoma"/>
      <w:sz w:val="16"/>
      <w:szCs w:val="16"/>
      <w:lang w:val="de-DE" w:eastAsia="de-DE"/>
    </w:rPr>
  </w:style>
  <w:style w:type="character" w:customStyle="1" w:styleId="BalloonTextChar">
    <w:name w:val="Balloon Text Char"/>
    <w:basedOn w:val="DefaultParagraphFont"/>
    <w:link w:val="BalloonText"/>
    <w:rsid w:val="00F45F81"/>
    <w:rPr>
      <w:rFonts w:ascii="Tahoma" w:hAnsi="Tahoma" w:cs="Tahoma"/>
      <w:sz w:val="16"/>
      <w:szCs w:val="16"/>
    </w:rPr>
  </w:style>
  <w:style w:type="paragraph" w:styleId="ListParagraph">
    <w:name w:val="List Paragraph"/>
    <w:basedOn w:val="Normal"/>
    <w:uiPriority w:val="34"/>
    <w:qFormat/>
    <w:rsid w:val="006977AF"/>
    <w:pPr>
      <w:ind w:left="720"/>
      <w:contextualSpacing/>
    </w:pPr>
    <w:rPr>
      <w:lang w:val="de-DE" w:eastAsia="de-DE"/>
    </w:rPr>
  </w:style>
  <w:style w:type="character" w:customStyle="1" w:styleId="HeaderChar">
    <w:name w:val="Header Char"/>
    <w:basedOn w:val="DefaultParagraphFont"/>
    <w:link w:val="Header"/>
    <w:rsid w:val="00595546"/>
    <w:rPr>
      <w:sz w:val="22"/>
      <w:szCs w:val="24"/>
      <w:lang w:val="en-GB" w:eastAsia="en-GB"/>
    </w:rPr>
  </w:style>
  <w:style w:type="character" w:styleId="Emphasis">
    <w:name w:val="Emphasis"/>
    <w:basedOn w:val="DefaultParagraphFont"/>
    <w:uiPriority w:val="20"/>
    <w:qFormat/>
    <w:rsid w:val="00D3247B"/>
    <w:rPr>
      <w:i/>
      <w:iCs/>
    </w:rPr>
  </w:style>
  <w:style w:type="paragraph" w:styleId="HTMLPreformatted">
    <w:name w:val="HTML Preformatted"/>
    <w:basedOn w:val="Normal"/>
    <w:link w:val="HTMLPreformattedChar"/>
    <w:uiPriority w:val="99"/>
    <w:unhideWhenUsed/>
    <w:rsid w:val="00DF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DF1CAA"/>
    <w:rPr>
      <w:rFonts w:ascii="Courier New" w:hAnsi="Courier New" w:cs="Courier New"/>
    </w:rPr>
  </w:style>
  <w:style w:type="paragraph" w:styleId="FootnoteText">
    <w:name w:val="footnote text"/>
    <w:basedOn w:val="Normal"/>
    <w:link w:val="FootnoteTextChar"/>
    <w:unhideWhenUsed/>
    <w:rsid w:val="002E3D31"/>
    <w:rPr>
      <w:lang w:val="de-DE" w:eastAsia="de-DE"/>
    </w:rPr>
  </w:style>
  <w:style w:type="character" w:customStyle="1" w:styleId="FootnoteTextChar">
    <w:name w:val="Footnote Text Char"/>
    <w:basedOn w:val="DefaultParagraphFont"/>
    <w:link w:val="FootnoteText"/>
    <w:rsid w:val="002E3D31"/>
    <w:rPr>
      <w:sz w:val="24"/>
      <w:szCs w:val="24"/>
    </w:rPr>
  </w:style>
  <w:style w:type="character" w:styleId="FootnoteReference">
    <w:name w:val="footnote reference"/>
    <w:basedOn w:val="DefaultParagraphFont"/>
    <w:unhideWhenUsed/>
    <w:rsid w:val="002E3D31"/>
    <w:rPr>
      <w:vertAlign w:val="superscript"/>
    </w:rPr>
  </w:style>
  <w:style w:type="character" w:styleId="CommentReference">
    <w:name w:val="annotation reference"/>
    <w:basedOn w:val="DefaultParagraphFont"/>
    <w:semiHidden/>
    <w:unhideWhenUsed/>
    <w:rsid w:val="00D23774"/>
    <w:rPr>
      <w:sz w:val="18"/>
      <w:szCs w:val="18"/>
    </w:rPr>
  </w:style>
  <w:style w:type="paragraph" w:styleId="CommentText">
    <w:name w:val="annotation text"/>
    <w:basedOn w:val="Normal"/>
    <w:link w:val="CommentTextChar"/>
    <w:semiHidden/>
    <w:unhideWhenUsed/>
    <w:rsid w:val="00D23774"/>
    <w:rPr>
      <w:lang w:val="de-DE" w:eastAsia="de-DE"/>
    </w:rPr>
  </w:style>
  <w:style w:type="character" w:customStyle="1" w:styleId="CommentTextChar">
    <w:name w:val="Comment Text Char"/>
    <w:basedOn w:val="DefaultParagraphFont"/>
    <w:link w:val="CommentText"/>
    <w:semiHidden/>
    <w:rsid w:val="00D23774"/>
    <w:rPr>
      <w:sz w:val="24"/>
      <w:szCs w:val="24"/>
    </w:rPr>
  </w:style>
  <w:style w:type="paragraph" w:styleId="CommentSubject">
    <w:name w:val="annotation subject"/>
    <w:basedOn w:val="CommentText"/>
    <w:next w:val="CommentText"/>
    <w:link w:val="CommentSubjectChar"/>
    <w:semiHidden/>
    <w:unhideWhenUsed/>
    <w:rsid w:val="00D23774"/>
    <w:rPr>
      <w:b/>
      <w:bCs/>
      <w:sz w:val="20"/>
      <w:szCs w:val="20"/>
    </w:rPr>
  </w:style>
  <w:style w:type="character" w:customStyle="1" w:styleId="CommentSubjectChar">
    <w:name w:val="Comment Subject Char"/>
    <w:basedOn w:val="CommentTextChar"/>
    <w:link w:val="CommentSubject"/>
    <w:semiHidden/>
    <w:rsid w:val="00D23774"/>
    <w:rPr>
      <w:b/>
      <w:bCs/>
      <w:sz w:val="24"/>
      <w:szCs w:val="24"/>
    </w:rPr>
  </w:style>
  <w:style w:type="paragraph" w:styleId="Revision">
    <w:name w:val="Revision"/>
    <w:hidden/>
    <w:uiPriority w:val="99"/>
    <w:semiHidden/>
    <w:rsid w:val="002F748F"/>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77">
      <w:bodyDiv w:val="1"/>
      <w:marLeft w:val="0"/>
      <w:marRight w:val="0"/>
      <w:marTop w:val="0"/>
      <w:marBottom w:val="0"/>
      <w:divBdr>
        <w:top w:val="none" w:sz="0" w:space="0" w:color="auto"/>
        <w:left w:val="none" w:sz="0" w:space="0" w:color="auto"/>
        <w:bottom w:val="none" w:sz="0" w:space="0" w:color="auto"/>
        <w:right w:val="none" w:sz="0" w:space="0" w:color="auto"/>
      </w:divBdr>
    </w:div>
    <w:div w:id="6177321">
      <w:bodyDiv w:val="1"/>
      <w:marLeft w:val="0"/>
      <w:marRight w:val="0"/>
      <w:marTop w:val="0"/>
      <w:marBottom w:val="0"/>
      <w:divBdr>
        <w:top w:val="none" w:sz="0" w:space="0" w:color="auto"/>
        <w:left w:val="none" w:sz="0" w:space="0" w:color="auto"/>
        <w:bottom w:val="none" w:sz="0" w:space="0" w:color="auto"/>
        <w:right w:val="none" w:sz="0" w:space="0" w:color="auto"/>
      </w:divBdr>
    </w:div>
    <w:div w:id="14112681">
      <w:bodyDiv w:val="1"/>
      <w:marLeft w:val="0"/>
      <w:marRight w:val="0"/>
      <w:marTop w:val="0"/>
      <w:marBottom w:val="0"/>
      <w:divBdr>
        <w:top w:val="none" w:sz="0" w:space="0" w:color="auto"/>
        <w:left w:val="none" w:sz="0" w:space="0" w:color="auto"/>
        <w:bottom w:val="none" w:sz="0" w:space="0" w:color="auto"/>
        <w:right w:val="none" w:sz="0" w:space="0" w:color="auto"/>
      </w:divBdr>
    </w:div>
    <w:div w:id="20517001">
      <w:bodyDiv w:val="1"/>
      <w:marLeft w:val="0"/>
      <w:marRight w:val="0"/>
      <w:marTop w:val="0"/>
      <w:marBottom w:val="0"/>
      <w:divBdr>
        <w:top w:val="none" w:sz="0" w:space="0" w:color="auto"/>
        <w:left w:val="none" w:sz="0" w:space="0" w:color="auto"/>
        <w:bottom w:val="none" w:sz="0" w:space="0" w:color="auto"/>
        <w:right w:val="none" w:sz="0" w:space="0" w:color="auto"/>
      </w:divBdr>
    </w:div>
    <w:div w:id="43717073">
      <w:bodyDiv w:val="1"/>
      <w:marLeft w:val="0"/>
      <w:marRight w:val="0"/>
      <w:marTop w:val="0"/>
      <w:marBottom w:val="0"/>
      <w:divBdr>
        <w:top w:val="none" w:sz="0" w:space="0" w:color="auto"/>
        <w:left w:val="none" w:sz="0" w:space="0" w:color="auto"/>
        <w:bottom w:val="none" w:sz="0" w:space="0" w:color="auto"/>
        <w:right w:val="none" w:sz="0" w:space="0" w:color="auto"/>
      </w:divBdr>
    </w:div>
    <w:div w:id="55013574">
      <w:bodyDiv w:val="1"/>
      <w:marLeft w:val="0"/>
      <w:marRight w:val="0"/>
      <w:marTop w:val="0"/>
      <w:marBottom w:val="0"/>
      <w:divBdr>
        <w:top w:val="none" w:sz="0" w:space="0" w:color="auto"/>
        <w:left w:val="none" w:sz="0" w:space="0" w:color="auto"/>
        <w:bottom w:val="none" w:sz="0" w:space="0" w:color="auto"/>
        <w:right w:val="none" w:sz="0" w:space="0" w:color="auto"/>
      </w:divBdr>
    </w:div>
    <w:div w:id="83232428">
      <w:bodyDiv w:val="1"/>
      <w:marLeft w:val="0"/>
      <w:marRight w:val="0"/>
      <w:marTop w:val="0"/>
      <w:marBottom w:val="0"/>
      <w:divBdr>
        <w:top w:val="none" w:sz="0" w:space="0" w:color="auto"/>
        <w:left w:val="none" w:sz="0" w:space="0" w:color="auto"/>
        <w:bottom w:val="none" w:sz="0" w:space="0" w:color="auto"/>
        <w:right w:val="none" w:sz="0" w:space="0" w:color="auto"/>
      </w:divBdr>
    </w:div>
    <w:div w:id="93333226">
      <w:bodyDiv w:val="1"/>
      <w:marLeft w:val="0"/>
      <w:marRight w:val="0"/>
      <w:marTop w:val="0"/>
      <w:marBottom w:val="0"/>
      <w:divBdr>
        <w:top w:val="none" w:sz="0" w:space="0" w:color="auto"/>
        <w:left w:val="none" w:sz="0" w:space="0" w:color="auto"/>
        <w:bottom w:val="none" w:sz="0" w:space="0" w:color="auto"/>
        <w:right w:val="none" w:sz="0" w:space="0" w:color="auto"/>
      </w:divBdr>
    </w:div>
    <w:div w:id="115218407">
      <w:bodyDiv w:val="1"/>
      <w:marLeft w:val="0"/>
      <w:marRight w:val="0"/>
      <w:marTop w:val="0"/>
      <w:marBottom w:val="0"/>
      <w:divBdr>
        <w:top w:val="none" w:sz="0" w:space="0" w:color="auto"/>
        <w:left w:val="none" w:sz="0" w:space="0" w:color="auto"/>
        <w:bottom w:val="none" w:sz="0" w:space="0" w:color="auto"/>
        <w:right w:val="none" w:sz="0" w:space="0" w:color="auto"/>
      </w:divBdr>
    </w:div>
    <w:div w:id="146017611">
      <w:bodyDiv w:val="1"/>
      <w:marLeft w:val="0"/>
      <w:marRight w:val="0"/>
      <w:marTop w:val="0"/>
      <w:marBottom w:val="0"/>
      <w:divBdr>
        <w:top w:val="none" w:sz="0" w:space="0" w:color="auto"/>
        <w:left w:val="none" w:sz="0" w:space="0" w:color="auto"/>
        <w:bottom w:val="none" w:sz="0" w:space="0" w:color="auto"/>
        <w:right w:val="none" w:sz="0" w:space="0" w:color="auto"/>
      </w:divBdr>
    </w:div>
    <w:div w:id="170534635">
      <w:bodyDiv w:val="1"/>
      <w:marLeft w:val="0"/>
      <w:marRight w:val="0"/>
      <w:marTop w:val="0"/>
      <w:marBottom w:val="0"/>
      <w:divBdr>
        <w:top w:val="none" w:sz="0" w:space="0" w:color="auto"/>
        <w:left w:val="none" w:sz="0" w:space="0" w:color="auto"/>
        <w:bottom w:val="none" w:sz="0" w:space="0" w:color="auto"/>
        <w:right w:val="none" w:sz="0" w:space="0" w:color="auto"/>
      </w:divBdr>
    </w:div>
    <w:div w:id="196282245">
      <w:bodyDiv w:val="1"/>
      <w:marLeft w:val="0"/>
      <w:marRight w:val="0"/>
      <w:marTop w:val="0"/>
      <w:marBottom w:val="0"/>
      <w:divBdr>
        <w:top w:val="none" w:sz="0" w:space="0" w:color="auto"/>
        <w:left w:val="none" w:sz="0" w:space="0" w:color="auto"/>
        <w:bottom w:val="none" w:sz="0" w:space="0" w:color="auto"/>
        <w:right w:val="none" w:sz="0" w:space="0" w:color="auto"/>
      </w:divBdr>
    </w:div>
    <w:div w:id="233509643">
      <w:bodyDiv w:val="1"/>
      <w:marLeft w:val="0"/>
      <w:marRight w:val="0"/>
      <w:marTop w:val="0"/>
      <w:marBottom w:val="0"/>
      <w:divBdr>
        <w:top w:val="none" w:sz="0" w:space="0" w:color="auto"/>
        <w:left w:val="none" w:sz="0" w:space="0" w:color="auto"/>
        <w:bottom w:val="none" w:sz="0" w:space="0" w:color="auto"/>
        <w:right w:val="none" w:sz="0" w:space="0" w:color="auto"/>
      </w:divBdr>
    </w:div>
    <w:div w:id="254170523">
      <w:bodyDiv w:val="1"/>
      <w:marLeft w:val="0"/>
      <w:marRight w:val="0"/>
      <w:marTop w:val="0"/>
      <w:marBottom w:val="0"/>
      <w:divBdr>
        <w:top w:val="none" w:sz="0" w:space="0" w:color="auto"/>
        <w:left w:val="none" w:sz="0" w:space="0" w:color="auto"/>
        <w:bottom w:val="none" w:sz="0" w:space="0" w:color="auto"/>
        <w:right w:val="none" w:sz="0" w:space="0" w:color="auto"/>
      </w:divBdr>
    </w:div>
    <w:div w:id="259483983">
      <w:bodyDiv w:val="1"/>
      <w:marLeft w:val="0"/>
      <w:marRight w:val="0"/>
      <w:marTop w:val="0"/>
      <w:marBottom w:val="0"/>
      <w:divBdr>
        <w:top w:val="none" w:sz="0" w:space="0" w:color="auto"/>
        <w:left w:val="none" w:sz="0" w:space="0" w:color="auto"/>
        <w:bottom w:val="none" w:sz="0" w:space="0" w:color="auto"/>
        <w:right w:val="none" w:sz="0" w:space="0" w:color="auto"/>
      </w:divBdr>
    </w:div>
    <w:div w:id="291251771">
      <w:bodyDiv w:val="1"/>
      <w:marLeft w:val="0"/>
      <w:marRight w:val="0"/>
      <w:marTop w:val="0"/>
      <w:marBottom w:val="0"/>
      <w:divBdr>
        <w:top w:val="none" w:sz="0" w:space="0" w:color="auto"/>
        <w:left w:val="none" w:sz="0" w:space="0" w:color="auto"/>
        <w:bottom w:val="none" w:sz="0" w:space="0" w:color="auto"/>
        <w:right w:val="none" w:sz="0" w:space="0" w:color="auto"/>
      </w:divBdr>
    </w:div>
    <w:div w:id="293340698">
      <w:bodyDiv w:val="1"/>
      <w:marLeft w:val="0"/>
      <w:marRight w:val="0"/>
      <w:marTop w:val="0"/>
      <w:marBottom w:val="0"/>
      <w:divBdr>
        <w:top w:val="none" w:sz="0" w:space="0" w:color="auto"/>
        <w:left w:val="none" w:sz="0" w:space="0" w:color="auto"/>
        <w:bottom w:val="none" w:sz="0" w:space="0" w:color="auto"/>
        <w:right w:val="none" w:sz="0" w:space="0" w:color="auto"/>
      </w:divBdr>
    </w:div>
    <w:div w:id="304622160">
      <w:bodyDiv w:val="1"/>
      <w:marLeft w:val="0"/>
      <w:marRight w:val="0"/>
      <w:marTop w:val="0"/>
      <w:marBottom w:val="0"/>
      <w:divBdr>
        <w:top w:val="none" w:sz="0" w:space="0" w:color="auto"/>
        <w:left w:val="none" w:sz="0" w:space="0" w:color="auto"/>
        <w:bottom w:val="none" w:sz="0" w:space="0" w:color="auto"/>
        <w:right w:val="none" w:sz="0" w:space="0" w:color="auto"/>
      </w:divBdr>
    </w:div>
    <w:div w:id="318964969">
      <w:bodyDiv w:val="1"/>
      <w:marLeft w:val="0"/>
      <w:marRight w:val="0"/>
      <w:marTop w:val="0"/>
      <w:marBottom w:val="0"/>
      <w:divBdr>
        <w:top w:val="none" w:sz="0" w:space="0" w:color="auto"/>
        <w:left w:val="none" w:sz="0" w:space="0" w:color="auto"/>
        <w:bottom w:val="none" w:sz="0" w:space="0" w:color="auto"/>
        <w:right w:val="none" w:sz="0" w:space="0" w:color="auto"/>
      </w:divBdr>
    </w:div>
    <w:div w:id="403841239">
      <w:bodyDiv w:val="1"/>
      <w:marLeft w:val="0"/>
      <w:marRight w:val="0"/>
      <w:marTop w:val="0"/>
      <w:marBottom w:val="0"/>
      <w:divBdr>
        <w:top w:val="none" w:sz="0" w:space="0" w:color="auto"/>
        <w:left w:val="none" w:sz="0" w:space="0" w:color="auto"/>
        <w:bottom w:val="none" w:sz="0" w:space="0" w:color="auto"/>
        <w:right w:val="none" w:sz="0" w:space="0" w:color="auto"/>
      </w:divBdr>
    </w:div>
    <w:div w:id="408619196">
      <w:bodyDiv w:val="1"/>
      <w:marLeft w:val="0"/>
      <w:marRight w:val="0"/>
      <w:marTop w:val="0"/>
      <w:marBottom w:val="0"/>
      <w:divBdr>
        <w:top w:val="none" w:sz="0" w:space="0" w:color="auto"/>
        <w:left w:val="none" w:sz="0" w:space="0" w:color="auto"/>
        <w:bottom w:val="none" w:sz="0" w:space="0" w:color="auto"/>
        <w:right w:val="none" w:sz="0" w:space="0" w:color="auto"/>
      </w:divBdr>
    </w:div>
    <w:div w:id="413825137">
      <w:bodyDiv w:val="1"/>
      <w:marLeft w:val="0"/>
      <w:marRight w:val="0"/>
      <w:marTop w:val="0"/>
      <w:marBottom w:val="0"/>
      <w:divBdr>
        <w:top w:val="none" w:sz="0" w:space="0" w:color="auto"/>
        <w:left w:val="none" w:sz="0" w:space="0" w:color="auto"/>
        <w:bottom w:val="none" w:sz="0" w:space="0" w:color="auto"/>
        <w:right w:val="none" w:sz="0" w:space="0" w:color="auto"/>
      </w:divBdr>
    </w:div>
    <w:div w:id="419256806">
      <w:bodyDiv w:val="1"/>
      <w:marLeft w:val="0"/>
      <w:marRight w:val="0"/>
      <w:marTop w:val="0"/>
      <w:marBottom w:val="0"/>
      <w:divBdr>
        <w:top w:val="none" w:sz="0" w:space="0" w:color="auto"/>
        <w:left w:val="none" w:sz="0" w:space="0" w:color="auto"/>
        <w:bottom w:val="none" w:sz="0" w:space="0" w:color="auto"/>
        <w:right w:val="none" w:sz="0" w:space="0" w:color="auto"/>
      </w:divBdr>
    </w:div>
    <w:div w:id="426121913">
      <w:bodyDiv w:val="1"/>
      <w:marLeft w:val="0"/>
      <w:marRight w:val="0"/>
      <w:marTop w:val="0"/>
      <w:marBottom w:val="0"/>
      <w:divBdr>
        <w:top w:val="none" w:sz="0" w:space="0" w:color="auto"/>
        <w:left w:val="none" w:sz="0" w:space="0" w:color="auto"/>
        <w:bottom w:val="none" w:sz="0" w:space="0" w:color="auto"/>
        <w:right w:val="none" w:sz="0" w:space="0" w:color="auto"/>
      </w:divBdr>
    </w:div>
    <w:div w:id="439571918">
      <w:bodyDiv w:val="1"/>
      <w:marLeft w:val="0"/>
      <w:marRight w:val="0"/>
      <w:marTop w:val="0"/>
      <w:marBottom w:val="0"/>
      <w:divBdr>
        <w:top w:val="none" w:sz="0" w:space="0" w:color="auto"/>
        <w:left w:val="none" w:sz="0" w:space="0" w:color="auto"/>
        <w:bottom w:val="none" w:sz="0" w:space="0" w:color="auto"/>
        <w:right w:val="none" w:sz="0" w:space="0" w:color="auto"/>
      </w:divBdr>
    </w:div>
    <w:div w:id="484592921">
      <w:bodyDiv w:val="1"/>
      <w:marLeft w:val="0"/>
      <w:marRight w:val="0"/>
      <w:marTop w:val="0"/>
      <w:marBottom w:val="0"/>
      <w:divBdr>
        <w:top w:val="none" w:sz="0" w:space="0" w:color="auto"/>
        <w:left w:val="none" w:sz="0" w:space="0" w:color="auto"/>
        <w:bottom w:val="none" w:sz="0" w:space="0" w:color="auto"/>
        <w:right w:val="none" w:sz="0" w:space="0" w:color="auto"/>
      </w:divBdr>
    </w:div>
    <w:div w:id="511913025">
      <w:bodyDiv w:val="1"/>
      <w:marLeft w:val="0"/>
      <w:marRight w:val="0"/>
      <w:marTop w:val="0"/>
      <w:marBottom w:val="0"/>
      <w:divBdr>
        <w:top w:val="none" w:sz="0" w:space="0" w:color="auto"/>
        <w:left w:val="none" w:sz="0" w:space="0" w:color="auto"/>
        <w:bottom w:val="none" w:sz="0" w:space="0" w:color="auto"/>
        <w:right w:val="none" w:sz="0" w:space="0" w:color="auto"/>
      </w:divBdr>
    </w:div>
    <w:div w:id="513879801">
      <w:bodyDiv w:val="1"/>
      <w:marLeft w:val="0"/>
      <w:marRight w:val="0"/>
      <w:marTop w:val="0"/>
      <w:marBottom w:val="0"/>
      <w:divBdr>
        <w:top w:val="none" w:sz="0" w:space="0" w:color="auto"/>
        <w:left w:val="none" w:sz="0" w:space="0" w:color="auto"/>
        <w:bottom w:val="none" w:sz="0" w:space="0" w:color="auto"/>
        <w:right w:val="none" w:sz="0" w:space="0" w:color="auto"/>
      </w:divBdr>
    </w:div>
    <w:div w:id="549390228">
      <w:bodyDiv w:val="1"/>
      <w:marLeft w:val="0"/>
      <w:marRight w:val="0"/>
      <w:marTop w:val="0"/>
      <w:marBottom w:val="0"/>
      <w:divBdr>
        <w:top w:val="none" w:sz="0" w:space="0" w:color="auto"/>
        <w:left w:val="none" w:sz="0" w:space="0" w:color="auto"/>
        <w:bottom w:val="none" w:sz="0" w:space="0" w:color="auto"/>
        <w:right w:val="none" w:sz="0" w:space="0" w:color="auto"/>
      </w:divBdr>
    </w:div>
    <w:div w:id="571279811">
      <w:bodyDiv w:val="1"/>
      <w:marLeft w:val="0"/>
      <w:marRight w:val="0"/>
      <w:marTop w:val="0"/>
      <w:marBottom w:val="0"/>
      <w:divBdr>
        <w:top w:val="none" w:sz="0" w:space="0" w:color="auto"/>
        <w:left w:val="none" w:sz="0" w:space="0" w:color="auto"/>
        <w:bottom w:val="none" w:sz="0" w:space="0" w:color="auto"/>
        <w:right w:val="none" w:sz="0" w:space="0" w:color="auto"/>
      </w:divBdr>
    </w:div>
    <w:div w:id="579412390">
      <w:bodyDiv w:val="1"/>
      <w:marLeft w:val="0"/>
      <w:marRight w:val="0"/>
      <w:marTop w:val="0"/>
      <w:marBottom w:val="0"/>
      <w:divBdr>
        <w:top w:val="none" w:sz="0" w:space="0" w:color="auto"/>
        <w:left w:val="none" w:sz="0" w:space="0" w:color="auto"/>
        <w:bottom w:val="none" w:sz="0" w:space="0" w:color="auto"/>
        <w:right w:val="none" w:sz="0" w:space="0" w:color="auto"/>
      </w:divBdr>
    </w:div>
    <w:div w:id="600529015">
      <w:bodyDiv w:val="1"/>
      <w:marLeft w:val="0"/>
      <w:marRight w:val="0"/>
      <w:marTop w:val="0"/>
      <w:marBottom w:val="0"/>
      <w:divBdr>
        <w:top w:val="none" w:sz="0" w:space="0" w:color="auto"/>
        <w:left w:val="none" w:sz="0" w:space="0" w:color="auto"/>
        <w:bottom w:val="none" w:sz="0" w:space="0" w:color="auto"/>
        <w:right w:val="none" w:sz="0" w:space="0" w:color="auto"/>
      </w:divBdr>
    </w:div>
    <w:div w:id="607352332">
      <w:bodyDiv w:val="1"/>
      <w:marLeft w:val="0"/>
      <w:marRight w:val="0"/>
      <w:marTop w:val="0"/>
      <w:marBottom w:val="0"/>
      <w:divBdr>
        <w:top w:val="none" w:sz="0" w:space="0" w:color="auto"/>
        <w:left w:val="none" w:sz="0" w:space="0" w:color="auto"/>
        <w:bottom w:val="none" w:sz="0" w:space="0" w:color="auto"/>
        <w:right w:val="none" w:sz="0" w:space="0" w:color="auto"/>
      </w:divBdr>
    </w:div>
    <w:div w:id="651255147">
      <w:bodyDiv w:val="1"/>
      <w:marLeft w:val="0"/>
      <w:marRight w:val="0"/>
      <w:marTop w:val="0"/>
      <w:marBottom w:val="0"/>
      <w:divBdr>
        <w:top w:val="none" w:sz="0" w:space="0" w:color="auto"/>
        <w:left w:val="none" w:sz="0" w:space="0" w:color="auto"/>
        <w:bottom w:val="none" w:sz="0" w:space="0" w:color="auto"/>
        <w:right w:val="none" w:sz="0" w:space="0" w:color="auto"/>
      </w:divBdr>
    </w:div>
    <w:div w:id="671107491">
      <w:bodyDiv w:val="1"/>
      <w:marLeft w:val="0"/>
      <w:marRight w:val="0"/>
      <w:marTop w:val="0"/>
      <w:marBottom w:val="0"/>
      <w:divBdr>
        <w:top w:val="none" w:sz="0" w:space="0" w:color="auto"/>
        <w:left w:val="none" w:sz="0" w:space="0" w:color="auto"/>
        <w:bottom w:val="none" w:sz="0" w:space="0" w:color="auto"/>
        <w:right w:val="none" w:sz="0" w:space="0" w:color="auto"/>
      </w:divBdr>
    </w:div>
    <w:div w:id="691956905">
      <w:bodyDiv w:val="1"/>
      <w:marLeft w:val="0"/>
      <w:marRight w:val="0"/>
      <w:marTop w:val="0"/>
      <w:marBottom w:val="0"/>
      <w:divBdr>
        <w:top w:val="none" w:sz="0" w:space="0" w:color="auto"/>
        <w:left w:val="none" w:sz="0" w:space="0" w:color="auto"/>
        <w:bottom w:val="none" w:sz="0" w:space="0" w:color="auto"/>
        <w:right w:val="none" w:sz="0" w:space="0" w:color="auto"/>
      </w:divBdr>
    </w:div>
    <w:div w:id="769472392">
      <w:bodyDiv w:val="1"/>
      <w:marLeft w:val="0"/>
      <w:marRight w:val="0"/>
      <w:marTop w:val="0"/>
      <w:marBottom w:val="0"/>
      <w:divBdr>
        <w:top w:val="none" w:sz="0" w:space="0" w:color="auto"/>
        <w:left w:val="none" w:sz="0" w:space="0" w:color="auto"/>
        <w:bottom w:val="none" w:sz="0" w:space="0" w:color="auto"/>
        <w:right w:val="none" w:sz="0" w:space="0" w:color="auto"/>
      </w:divBdr>
    </w:div>
    <w:div w:id="793407931">
      <w:bodyDiv w:val="1"/>
      <w:marLeft w:val="0"/>
      <w:marRight w:val="0"/>
      <w:marTop w:val="0"/>
      <w:marBottom w:val="0"/>
      <w:divBdr>
        <w:top w:val="none" w:sz="0" w:space="0" w:color="auto"/>
        <w:left w:val="none" w:sz="0" w:space="0" w:color="auto"/>
        <w:bottom w:val="none" w:sz="0" w:space="0" w:color="auto"/>
        <w:right w:val="none" w:sz="0" w:space="0" w:color="auto"/>
      </w:divBdr>
    </w:div>
    <w:div w:id="852379324">
      <w:bodyDiv w:val="1"/>
      <w:marLeft w:val="0"/>
      <w:marRight w:val="0"/>
      <w:marTop w:val="0"/>
      <w:marBottom w:val="0"/>
      <w:divBdr>
        <w:top w:val="none" w:sz="0" w:space="0" w:color="auto"/>
        <w:left w:val="none" w:sz="0" w:space="0" w:color="auto"/>
        <w:bottom w:val="none" w:sz="0" w:space="0" w:color="auto"/>
        <w:right w:val="none" w:sz="0" w:space="0" w:color="auto"/>
      </w:divBdr>
    </w:div>
    <w:div w:id="881600431">
      <w:bodyDiv w:val="1"/>
      <w:marLeft w:val="0"/>
      <w:marRight w:val="0"/>
      <w:marTop w:val="0"/>
      <w:marBottom w:val="0"/>
      <w:divBdr>
        <w:top w:val="none" w:sz="0" w:space="0" w:color="auto"/>
        <w:left w:val="none" w:sz="0" w:space="0" w:color="auto"/>
        <w:bottom w:val="none" w:sz="0" w:space="0" w:color="auto"/>
        <w:right w:val="none" w:sz="0" w:space="0" w:color="auto"/>
      </w:divBdr>
    </w:div>
    <w:div w:id="910117058">
      <w:bodyDiv w:val="1"/>
      <w:marLeft w:val="0"/>
      <w:marRight w:val="0"/>
      <w:marTop w:val="0"/>
      <w:marBottom w:val="0"/>
      <w:divBdr>
        <w:top w:val="none" w:sz="0" w:space="0" w:color="auto"/>
        <w:left w:val="none" w:sz="0" w:space="0" w:color="auto"/>
        <w:bottom w:val="none" w:sz="0" w:space="0" w:color="auto"/>
        <w:right w:val="none" w:sz="0" w:space="0" w:color="auto"/>
      </w:divBdr>
    </w:div>
    <w:div w:id="910231282">
      <w:bodyDiv w:val="1"/>
      <w:marLeft w:val="0"/>
      <w:marRight w:val="0"/>
      <w:marTop w:val="0"/>
      <w:marBottom w:val="0"/>
      <w:divBdr>
        <w:top w:val="none" w:sz="0" w:space="0" w:color="auto"/>
        <w:left w:val="none" w:sz="0" w:space="0" w:color="auto"/>
        <w:bottom w:val="none" w:sz="0" w:space="0" w:color="auto"/>
        <w:right w:val="none" w:sz="0" w:space="0" w:color="auto"/>
      </w:divBdr>
    </w:div>
    <w:div w:id="1086221141">
      <w:bodyDiv w:val="1"/>
      <w:marLeft w:val="0"/>
      <w:marRight w:val="0"/>
      <w:marTop w:val="0"/>
      <w:marBottom w:val="0"/>
      <w:divBdr>
        <w:top w:val="none" w:sz="0" w:space="0" w:color="auto"/>
        <w:left w:val="none" w:sz="0" w:space="0" w:color="auto"/>
        <w:bottom w:val="none" w:sz="0" w:space="0" w:color="auto"/>
        <w:right w:val="none" w:sz="0" w:space="0" w:color="auto"/>
      </w:divBdr>
    </w:div>
    <w:div w:id="1107117430">
      <w:bodyDiv w:val="1"/>
      <w:marLeft w:val="0"/>
      <w:marRight w:val="0"/>
      <w:marTop w:val="0"/>
      <w:marBottom w:val="0"/>
      <w:divBdr>
        <w:top w:val="none" w:sz="0" w:space="0" w:color="auto"/>
        <w:left w:val="none" w:sz="0" w:space="0" w:color="auto"/>
        <w:bottom w:val="none" w:sz="0" w:space="0" w:color="auto"/>
        <w:right w:val="none" w:sz="0" w:space="0" w:color="auto"/>
      </w:divBdr>
    </w:div>
    <w:div w:id="1117721210">
      <w:bodyDiv w:val="1"/>
      <w:marLeft w:val="0"/>
      <w:marRight w:val="0"/>
      <w:marTop w:val="0"/>
      <w:marBottom w:val="0"/>
      <w:divBdr>
        <w:top w:val="none" w:sz="0" w:space="0" w:color="auto"/>
        <w:left w:val="none" w:sz="0" w:space="0" w:color="auto"/>
        <w:bottom w:val="none" w:sz="0" w:space="0" w:color="auto"/>
        <w:right w:val="none" w:sz="0" w:space="0" w:color="auto"/>
      </w:divBdr>
    </w:div>
    <w:div w:id="1143423625">
      <w:bodyDiv w:val="1"/>
      <w:marLeft w:val="0"/>
      <w:marRight w:val="0"/>
      <w:marTop w:val="0"/>
      <w:marBottom w:val="0"/>
      <w:divBdr>
        <w:top w:val="none" w:sz="0" w:space="0" w:color="auto"/>
        <w:left w:val="none" w:sz="0" w:space="0" w:color="auto"/>
        <w:bottom w:val="none" w:sz="0" w:space="0" w:color="auto"/>
        <w:right w:val="none" w:sz="0" w:space="0" w:color="auto"/>
      </w:divBdr>
    </w:div>
    <w:div w:id="1172646492">
      <w:bodyDiv w:val="1"/>
      <w:marLeft w:val="0"/>
      <w:marRight w:val="0"/>
      <w:marTop w:val="0"/>
      <w:marBottom w:val="0"/>
      <w:divBdr>
        <w:top w:val="none" w:sz="0" w:space="0" w:color="auto"/>
        <w:left w:val="none" w:sz="0" w:space="0" w:color="auto"/>
        <w:bottom w:val="none" w:sz="0" w:space="0" w:color="auto"/>
        <w:right w:val="none" w:sz="0" w:space="0" w:color="auto"/>
      </w:divBdr>
    </w:div>
    <w:div w:id="1235698347">
      <w:bodyDiv w:val="1"/>
      <w:marLeft w:val="0"/>
      <w:marRight w:val="0"/>
      <w:marTop w:val="0"/>
      <w:marBottom w:val="0"/>
      <w:divBdr>
        <w:top w:val="none" w:sz="0" w:space="0" w:color="auto"/>
        <w:left w:val="none" w:sz="0" w:space="0" w:color="auto"/>
        <w:bottom w:val="none" w:sz="0" w:space="0" w:color="auto"/>
        <w:right w:val="none" w:sz="0" w:space="0" w:color="auto"/>
      </w:divBdr>
      <w:divsChild>
        <w:div w:id="755786571">
          <w:marLeft w:val="0"/>
          <w:marRight w:val="0"/>
          <w:marTop w:val="0"/>
          <w:marBottom w:val="0"/>
          <w:divBdr>
            <w:top w:val="none" w:sz="0" w:space="0" w:color="auto"/>
            <w:left w:val="none" w:sz="0" w:space="0" w:color="auto"/>
            <w:bottom w:val="none" w:sz="0" w:space="0" w:color="auto"/>
            <w:right w:val="none" w:sz="0" w:space="0" w:color="auto"/>
          </w:divBdr>
        </w:div>
      </w:divsChild>
    </w:div>
    <w:div w:id="1244342465">
      <w:bodyDiv w:val="1"/>
      <w:marLeft w:val="0"/>
      <w:marRight w:val="0"/>
      <w:marTop w:val="0"/>
      <w:marBottom w:val="0"/>
      <w:divBdr>
        <w:top w:val="none" w:sz="0" w:space="0" w:color="auto"/>
        <w:left w:val="none" w:sz="0" w:space="0" w:color="auto"/>
        <w:bottom w:val="none" w:sz="0" w:space="0" w:color="auto"/>
        <w:right w:val="none" w:sz="0" w:space="0" w:color="auto"/>
      </w:divBdr>
    </w:div>
    <w:div w:id="1245603923">
      <w:bodyDiv w:val="1"/>
      <w:marLeft w:val="0"/>
      <w:marRight w:val="0"/>
      <w:marTop w:val="0"/>
      <w:marBottom w:val="0"/>
      <w:divBdr>
        <w:top w:val="none" w:sz="0" w:space="0" w:color="auto"/>
        <w:left w:val="none" w:sz="0" w:space="0" w:color="auto"/>
        <w:bottom w:val="none" w:sz="0" w:space="0" w:color="auto"/>
        <w:right w:val="none" w:sz="0" w:space="0" w:color="auto"/>
      </w:divBdr>
    </w:div>
    <w:div w:id="1324771621">
      <w:bodyDiv w:val="1"/>
      <w:marLeft w:val="0"/>
      <w:marRight w:val="0"/>
      <w:marTop w:val="0"/>
      <w:marBottom w:val="0"/>
      <w:divBdr>
        <w:top w:val="none" w:sz="0" w:space="0" w:color="auto"/>
        <w:left w:val="none" w:sz="0" w:space="0" w:color="auto"/>
        <w:bottom w:val="none" w:sz="0" w:space="0" w:color="auto"/>
        <w:right w:val="none" w:sz="0" w:space="0" w:color="auto"/>
      </w:divBdr>
    </w:div>
    <w:div w:id="1327055329">
      <w:bodyDiv w:val="1"/>
      <w:marLeft w:val="0"/>
      <w:marRight w:val="0"/>
      <w:marTop w:val="0"/>
      <w:marBottom w:val="0"/>
      <w:divBdr>
        <w:top w:val="none" w:sz="0" w:space="0" w:color="auto"/>
        <w:left w:val="none" w:sz="0" w:space="0" w:color="auto"/>
        <w:bottom w:val="none" w:sz="0" w:space="0" w:color="auto"/>
        <w:right w:val="none" w:sz="0" w:space="0" w:color="auto"/>
      </w:divBdr>
    </w:div>
    <w:div w:id="1334993231">
      <w:bodyDiv w:val="1"/>
      <w:marLeft w:val="0"/>
      <w:marRight w:val="0"/>
      <w:marTop w:val="0"/>
      <w:marBottom w:val="0"/>
      <w:divBdr>
        <w:top w:val="none" w:sz="0" w:space="0" w:color="auto"/>
        <w:left w:val="none" w:sz="0" w:space="0" w:color="auto"/>
        <w:bottom w:val="none" w:sz="0" w:space="0" w:color="auto"/>
        <w:right w:val="none" w:sz="0" w:space="0" w:color="auto"/>
      </w:divBdr>
    </w:div>
    <w:div w:id="1356886748">
      <w:bodyDiv w:val="1"/>
      <w:marLeft w:val="0"/>
      <w:marRight w:val="0"/>
      <w:marTop w:val="0"/>
      <w:marBottom w:val="0"/>
      <w:divBdr>
        <w:top w:val="none" w:sz="0" w:space="0" w:color="auto"/>
        <w:left w:val="none" w:sz="0" w:space="0" w:color="auto"/>
        <w:bottom w:val="none" w:sz="0" w:space="0" w:color="auto"/>
        <w:right w:val="none" w:sz="0" w:space="0" w:color="auto"/>
      </w:divBdr>
    </w:div>
    <w:div w:id="1357803904">
      <w:bodyDiv w:val="1"/>
      <w:marLeft w:val="0"/>
      <w:marRight w:val="0"/>
      <w:marTop w:val="0"/>
      <w:marBottom w:val="0"/>
      <w:divBdr>
        <w:top w:val="none" w:sz="0" w:space="0" w:color="auto"/>
        <w:left w:val="none" w:sz="0" w:space="0" w:color="auto"/>
        <w:bottom w:val="none" w:sz="0" w:space="0" w:color="auto"/>
        <w:right w:val="none" w:sz="0" w:space="0" w:color="auto"/>
      </w:divBdr>
    </w:div>
    <w:div w:id="1366130420">
      <w:bodyDiv w:val="1"/>
      <w:marLeft w:val="0"/>
      <w:marRight w:val="0"/>
      <w:marTop w:val="0"/>
      <w:marBottom w:val="0"/>
      <w:divBdr>
        <w:top w:val="none" w:sz="0" w:space="0" w:color="auto"/>
        <w:left w:val="none" w:sz="0" w:space="0" w:color="auto"/>
        <w:bottom w:val="none" w:sz="0" w:space="0" w:color="auto"/>
        <w:right w:val="none" w:sz="0" w:space="0" w:color="auto"/>
      </w:divBdr>
    </w:div>
    <w:div w:id="1366174638">
      <w:bodyDiv w:val="1"/>
      <w:marLeft w:val="0"/>
      <w:marRight w:val="0"/>
      <w:marTop w:val="0"/>
      <w:marBottom w:val="0"/>
      <w:divBdr>
        <w:top w:val="none" w:sz="0" w:space="0" w:color="auto"/>
        <w:left w:val="none" w:sz="0" w:space="0" w:color="auto"/>
        <w:bottom w:val="none" w:sz="0" w:space="0" w:color="auto"/>
        <w:right w:val="none" w:sz="0" w:space="0" w:color="auto"/>
      </w:divBdr>
    </w:div>
    <w:div w:id="1438713064">
      <w:bodyDiv w:val="1"/>
      <w:marLeft w:val="0"/>
      <w:marRight w:val="0"/>
      <w:marTop w:val="0"/>
      <w:marBottom w:val="0"/>
      <w:divBdr>
        <w:top w:val="none" w:sz="0" w:space="0" w:color="auto"/>
        <w:left w:val="none" w:sz="0" w:space="0" w:color="auto"/>
        <w:bottom w:val="none" w:sz="0" w:space="0" w:color="auto"/>
        <w:right w:val="none" w:sz="0" w:space="0" w:color="auto"/>
      </w:divBdr>
    </w:div>
    <w:div w:id="1463423809">
      <w:bodyDiv w:val="1"/>
      <w:marLeft w:val="0"/>
      <w:marRight w:val="0"/>
      <w:marTop w:val="0"/>
      <w:marBottom w:val="0"/>
      <w:divBdr>
        <w:top w:val="none" w:sz="0" w:space="0" w:color="auto"/>
        <w:left w:val="none" w:sz="0" w:space="0" w:color="auto"/>
        <w:bottom w:val="none" w:sz="0" w:space="0" w:color="auto"/>
        <w:right w:val="none" w:sz="0" w:space="0" w:color="auto"/>
      </w:divBdr>
    </w:div>
    <w:div w:id="1464151850">
      <w:bodyDiv w:val="1"/>
      <w:marLeft w:val="0"/>
      <w:marRight w:val="0"/>
      <w:marTop w:val="0"/>
      <w:marBottom w:val="0"/>
      <w:divBdr>
        <w:top w:val="none" w:sz="0" w:space="0" w:color="auto"/>
        <w:left w:val="none" w:sz="0" w:space="0" w:color="auto"/>
        <w:bottom w:val="none" w:sz="0" w:space="0" w:color="auto"/>
        <w:right w:val="none" w:sz="0" w:space="0" w:color="auto"/>
      </w:divBdr>
    </w:div>
    <w:div w:id="1469398784">
      <w:bodyDiv w:val="1"/>
      <w:marLeft w:val="0"/>
      <w:marRight w:val="0"/>
      <w:marTop w:val="0"/>
      <w:marBottom w:val="0"/>
      <w:divBdr>
        <w:top w:val="none" w:sz="0" w:space="0" w:color="auto"/>
        <w:left w:val="none" w:sz="0" w:space="0" w:color="auto"/>
        <w:bottom w:val="none" w:sz="0" w:space="0" w:color="auto"/>
        <w:right w:val="none" w:sz="0" w:space="0" w:color="auto"/>
      </w:divBdr>
    </w:div>
    <w:div w:id="1503351097">
      <w:bodyDiv w:val="1"/>
      <w:marLeft w:val="0"/>
      <w:marRight w:val="0"/>
      <w:marTop w:val="0"/>
      <w:marBottom w:val="0"/>
      <w:divBdr>
        <w:top w:val="none" w:sz="0" w:space="0" w:color="auto"/>
        <w:left w:val="none" w:sz="0" w:space="0" w:color="auto"/>
        <w:bottom w:val="none" w:sz="0" w:space="0" w:color="auto"/>
        <w:right w:val="none" w:sz="0" w:space="0" w:color="auto"/>
      </w:divBdr>
    </w:div>
    <w:div w:id="1518539042">
      <w:bodyDiv w:val="1"/>
      <w:marLeft w:val="0"/>
      <w:marRight w:val="0"/>
      <w:marTop w:val="0"/>
      <w:marBottom w:val="0"/>
      <w:divBdr>
        <w:top w:val="none" w:sz="0" w:space="0" w:color="auto"/>
        <w:left w:val="none" w:sz="0" w:space="0" w:color="auto"/>
        <w:bottom w:val="none" w:sz="0" w:space="0" w:color="auto"/>
        <w:right w:val="none" w:sz="0" w:space="0" w:color="auto"/>
      </w:divBdr>
    </w:div>
    <w:div w:id="1524516987">
      <w:bodyDiv w:val="1"/>
      <w:marLeft w:val="0"/>
      <w:marRight w:val="0"/>
      <w:marTop w:val="0"/>
      <w:marBottom w:val="0"/>
      <w:divBdr>
        <w:top w:val="none" w:sz="0" w:space="0" w:color="auto"/>
        <w:left w:val="none" w:sz="0" w:space="0" w:color="auto"/>
        <w:bottom w:val="none" w:sz="0" w:space="0" w:color="auto"/>
        <w:right w:val="none" w:sz="0" w:space="0" w:color="auto"/>
      </w:divBdr>
    </w:div>
    <w:div w:id="1588156011">
      <w:bodyDiv w:val="1"/>
      <w:marLeft w:val="0"/>
      <w:marRight w:val="0"/>
      <w:marTop w:val="0"/>
      <w:marBottom w:val="0"/>
      <w:divBdr>
        <w:top w:val="none" w:sz="0" w:space="0" w:color="auto"/>
        <w:left w:val="none" w:sz="0" w:space="0" w:color="auto"/>
        <w:bottom w:val="none" w:sz="0" w:space="0" w:color="auto"/>
        <w:right w:val="none" w:sz="0" w:space="0" w:color="auto"/>
      </w:divBdr>
    </w:div>
    <w:div w:id="1596086567">
      <w:bodyDiv w:val="1"/>
      <w:marLeft w:val="0"/>
      <w:marRight w:val="0"/>
      <w:marTop w:val="0"/>
      <w:marBottom w:val="0"/>
      <w:divBdr>
        <w:top w:val="none" w:sz="0" w:space="0" w:color="auto"/>
        <w:left w:val="none" w:sz="0" w:space="0" w:color="auto"/>
        <w:bottom w:val="none" w:sz="0" w:space="0" w:color="auto"/>
        <w:right w:val="none" w:sz="0" w:space="0" w:color="auto"/>
      </w:divBdr>
    </w:div>
    <w:div w:id="1666933128">
      <w:bodyDiv w:val="1"/>
      <w:marLeft w:val="0"/>
      <w:marRight w:val="0"/>
      <w:marTop w:val="0"/>
      <w:marBottom w:val="0"/>
      <w:divBdr>
        <w:top w:val="none" w:sz="0" w:space="0" w:color="auto"/>
        <w:left w:val="none" w:sz="0" w:space="0" w:color="auto"/>
        <w:bottom w:val="none" w:sz="0" w:space="0" w:color="auto"/>
        <w:right w:val="none" w:sz="0" w:space="0" w:color="auto"/>
      </w:divBdr>
    </w:div>
    <w:div w:id="1667779387">
      <w:bodyDiv w:val="1"/>
      <w:marLeft w:val="0"/>
      <w:marRight w:val="0"/>
      <w:marTop w:val="0"/>
      <w:marBottom w:val="0"/>
      <w:divBdr>
        <w:top w:val="none" w:sz="0" w:space="0" w:color="auto"/>
        <w:left w:val="none" w:sz="0" w:space="0" w:color="auto"/>
        <w:bottom w:val="none" w:sz="0" w:space="0" w:color="auto"/>
        <w:right w:val="none" w:sz="0" w:space="0" w:color="auto"/>
      </w:divBdr>
    </w:div>
    <w:div w:id="1702823267">
      <w:bodyDiv w:val="1"/>
      <w:marLeft w:val="0"/>
      <w:marRight w:val="0"/>
      <w:marTop w:val="0"/>
      <w:marBottom w:val="0"/>
      <w:divBdr>
        <w:top w:val="none" w:sz="0" w:space="0" w:color="auto"/>
        <w:left w:val="none" w:sz="0" w:space="0" w:color="auto"/>
        <w:bottom w:val="none" w:sz="0" w:space="0" w:color="auto"/>
        <w:right w:val="none" w:sz="0" w:space="0" w:color="auto"/>
      </w:divBdr>
    </w:div>
    <w:div w:id="1723404990">
      <w:bodyDiv w:val="1"/>
      <w:marLeft w:val="0"/>
      <w:marRight w:val="0"/>
      <w:marTop w:val="0"/>
      <w:marBottom w:val="0"/>
      <w:divBdr>
        <w:top w:val="none" w:sz="0" w:space="0" w:color="auto"/>
        <w:left w:val="none" w:sz="0" w:space="0" w:color="auto"/>
        <w:bottom w:val="none" w:sz="0" w:space="0" w:color="auto"/>
        <w:right w:val="none" w:sz="0" w:space="0" w:color="auto"/>
      </w:divBdr>
    </w:div>
    <w:div w:id="1739671373">
      <w:bodyDiv w:val="1"/>
      <w:marLeft w:val="0"/>
      <w:marRight w:val="0"/>
      <w:marTop w:val="0"/>
      <w:marBottom w:val="0"/>
      <w:divBdr>
        <w:top w:val="none" w:sz="0" w:space="0" w:color="auto"/>
        <w:left w:val="none" w:sz="0" w:space="0" w:color="auto"/>
        <w:bottom w:val="none" w:sz="0" w:space="0" w:color="auto"/>
        <w:right w:val="none" w:sz="0" w:space="0" w:color="auto"/>
      </w:divBdr>
    </w:div>
    <w:div w:id="1786732774">
      <w:bodyDiv w:val="1"/>
      <w:marLeft w:val="0"/>
      <w:marRight w:val="0"/>
      <w:marTop w:val="0"/>
      <w:marBottom w:val="0"/>
      <w:divBdr>
        <w:top w:val="none" w:sz="0" w:space="0" w:color="auto"/>
        <w:left w:val="none" w:sz="0" w:space="0" w:color="auto"/>
        <w:bottom w:val="none" w:sz="0" w:space="0" w:color="auto"/>
        <w:right w:val="none" w:sz="0" w:space="0" w:color="auto"/>
      </w:divBdr>
    </w:div>
    <w:div w:id="1810633628">
      <w:bodyDiv w:val="1"/>
      <w:marLeft w:val="0"/>
      <w:marRight w:val="0"/>
      <w:marTop w:val="0"/>
      <w:marBottom w:val="0"/>
      <w:divBdr>
        <w:top w:val="none" w:sz="0" w:space="0" w:color="auto"/>
        <w:left w:val="none" w:sz="0" w:space="0" w:color="auto"/>
        <w:bottom w:val="none" w:sz="0" w:space="0" w:color="auto"/>
        <w:right w:val="none" w:sz="0" w:space="0" w:color="auto"/>
      </w:divBdr>
    </w:div>
    <w:div w:id="1922564541">
      <w:bodyDiv w:val="1"/>
      <w:marLeft w:val="0"/>
      <w:marRight w:val="0"/>
      <w:marTop w:val="0"/>
      <w:marBottom w:val="0"/>
      <w:divBdr>
        <w:top w:val="none" w:sz="0" w:space="0" w:color="auto"/>
        <w:left w:val="none" w:sz="0" w:space="0" w:color="auto"/>
        <w:bottom w:val="none" w:sz="0" w:space="0" w:color="auto"/>
        <w:right w:val="none" w:sz="0" w:space="0" w:color="auto"/>
      </w:divBdr>
    </w:div>
    <w:div w:id="1928423529">
      <w:bodyDiv w:val="1"/>
      <w:marLeft w:val="0"/>
      <w:marRight w:val="0"/>
      <w:marTop w:val="0"/>
      <w:marBottom w:val="0"/>
      <w:divBdr>
        <w:top w:val="none" w:sz="0" w:space="0" w:color="auto"/>
        <w:left w:val="none" w:sz="0" w:space="0" w:color="auto"/>
        <w:bottom w:val="none" w:sz="0" w:space="0" w:color="auto"/>
        <w:right w:val="none" w:sz="0" w:space="0" w:color="auto"/>
      </w:divBdr>
    </w:div>
    <w:div w:id="1953004204">
      <w:bodyDiv w:val="1"/>
      <w:marLeft w:val="0"/>
      <w:marRight w:val="0"/>
      <w:marTop w:val="0"/>
      <w:marBottom w:val="0"/>
      <w:divBdr>
        <w:top w:val="none" w:sz="0" w:space="0" w:color="auto"/>
        <w:left w:val="none" w:sz="0" w:space="0" w:color="auto"/>
        <w:bottom w:val="none" w:sz="0" w:space="0" w:color="auto"/>
        <w:right w:val="none" w:sz="0" w:space="0" w:color="auto"/>
      </w:divBdr>
    </w:div>
    <w:div w:id="1984698249">
      <w:bodyDiv w:val="1"/>
      <w:marLeft w:val="0"/>
      <w:marRight w:val="0"/>
      <w:marTop w:val="0"/>
      <w:marBottom w:val="0"/>
      <w:divBdr>
        <w:top w:val="none" w:sz="0" w:space="0" w:color="auto"/>
        <w:left w:val="none" w:sz="0" w:space="0" w:color="auto"/>
        <w:bottom w:val="none" w:sz="0" w:space="0" w:color="auto"/>
        <w:right w:val="none" w:sz="0" w:space="0" w:color="auto"/>
      </w:divBdr>
    </w:div>
    <w:div w:id="1999185308">
      <w:bodyDiv w:val="1"/>
      <w:marLeft w:val="0"/>
      <w:marRight w:val="0"/>
      <w:marTop w:val="0"/>
      <w:marBottom w:val="0"/>
      <w:divBdr>
        <w:top w:val="none" w:sz="0" w:space="0" w:color="auto"/>
        <w:left w:val="none" w:sz="0" w:space="0" w:color="auto"/>
        <w:bottom w:val="none" w:sz="0" w:space="0" w:color="auto"/>
        <w:right w:val="none" w:sz="0" w:space="0" w:color="auto"/>
      </w:divBdr>
    </w:div>
    <w:div w:id="2003119166">
      <w:bodyDiv w:val="1"/>
      <w:marLeft w:val="0"/>
      <w:marRight w:val="0"/>
      <w:marTop w:val="0"/>
      <w:marBottom w:val="0"/>
      <w:divBdr>
        <w:top w:val="none" w:sz="0" w:space="0" w:color="auto"/>
        <w:left w:val="none" w:sz="0" w:space="0" w:color="auto"/>
        <w:bottom w:val="none" w:sz="0" w:space="0" w:color="auto"/>
        <w:right w:val="none" w:sz="0" w:space="0" w:color="auto"/>
      </w:divBdr>
    </w:div>
    <w:div w:id="2006929976">
      <w:bodyDiv w:val="1"/>
      <w:marLeft w:val="0"/>
      <w:marRight w:val="0"/>
      <w:marTop w:val="0"/>
      <w:marBottom w:val="0"/>
      <w:divBdr>
        <w:top w:val="none" w:sz="0" w:space="0" w:color="auto"/>
        <w:left w:val="none" w:sz="0" w:space="0" w:color="auto"/>
        <w:bottom w:val="none" w:sz="0" w:space="0" w:color="auto"/>
        <w:right w:val="none" w:sz="0" w:space="0" w:color="auto"/>
      </w:divBdr>
    </w:div>
    <w:div w:id="2064792511">
      <w:bodyDiv w:val="1"/>
      <w:marLeft w:val="0"/>
      <w:marRight w:val="0"/>
      <w:marTop w:val="0"/>
      <w:marBottom w:val="0"/>
      <w:divBdr>
        <w:top w:val="none" w:sz="0" w:space="0" w:color="auto"/>
        <w:left w:val="none" w:sz="0" w:space="0" w:color="auto"/>
        <w:bottom w:val="none" w:sz="0" w:space="0" w:color="auto"/>
        <w:right w:val="none" w:sz="0" w:space="0" w:color="auto"/>
      </w:divBdr>
    </w:div>
    <w:div w:id="2068455983">
      <w:bodyDiv w:val="1"/>
      <w:marLeft w:val="0"/>
      <w:marRight w:val="0"/>
      <w:marTop w:val="0"/>
      <w:marBottom w:val="0"/>
      <w:divBdr>
        <w:top w:val="none" w:sz="0" w:space="0" w:color="auto"/>
        <w:left w:val="none" w:sz="0" w:space="0" w:color="auto"/>
        <w:bottom w:val="none" w:sz="0" w:space="0" w:color="auto"/>
        <w:right w:val="none" w:sz="0" w:space="0" w:color="auto"/>
      </w:divBdr>
    </w:div>
    <w:div w:id="2086537322">
      <w:bodyDiv w:val="1"/>
      <w:marLeft w:val="0"/>
      <w:marRight w:val="0"/>
      <w:marTop w:val="0"/>
      <w:marBottom w:val="0"/>
      <w:divBdr>
        <w:top w:val="none" w:sz="0" w:space="0" w:color="auto"/>
        <w:left w:val="none" w:sz="0" w:space="0" w:color="auto"/>
        <w:bottom w:val="none" w:sz="0" w:space="0" w:color="auto"/>
        <w:right w:val="none" w:sz="0" w:space="0" w:color="auto"/>
      </w:divBdr>
    </w:div>
    <w:div w:id="21136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4.emf"/><Relationship Id="rId21" Type="http://schemas.openxmlformats.org/officeDocument/2006/relationships/package" Target="embeddings/Microsoft_Excel_Worksheet1.xlsx"/><Relationship Id="rId22" Type="http://schemas.openxmlformats.org/officeDocument/2006/relationships/image" Target="media/image5.png"/><Relationship Id="rId23" Type="http://schemas.openxmlformats.org/officeDocument/2006/relationships/image" Target="media/image6.png"/><Relationship Id="rId24" Type="http://schemas.openxmlformats.org/officeDocument/2006/relationships/image" Target="media/image7.png"/><Relationship Id="rId25" Type="http://schemas.openxmlformats.org/officeDocument/2006/relationships/image" Target="media/image8.png"/><Relationship Id="rId26" Type="http://schemas.openxmlformats.org/officeDocument/2006/relationships/image" Target="media/image9.jpeg"/><Relationship Id="rId27" Type="http://schemas.openxmlformats.org/officeDocument/2006/relationships/image" Target="media/image10.png"/><Relationship Id="rId28" Type="http://schemas.openxmlformats.org/officeDocument/2006/relationships/header" Target="header3.xml"/><Relationship Id="rId29" Type="http://schemas.openxmlformats.org/officeDocument/2006/relationships/footer" Target="footer4.xml"/><Relationship Id="rId30" Type="http://schemas.openxmlformats.org/officeDocument/2006/relationships/fontTable" Target="fontTable.xml"/><Relationship Id="rId31" Type="http://schemas.microsoft.com/office/2011/relationships/people" Target="peop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www-sop.inria.fr/nachos/index.php/Software/HORSE" TargetMode="External"/><Relationship Id="rId15" Type="http://schemas.openxmlformats.org/officeDocument/2006/relationships/hyperlink" Target="https://gitlab.inria.fr/solverstack/maphys" TargetMode="External"/><Relationship Id="rId16" Type="http://schemas.openxmlformats.org/officeDocument/2006/relationships/header" Target="header2.xml"/><Relationship Id="rId17" Type="http://schemas.openxmlformats.org/officeDocument/2006/relationships/footer" Target="footer3.xml"/><Relationship Id="rId18" Type="http://schemas.openxmlformats.org/officeDocument/2006/relationships/image" Target="media/image2.png"/><Relationship Id="rId19"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AF29A-BAE2-D147-A3A6-E7D41B2A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39</Pages>
  <Words>12047</Words>
  <Characters>68669</Characters>
  <Application>Microsoft Macintosh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New Template</vt:lpstr>
    </vt:vector>
  </TitlesOfParts>
  <Company>Home</Company>
  <LinksUpToDate>false</LinksUpToDate>
  <CharactersWithSpaces>80555</CharactersWithSpaces>
  <SharedDoc>false</SharedDoc>
  <HLinks>
    <vt:vector size="24" baseType="variant">
      <vt:variant>
        <vt:i4>1769548</vt:i4>
      </vt:variant>
      <vt:variant>
        <vt:i4>120</vt:i4>
      </vt:variant>
      <vt:variant>
        <vt:i4>0</vt:i4>
      </vt:variant>
      <vt:variant>
        <vt:i4>5</vt:i4>
      </vt:variant>
      <vt:variant>
        <vt:lpwstr>http://www.prace-project.eu/</vt:lpwstr>
      </vt:variant>
      <vt:variant>
        <vt:lpwstr/>
      </vt:variant>
      <vt:variant>
        <vt:i4>1703987</vt:i4>
      </vt:variant>
      <vt:variant>
        <vt:i4>107</vt:i4>
      </vt:variant>
      <vt:variant>
        <vt:i4>0</vt:i4>
      </vt:variant>
      <vt:variant>
        <vt:i4>5</vt:i4>
      </vt:variant>
      <vt:variant>
        <vt:lpwstr/>
      </vt:variant>
      <vt:variant>
        <vt:lpwstr>_Toc194467079</vt:lpwstr>
      </vt:variant>
      <vt:variant>
        <vt:i4>1769548</vt:i4>
      </vt:variant>
      <vt:variant>
        <vt:i4>24</vt:i4>
      </vt:variant>
      <vt:variant>
        <vt:i4>0</vt:i4>
      </vt:variant>
      <vt:variant>
        <vt:i4>5</vt:i4>
      </vt:variant>
      <vt:variant>
        <vt:lpwstr>http://www.prace-project.eu/</vt:lpwstr>
      </vt:variant>
      <vt:variant>
        <vt:lpwstr/>
      </vt:variant>
      <vt:variant>
        <vt:i4>1769548</vt:i4>
      </vt:variant>
      <vt:variant>
        <vt:i4>9</vt:i4>
      </vt:variant>
      <vt:variant>
        <vt:i4>0</vt:i4>
      </vt:variant>
      <vt:variant>
        <vt:i4>5</vt:i4>
      </vt:variant>
      <vt:variant>
        <vt:lpwstr>http://www.prace-project.eu/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Template</dc:title>
  <dc:creator>Dietmar Erwin</dc:creator>
  <cp:lastModifiedBy>Victor Cameo</cp:lastModifiedBy>
  <cp:revision>161</cp:revision>
  <cp:lastPrinted>2012-08-15T12:23:00Z</cp:lastPrinted>
  <dcterms:created xsi:type="dcterms:W3CDTF">2018-01-03T14:38:00Z</dcterms:created>
  <dcterms:modified xsi:type="dcterms:W3CDTF">2018-01-08T17:40:00Z</dcterms:modified>
</cp:coreProperties>
</file>